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A507D" w14:textId="5F417190" w:rsidR="004874A6" w:rsidRDefault="004874A6" w:rsidP="00FF442F">
      <w:bookmarkStart w:id="0" w:name="udfafd__"/>
      <w:bookmarkStart w:id="1" w:name="_Hlk166834440"/>
      <w:bookmarkEnd w:id="0"/>
    </w:p>
    <w:p w14:paraId="036EE1C7" w14:textId="77777777" w:rsidR="003E6B76" w:rsidRDefault="003E6B76" w:rsidP="006108C2">
      <w:pPr>
        <w:jc w:val="center"/>
        <w:rPr>
          <w:rFonts w:eastAsia="Calibri" w:cs="Times New Roman"/>
          <w:b/>
          <w:sz w:val="24"/>
          <w:szCs w:val="24"/>
        </w:rPr>
      </w:pPr>
      <w:bookmarkStart w:id="2" w:name="bmkStart"/>
      <w:bookmarkEnd w:id="2"/>
    </w:p>
    <w:p w14:paraId="386EFB41" w14:textId="77777777" w:rsidR="003E6B76" w:rsidRDefault="003E6B76" w:rsidP="006108C2">
      <w:pPr>
        <w:jc w:val="center"/>
        <w:rPr>
          <w:rFonts w:eastAsia="Calibri" w:cs="Times New Roman"/>
          <w:b/>
          <w:sz w:val="24"/>
          <w:szCs w:val="24"/>
        </w:rPr>
      </w:pPr>
    </w:p>
    <w:p w14:paraId="4E9CB3EB" w14:textId="77777777" w:rsidR="003E6B76" w:rsidRDefault="003E6B76" w:rsidP="006108C2">
      <w:pPr>
        <w:jc w:val="center"/>
        <w:rPr>
          <w:rFonts w:eastAsia="Calibri" w:cs="Times New Roman"/>
          <w:b/>
          <w:sz w:val="24"/>
          <w:szCs w:val="24"/>
        </w:rPr>
      </w:pPr>
    </w:p>
    <w:p w14:paraId="1468DF7B" w14:textId="77777777" w:rsidR="003E6B76" w:rsidRDefault="003E6B76" w:rsidP="006108C2">
      <w:pPr>
        <w:jc w:val="center"/>
        <w:rPr>
          <w:rFonts w:eastAsia="Calibri" w:cs="Times New Roman"/>
          <w:b/>
          <w:sz w:val="24"/>
          <w:szCs w:val="24"/>
        </w:rPr>
      </w:pPr>
    </w:p>
    <w:p w14:paraId="2D5DF585" w14:textId="6CAF1942" w:rsidR="006108C2" w:rsidRPr="006F5332" w:rsidRDefault="006108C2" w:rsidP="006108C2">
      <w:pPr>
        <w:jc w:val="center"/>
        <w:rPr>
          <w:rFonts w:eastAsia="Calibri" w:cs="Times New Roman"/>
          <w:b/>
          <w:sz w:val="24"/>
          <w:szCs w:val="24"/>
        </w:rPr>
      </w:pPr>
      <w:r w:rsidRPr="006F5332">
        <w:rPr>
          <w:rFonts w:eastAsia="Calibri" w:cs="Times New Roman"/>
          <w:b/>
          <w:sz w:val="24"/>
          <w:szCs w:val="24"/>
        </w:rPr>
        <w:t>Forslag</w:t>
      </w:r>
    </w:p>
    <w:p w14:paraId="230BF66F" w14:textId="77777777" w:rsidR="003E6B76" w:rsidRPr="006F5332" w:rsidRDefault="003E6B76" w:rsidP="006108C2">
      <w:pPr>
        <w:jc w:val="center"/>
        <w:rPr>
          <w:rFonts w:eastAsia="Calibri" w:cs="Times New Roman"/>
          <w:sz w:val="24"/>
          <w:szCs w:val="24"/>
        </w:rPr>
      </w:pPr>
    </w:p>
    <w:p w14:paraId="08A0C629" w14:textId="595B6A5A" w:rsidR="006108C2" w:rsidRPr="006F5332" w:rsidRDefault="006108C2" w:rsidP="006108C2">
      <w:pPr>
        <w:jc w:val="center"/>
        <w:rPr>
          <w:rFonts w:eastAsia="Calibri" w:cs="Times New Roman"/>
          <w:sz w:val="24"/>
          <w:szCs w:val="24"/>
        </w:rPr>
      </w:pPr>
      <w:r w:rsidRPr="006F5332">
        <w:rPr>
          <w:rFonts w:eastAsia="Calibri" w:cs="Times New Roman"/>
          <w:sz w:val="24"/>
          <w:szCs w:val="24"/>
        </w:rPr>
        <w:t>til</w:t>
      </w:r>
    </w:p>
    <w:p w14:paraId="33F4BFD1" w14:textId="77777777" w:rsidR="003E6B76" w:rsidRPr="006F5332" w:rsidRDefault="003E6B76" w:rsidP="00727E10">
      <w:pPr>
        <w:jc w:val="center"/>
        <w:rPr>
          <w:rFonts w:cs="Times New Roman"/>
          <w:sz w:val="24"/>
          <w:szCs w:val="24"/>
        </w:rPr>
      </w:pPr>
    </w:p>
    <w:p w14:paraId="26DF358E" w14:textId="087AC1F7" w:rsidR="00727E10" w:rsidRPr="006F5332" w:rsidRDefault="00727E10" w:rsidP="00727E10">
      <w:pPr>
        <w:jc w:val="center"/>
        <w:rPr>
          <w:rFonts w:cs="Times New Roman"/>
          <w:sz w:val="24"/>
          <w:szCs w:val="24"/>
        </w:rPr>
      </w:pPr>
      <w:r w:rsidRPr="006F5332">
        <w:rPr>
          <w:rFonts w:cs="Times New Roman"/>
          <w:sz w:val="24"/>
          <w:szCs w:val="24"/>
        </w:rPr>
        <w:t>Lov om ændring af lov om luftfart</w:t>
      </w:r>
      <w:r w:rsidR="00E204D2" w:rsidRPr="006F5332">
        <w:rPr>
          <w:rFonts w:cs="Times New Roman"/>
          <w:sz w:val="24"/>
          <w:szCs w:val="24"/>
        </w:rPr>
        <w:t xml:space="preserve"> og ophævelse af lov om forlængelse </w:t>
      </w:r>
      <w:r w:rsidR="00E204D2" w:rsidRPr="006F5332">
        <w:rPr>
          <w:rFonts w:eastAsia="Calibri" w:cs="Times New Roman"/>
          <w:sz w:val="24"/>
          <w:szCs w:val="24"/>
        </w:rPr>
        <w:t>af Danmarks deltagelse i det skandinaviske luftfartssamarbejde</w:t>
      </w:r>
    </w:p>
    <w:p w14:paraId="6B31477E" w14:textId="77777777" w:rsidR="003E6B76" w:rsidRPr="006F5332" w:rsidRDefault="003E6B76" w:rsidP="00727E10">
      <w:pPr>
        <w:jc w:val="center"/>
        <w:rPr>
          <w:rFonts w:cs="Times New Roman"/>
          <w:sz w:val="24"/>
          <w:szCs w:val="24"/>
        </w:rPr>
      </w:pPr>
    </w:p>
    <w:p w14:paraId="4683E145" w14:textId="3B4608FB" w:rsidR="006108C2" w:rsidRPr="006F5332" w:rsidRDefault="00727E10" w:rsidP="006108C2">
      <w:pPr>
        <w:jc w:val="center"/>
        <w:rPr>
          <w:rFonts w:eastAsia="Calibri" w:cs="Times New Roman"/>
          <w:sz w:val="24"/>
          <w:szCs w:val="24"/>
        </w:rPr>
      </w:pPr>
      <w:r w:rsidRPr="006F5332">
        <w:rPr>
          <w:rFonts w:cs="Times New Roman"/>
          <w:sz w:val="24"/>
          <w:szCs w:val="24"/>
        </w:rPr>
        <w:t>(</w:t>
      </w:r>
      <w:r w:rsidR="003E6B76" w:rsidRPr="006F5332">
        <w:rPr>
          <w:rFonts w:cs="Times New Roman"/>
          <w:sz w:val="24"/>
          <w:szCs w:val="24"/>
        </w:rPr>
        <w:t>Ændring af safety</w:t>
      </w:r>
      <w:r w:rsidR="00142BE6" w:rsidRPr="006F5332">
        <w:rPr>
          <w:rFonts w:cs="Times New Roman"/>
          <w:sz w:val="24"/>
          <w:szCs w:val="24"/>
        </w:rPr>
        <w:t>-</w:t>
      </w:r>
      <w:r w:rsidR="003E6B76" w:rsidRPr="006F5332">
        <w:rPr>
          <w:rFonts w:cs="Times New Roman"/>
          <w:sz w:val="24"/>
          <w:szCs w:val="24"/>
        </w:rPr>
        <w:t>afgiften</w:t>
      </w:r>
      <w:r w:rsidR="00142BE6" w:rsidRPr="006F5332">
        <w:rPr>
          <w:rFonts w:cs="Times New Roman"/>
          <w:sz w:val="24"/>
          <w:szCs w:val="24"/>
        </w:rPr>
        <w:t xml:space="preserve"> og</w:t>
      </w:r>
      <w:r w:rsidR="003E6B76" w:rsidRPr="006F5332">
        <w:rPr>
          <w:rFonts w:cs="Times New Roman"/>
          <w:sz w:val="24"/>
          <w:szCs w:val="24"/>
        </w:rPr>
        <w:t xml:space="preserve"> </w:t>
      </w:r>
      <w:ins w:id="3" w:author="Forfatter">
        <w:r w:rsidR="00E41165">
          <w:rPr>
            <w:rFonts w:cs="Times New Roman"/>
            <w:sz w:val="24"/>
            <w:szCs w:val="24"/>
          </w:rPr>
          <w:t xml:space="preserve">erstatningsansvarsgrænser, </w:t>
        </w:r>
      </w:ins>
      <w:r w:rsidR="003E6B76" w:rsidRPr="006F5332">
        <w:rPr>
          <w:rFonts w:cs="Times New Roman"/>
          <w:sz w:val="24"/>
          <w:szCs w:val="24"/>
        </w:rPr>
        <w:t xml:space="preserve">bemyndigelser til at fastsætte regler om </w:t>
      </w:r>
      <w:ins w:id="4" w:author="Forfatter">
        <w:r w:rsidR="00E41165">
          <w:rPr>
            <w:rFonts w:cs="Times New Roman"/>
            <w:sz w:val="24"/>
            <w:szCs w:val="24"/>
          </w:rPr>
          <w:t xml:space="preserve">erstatningsansvarsgrænser og </w:t>
        </w:r>
      </w:ins>
      <w:r w:rsidR="003E6B76" w:rsidRPr="006F5332">
        <w:rPr>
          <w:rFonts w:cs="Times New Roman"/>
          <w:sz w:val="24"/>
          <w:szCs w:val="24"/>
        </w:rPr>
        <w:t>luftfartøjers luftdygtighed og mærkning, præcisering af bestemmelser vedrørende EU-</w:t>
      </w:r>
      <w:r w:rsidR="00723EB1">
        <w:rPr>
          <w:rFonts w:cs="Times New Roman"/>
          <w:sz w:val="24"/>
          <w:szCs w:val="24"/>
        </w:rPr>
        <w:t>/EØS-</w:t>
      </w:r>
      <w:r w:rsidR="00E47447">
        <w:rPr>
          <w:rFonts w:cs="Times New Roman"/>
          <w:sz w:val="24"/>
          <w:szCs w:val="24"/>
        </w:rPr>
        <w:t>stats</w:t>
      </w:r>
      <w:r w:rsidR="003E6B76" w:rsidRPr="006F5332">
        <w:rPr>
          <w:rFonts w:cs="Times New Roman"/>
          <w:sz w:val="24"/>
          <w:szCs w:val="24"/>
        </w:rPr>
        <w:t>borgere og EU-</w:t>
      </w:r>
      <w:r w:rsidR="00723EB1">
        <w:rPr>
          <w:rFonts w:cs="Times New Roman"/>
          <w:sz w:val="24"/>
          <w:szCs w:val="24"/>
        </w:rPr>
        <w:t>/EØS-</w:t>
      </w:r>
      <w:r w:rsidR="00E47447">
        <w:rPr>
          <w:rFonts w:cs="Times New Roman"/>
          <w:sz w:val="24"/>
          <w:szCs w:val="24"/>
        </w:rPr>
        <w:t>selskabers</w:t>
      </w:r>
      <w:r w:rsidR="00E47447" w:rsidRPr="006F5332">
        <w:rPr>
          <w:rFonts w:cs="Times New Roman"/>
          <w:sz w:val="24"/>
          <w:szCs w:val="24"/>
        </w:rPr>
        <w:t xml:space="preserve"> </w:t>
      </w:r>
      <w:r w:rsidR="003E6B76" w:rsidRPr="006F5332">
        <w:rPr>
          <w:rFonts w:cs="Times New Roman"/>
          <w:sz w:val="24"/>
          <w:szCs w:val="24"/>
        </w:rPr>
        <w:t>registrering af luftfartøjer i Danmark m.v.</w:t>
      </w:r>
      <w:r w:rsidR="006108C2" w:rsidRPr="006F5332">
        <w:rPr>
          <w:rFonts w:eastAsia="Calibri" w:cs="Times New Roman"/>
          <w:sz w:val="24"/>
          <w:szCs w:val="24"/>
        </w:rPr>
        <w:t>)</w:t>
      </w:r>
    </w:p>
    <w:p w14:paraId="59094C18" w14:textId="77777777" w:rsidR="005326BB" w:rsidRPr="006F5332" w:rsidRDefault="005326BB" w:rsidP="006108C2">
      <w:pPr>
        <w:jc w:val="center"/>
        <w:rPr>
          <w:rFonts w:eastAsia="Calibri" w:cs="Times New Roman"/>
          <w:b/>
          <w:sz w:val="24"/>
          <w:szCs w:val="24"/>
        </w:rPr>
      </w:pPr>
    </w:p>
    <w:p w14:paraId="69B1C227" w14:textId="77777777" w:rsidR="00727E10" w:rsidRPr="006F5332" w:rsidRDefault="00727E10" w:rsidP="00727E10">
      <w:pPr>
        <w:jc w:val="center"/>
        <w:rPr>
          <w:rFonts w:cs="Times New Roman"/>
          <w:b/>
          <w:bCs/>
          <w:sz w:val="24"/>
          <w:szCs w:val="24"/>
        </w:rPr>
      </w:pPr>
      <w:r w:rsidRPr="006F5332">
        <w:rPr>
          <w:rFonts w:cs="Times New Roman"/>
          <w:b/>
          <w:bCs/>
          <w:sz w:val="24"/>
          <w:szCs w:val="24"/>
        </w:rPr>
        <w:t>§ 1</w:t>
      </w:r>
    </w:p>
    <w:p w14:paraId="63725118" w14:textId="77777777" w:rsidR="00727E10" w:rsidRPr="006F5332" w:rsidRDefault="00727E10" w:rsidP="00727E10">
      <w:pPr>
        <w:jc w:val="center"/>
        <w:rPr>
          <w:rFonts w:cs="Times New Roman"/>
          <w:sz w:val="24"/>
          <w:szCs w:val="24"/>
        </w:rPr>
      </w:pPr>
    </w:p>
    <w:p w14:paraId="4E9B5452" w14:textId="77777777" w:rsidR="00727E10" w:rsidRPr="006F5332" w:rsidRDefault="00727E10" w:rsidP="00522FA6">
      <w:pPr>
        <w:spacing w:after="240"/>
        <w:ind w:firstLine="284"/>
        <w:rPr>
          <w:rFonts w:cs="Times New Roman"/>
          <w:sz w:val="24"/>
          <w:szCs w:val="24"/>
        </w:rPr>
      </w:pPr>
      <w:r w:rsidRPr="006F5332">
        <w:rPr>
          <w:rFonts w:cs="Times New Roman"/>
          <w:sz w:val="24"/>
          <w:szCs w:val="24"/>
        </w:rPr>
        <w:t>I lov om luftfart, jf. lovbekendtgørelse nr. 118 af 31. januar 2024, foretages følgende ændringer:</w:t>
      </w:r>
    </w:p>
    <w:p w14:paraId="3AFD2A5F" w14:textId="77777777" w:rsidR="007F2976" w:rsidRPr="006F5332" w:rsidRDefault="007F2976" w:rsidP="007223BD">
      <w:pPr>
        <w:ind w:firstLine="284"/>
        <w:rPr>
          <w:rFonts w:cs="Times New Roman"/>
          <w:sz w:val="24"/>
          <w:szCs w:val="24"/>
        </w:rPr>
      </w:pPr>
    </w:p>
    <w:p w14:paraId="37C0468C" w14:textId="1FD28990" w:rsidR="007F2976" w:rsidRPr="006F5332" w:rsidRDefault="00D70AB7" w:rsidP="007223BD">
      <w:pPr>
        <w:rPr>
          <w:rFonts w:cs="Times New Roman"/>
          <w:sz w:val="24"/>
          <w:szCs w:val="24"/>
        </w:rPr>
      </w:pPr>
      <w:bookmarkStart w:id="5" w:name="_Hlk162267537"/>
      <w:r w:rsidRPr="006F5332">
        <w:rPr>
          <w:rFonts w:cs="Times New Roman"/>
          <w:b/>
          <w:bCs/>
          <w:sz w:val="24"/>
          <w:szCs w:val="24"/>
        </w:rPr>
        <w:t xml:space="preserve"> 1</w:t>
      </w:r>
      <w:r w:rsidRPr="006F5332">
        <w:rPr>
          <w:rFonts w:cs="Times New Roman"/>
          <w:b/>
          <w:sz w:val="24"/>
          <w:szCs w:val="24"/>
        </w:rPr>
        <w:t>.</w:t>
      </w:r>
      <w:r w:rsidRPr="006F5332">
        <w:rPr>
          <w:rFonts w:cs="Times New Roman"/>
          <w:sz w:val="24"/>
          <w:szCs w:val="24"/>
        </w:rPr>
        <w:t xml:space="preserve"> </w:t>
      </w:r>
      <w:r w:rsidR="007F2976" w:rsidRPr="006F5332">
        <w:rPr>
          <w:rFonts w:cs="Times New Roman"/>
          <w:sz w:val="24"/>
          <w:szCs w:val="24"/>
        </w:rPr>
        <w:t xml:space="preserve">I </w:t>
      </w:r>
      <w:r w:rsidR="007F2976" w:rsidRPr="006F5332">
        <w:rPr>
          <w:rFonts w:cs="Times New Roman"/>
          <w:i/>
          <w:iCs/>
          <w:sz w:val="24"/>
          <w:szCs w:val="24"/>
        </w:rPr>
        <w:t xml:space="preserve">kapitel 2 </w:t>
      </w:r>
      <w:r w:rsidR="007F2976" w:rsidRPr="006F5332">
        <w:rPr>
          <w:rFonts w:cs="Times New Roman"/>
          <w:sz w:val="24"/>
          <w:szCs w:val="24"/>
        </w:rPr>
        <w:t xml:space="preserve">indsættes før afsnitsoverskriften »Nationalitetsregistrering«: </w:t>
      </w:r>
    </w:p>
    <w:p w14:paraId="665F3D60" w14:textId="3D01A1B7" w:rsidR="007F2976" w:rsidRPr="006F5332" w:rsidRDefault="007F2976" w:rsidP="007223BD">
      <w:pPr>
        <w:pStyle w:val="Listeafsnit"/>
        <w:spacing w:after="0" w:line="300" w:lineRule="auto"/>
        <w:ind w:left="0" w:firstLine="284"/>
        <w:jc w:val="both"/>
        <w:rPr>
          <w:rFonts w:ascii="Times New Roman" w:hAnsi="Times New Roman" w:cs="Times New Roman"/>
          <w:sz w:val="24"/>
          <w:szCs w:val="24"/>
        </w:rPr>
      </w:pPr>
      <w:r w:rsidRPr="006F5332">
        <w:rPr>
          <w:rFonts w:ascii="Times New Roman" w:hAnsi="Times New Roman" w:cs="Times New Roman"/>
          <w:b/>
          <w:bCs/>
          <w:sz w:val="24"/>
          <w:szCs w:val="24"/>
        </w:rPr>
        <w:t>»</w:t>
      </w:r>
      <w:r w:rsidR="00A04A6B" w:rsidRPr="006F5332">
        <w:rPr>
          <w:rFonts w:ascii="Times New Roman" w:hAnsi="Times New Roman" w:cs="Times New Roman"/>
          <w:b/>
          <w:bCs/>
          <w:sz w:val="24"/>
          <w:szCs w:val="24"/>
        </w:rPr>
        <w:t xml:space="preserve">§ </w:t>
      </w:r>
      <w:r w:rsidRPr="006F5332">
        <w:rPr>
          <w:rFonts w:ascii="Times New Roman" w:hAnsi="Times New Roman" w:cs="Times New Roman"/>
          <w:b/>
          <w:bCs/>
          <w:sz w:val="24"/>
          <w:szCs w:val="24"/>
        </w:rPr>
        <w:t>5a</w:t>
      </w:r>
      <w:r w:rsidRPr="006F5332">
        <w:rPr>
          <w:rFonts w:ascii="Times New Roman" w:hAnsi="Times New Roman" w:cs="Times New Roman"/>
          <w:sz w:val="24"/>
          <w:szCs w:val="24"/>
        </w:rPr>
        <w:t xml:space="preserve">. </w:t>
      </w:r>
      <w:r w:rsidR="002A1964" w:rsidRPr="006F5332">
        <w:rPr>
          <w:rFonts w:ascii="Times New Roman" w:hAnsi="Times New Roman" w:cs="Times New Roman"/>
          <w:sz w:val="24"/>
          <w:szCs w:val="24"/>
        </w:rPr>
        <w:t xml:space="preserve">Luftfartøjer, der begæres registreret i Danmark, registreres afhængigt af deres beskaffenhed enten i Nationalitetsregistret, jf. § 6, stk. 1, eller i et register </w:t>
      </w:r>
      <w:r w:rsidR="002A1964">
        <w:rPr>
          <w:rFonts w:ascii="Times New Roman" w:hAnsi="Times New Roman" w:cs="Times New Roman"/>
          <w:sz w:val="24"/>
          <w:szCs w:val="24"/>
        </w:rPr>
        <w:t>for</w:t>
      </w:r>
      <w:r w:rsidR="002A1964" w:rsidRPr="006F5332">
        <w:rPr>
          <w:rFonts w:ascii="Times New Roman" w:hAnsi="Times New Roman" w:cs="Times New Roman"/>
          <w:sz w:val="24"/>
          <w:szCs w:val="24"/>
        </w:rPr>
        <w:t xml:space="preserve"> droner</w:t>
      </w:r>
      <w:r w:rsidR="002A1964">
        <w:rPr>
          <w:rFonts w:ascii="Times New Roman" w:hAnsi="Times New Roman" w:cs="Times New Roman"/>
          <w:sz w:val="24"/>
          <w:szCs w:val="24"/>
        </w:rPr>
        <w:t xml:space="preserve">, jf. </w:t>
      </w:r>
      <w:r w:rsidR="002A1964" w:rsidRPr="003A3570">
        <w:rPr>
          <w:rFonts w:ascii="Times New Roman" w:hAnsi="Times New Roman" w:cs="Times New Roman"/>
          <w:sz w:val="24"/>
          <w:szCs w:val="24"/>
        </w:rPr>
        <w:t>Kommissionens gennemførelsesforordning</w:t>
      </w:r>
      <w:r w:rsidR="002A1964">
        <w:rPr>
          <w:rFonts w:ascii="Times New Roman" w:hAnsi="Times New Roman" w:cs="Times New Roman"/>
          <w:sz w:val="24"/>
          <w:szCs w:val="24"/>
        </w:rPr>
        <w:t xml:space="preserve"> nr.</w:t>
      </w:r>
      <w:r w:rsidR="002A1964" w:rsidRPr="003A3570">
        <w:rPr>
          <w:rFonts w:ascii="Times New Roman" w:hAnsi="Times New Roman" w:cs="Times New Roman"/>
          <w:sz w:val="24"/>
          <w:szCs w:val="24"/>
        </w:rPr>
        <w:t xml:space="preserve"> 2019/947 af 24. maj 2019 om regler og procedurer for operation af ubemandede luftfartøjer</w:t>
      </w:r>
      <w:r w:rsidR="002A1964">
        <w:rPr>
          <w:rFonts w:ascii="Times New Roman" w:hAnsi="Times New Roman" w:cs="Times New Roman"/>
          <w:sz w:val="24"/>
          <w:szCs w:val="24"/>
        </w:rPr>
        <w:t>,</w:t>
      </w:r>
      <w:r w:rsidR="002A1964" w:rsidRPr="004252DD" w:rsidDel="004252DD">
        <w:rPr>
          <w:rFonts w:ascii="Times New Roman" w:hAnsi="Times New Roman" w:cs="Times New Roman"/>
          <w:sz w:val="24"/>
          <w:szCs w:val="24"/>
        </w:rPr>
        <w:t xml:space="preserve"> </w:t>
      </w:r>
      <w:r w:rsidR="002A1964" w:rsidRPr="006F5332">
        <w:rPr>
          <w:rFonts w:ascii="Times New Roman" w:hAnsi="Times New Roman" w:cs="Times New Roman"/>
          <w:sz w:val="24"/>
          <w:szCs w:val="24"/>
        </w:rPr>
        <w:t xml:space="preserve">eller </w:t>
      </w:r>
      <w:r w:rsidR="002A1964">
        <w:rPr>
          <w:rFonts w:ascii="Times New Roman" w:hAnsi="Times New Roman" w:cs="Times New Roman"/>
          <w:sz w:val="24"/>
          <w:szCs w:val="24"/>
        </w:rPr>
        <w:t xml:space="preserve">i et register </w:t>
      </w:r>
      <w:r w:rsidR="002A1964" w:rsidRPr="006F5332">
        <w:rPr>
          <w:rFonts w:ascii="Times New Roman" w:hAnsi="Times New Roman" w:cs="Times New Roman"/>
          <w:sz w:val="24"/>
          <w:szCs w:val="24"/>
        </w:rPr>
        <w:t>over luftfartøjer af særlig beskaffenhed</w:t>
      </w:r>
      <w:r w:rsidR="002A1964">
        <w:rPr>
          <w:rFonts w:ascii="Times New Roman" w:hAnsi="Times New Roman" w:cs="Times New Roman"/>
          <w:sz w:val="24"/>
          <w:szCs w:val="24"/>
        </w:rPr>
        <w:t xml:space="preserve"> efter forskrifter udstedt i medfør af </w:t>
      </w:r>
      <w:r w:rsidR="002A1964" w:rsidRPr="006F5332">
        <w:rPr>
          <w:rFonts w:ascii="Times New Roman" w:hAnsi="Times New Roman" w:cs="Times New Roman"/>
          <w:sz w:val="24"/>
          <w:szCs w:val="24"/>
        </w:rPr>
        <w:t>§ 151, stk. 1, der føres af Trafikstyrelsen eller en organisation, der efter godkendelse er beføjet til at træffe afgørelse vedrørende de pågældende luftfartøjer</w:t>
      </w:r>
      <w:r w:rsidR="002A1964">
        <w:rPr>
          <w:rFonts w:ascii="Times New Roman" w:hAnsi="Times New Roman" w:cs="Times New Roman"/>
          <w:sz w:val="24"/>
          <w:szCs w:val="24"/>
        </w:rPr>
        <w:t xml:space="preserve"> i henhold til</w:t>
      </w:r>
      <w:r w:rsidR="002A1964" w:rsidRPr="006F5332">
        <w:rPr>
          <w:rFonts w:ascii="Times New Roman" w:hAnsi="Times New Roman" w:cs="Times New Roman"/>
          <w:sz w:val="24"/>
          <w:szCs w:val="24"/>
        </w:rPr>
        <w:t xml:space="preserve"> § 152, stk. 3.</w:t>
      </w:r>
      <w:r w:rsidRPr="006F5332">
        <w:rPr>
          <w:rFonts w:ascii="Times New Roman" w:hAnsi="Times New Roman" w:cs="Times New Roman"/>
          <w:sz w:val="24"/>
          <w:szCs w:val="24"/>
        </w:rPr>
        <w:t>«</w:t>
      </w:r>
    </w:p>
    <w:p w14:paraId="6EC287E1" w14:textId="77777777" w:rsidR="007F2976" w:rsidRPr="006F5332" w:rsidRDefault="007F2976" w:rsidP="007223BD">
      <w:pPr>
        <w:pStyle w:val="Listeafsnit"/>
        <w:spacing w:after="0" w:line="300" w:lineRule="auto"/>
        <w:ind w:left="360"/>
        <w:jc w:val="both"/>
        <w:rPr>
          <w:rFonts w:ascii="Times New Roman" w:hAnsi="Times New Roman" w:cs="Times New Roman"/>
          <w:sz w:val="24"/>
          <w:szCs w:val="24"/>
        </w:rPr>
      </w:pPr>
    </w:p>
    <w:p w14:paraId="37E3B42E" w14:textId="6BE0B945" w:rsidR="007F2976" w:rsidRPr="006F5332" w:rsidRDefault="00D70AB7" w:rsidP="007223BD">
      <w:pPr>
        <w:rPr>
          <w:rFonts w:cs="Times New Roman"/>
          <w:sz w:val="24"/>
          <w:szCs w:val="24"/>
        </w:rPr>
      </w:pPr>
      <w:r w:rsidRPr="006F5332">
        <w:rPr>
          <w:rFonts w:cs="Times New Roman"/>
          <w:b/>
          <w:bCs/>
          <w:sz w:val="24"/>
          <w:szCs w:val="24"/>
        </w:rPr>
        <w:t xml:space="preserve">2. </w:t>
      </w:r>
      <w:r w:rsidR="007F2976" w:rsidRPr="006F5332">
        <w:rPr>
          <w:rFonts w:cs="Times New Roman"/>
          <w:sz w:val="24"/>
          <w:szCs w:val="24"/>
        </w:rPr>
        <w:t xml:space="preserve">I </w:t>
      </w:r>
      <w:r w:rsidR="007F2976" w:rsidRPr="006F5332">
        <w:rPr>
          <w:rFonts w:cs="Times New Roman"/>
          <w:i/>
          <w:iCs/>
          <w:sz w:val="24"/>
          <w:szCs w:val="24"/>
        </w:rPr>
        <w:t xml:space="preserve">kapitel </w:t>
      </w:r>
      <w:r w:rsidR="007F2976" w:rsidRPr="006F5332">
        <w:rPr>
          <w:rFonts w:cs="Times New Roman"/>
          <w:i/>
          <w:sz w:val="24"/>
          <w:szCs w:val="24"/>
        </w:rPr>
        <w:t>2</w:t>
      </w:r>
      <w:r w:rsidR="007F2976" w:rsidRPr="006F5332">
        <w:rPr>
          <w:rFonts w:cs="Times New Roman"/>
          <w:sz w:val="24"/>
          <w:szCs w:val="24"/>
        </w:rPr>
        <w:t xml:space="preserve"> før § 6 affattes </w:t>
      </w:r>
      <w:r w:rsidR="007F2976" w:rsidRPr="006F5332">
        <w:rPr>
          <w:rFonts w:cs="Times New Roman"/>
          <w:i/>
          <w:iCs/>
          <w:sz w:val="24"/>
          <w:szCs w:val="24"/>
        </w:rPr>
        <w:t>afsnitsoverskriften</w:t>
      </w:r>
      <w:r w:rsidR="007F2976" w:rsidRPr="006F5332">
        <w:rPr>
          <w:rFonts w:cs="Times New Roman"/>
          <w:sz w:val="24"/>
          <w:szCs w:val="24"/>
        </w:rPr>
        <w:t xml:space="preserve"> således: </w:t>
      </w:r>
    </w:p>
    <w:p w14:paraId="358422DA" w14:textId="553EEB51" w:rsidR="007F2976" w:rsidRPr="006F5332" w:rsidRDefault="007F2976" w:rsidP="007223BD">
      <w:pPr>
        <w:pStyle w:val="Listeafsnit"/>
        <w:spacing w:after="0" w:line="300" w:lineRule="auto"/>
        <w:ind w:left="0"/>
        <w:jc w:val="both"/>
        <w:rPr>
          <w:rStyle w:val="Kommentarhenvisning"/>
        </w:rPr>
      </w:pPr>
      <w:r w:rsidRPr="006F5332">
        <w:rPr>
          <w:rFonts w:ascii="Times New Roman" w:hAnsi="Times New Roman" w:cs="Times New Roman"/>
          <w:i/>
          <w:iCs/>
          <w:sz w:val="24"/>
          <w:szCs w:val="24"/>
        </w:rPr>
        <w:t>»</w:t>
      </w:r>
      <w:r w:rsidR="00784ACF" w:rsidRPr="006F5332">
        <w:rPr>
          <w:rFonts w:ascii="Times New Roman" w:hAnsi="Times New Roman" w:cs="Times New Roman"/>
          <w:i/>
          <w:iCs/>
          <w:sz w:val="24"/>
          <w:szCs w:val="24"/>
        </w:rPr>
        <w:t>Nationalitetsregistret</w:t>
      </w:r>
      <w:r w:rsidRPr="006F5332">
        <w:rPr>
          <w:rFonts w:ascii="Times New Roman" w:hAnsi="Times New Roman" w:cs="Times New Roman"/>
          <w:sz w:val="24"/>
          <w:szCs w:val="24"/>
        </w:rPr>
        <w:t>«</w:t>
      </w:r>
      <w:r w:rsidRPr="006F5332">
        <w:rPr>
          <w:rStyle w:val="Kommentarhenvisning"/>
        </w:rPr>
        <w:t>.</w:t>
      </w:r>
    </w:p>
    <w:p w14:paraId="5A56E5D7" w14:textId="77777777" w:rsidR="00301D78" w:rsidRPr="006F5332" w:rsidRDefault="00301D78" w:rsidP="007223BD">
      <w:pPr>
        <w:pStyle w:val="Listeafsnit"/>
        <w:spacing w:after="0" w:line="300" w:lineRule="auto"/>
        <w:ind w:left="0"/>
        <w:jc w:val="both"/>
        <w:rPr>
          <w:rStyle w:val="Kommentarhenvisning"/>
        </w:rPr>
      </w:pPr>
    </w:p>
    <w:p w14:paraId="20B69EB0" w14:textId="18F28375" w:rsidR="00723EB1" w:rsidRPr="006F5332" w:rsidRDefault="00D70AB7" w:rsidP="007223BD">
      <w:pPr>
        <w:rPr>
          <w:rFonts w:cs="Times New Roman"/>
          <w:sz w:val="24"/>
          <w:szCs w:val="24"/>
        </w:rPr>
      </w:pPr>
      <w:r w:rsidRPr="006F5332">
        <w:rPr>
          <w:rFonts w:cs="Times New Roman"/>
          <w:b/>
          <w:bCs/>
          <w:iCs/>
          <w:sz w:val="24"/>
          <w:szCs w:val="24"/>
        </w:rPr>
        <w:t>3.</w:t>
      </w:r>
      <w:r w:rsidRPr="006F5332">
        <w:rPr>
          <w:rFonts w:cs="Times New Roman"/>
          <w:b/>
          <w:bCs/>
          <w:i/>
          <w:iCs/>
          <w:sz w:val="24"/>
          <w:szCs w:val="24"/>
        </w:rPr>
        <w:t xml:space="preserve"> </w:t>
      </w:r>
      <w:r w:rsidR="007F2976" w:rsidRPr="006F5332">
        <w:rPr>
          <w:rFonts w:cs="Times New Roman"/>
          <w:i/>
          <w:iCs/>
          <w:sz w:val="24"/>
          <w:szCs w:val="24"/>
        </w:rPr>
        <w:t>§ 6, stk. 1</w:t>
      </w:r>
      <w:r w:rsidR="007F2976" w:rsidRPr="006F5332">
        <w:rPr>
          <w:rFonts w:cs="Times New Roman"/>
          <w:sz w:val="24"/>
          <w:szCs w:val="24"/>
        </w:rPr>
        <w:t xml:space="preserve">, affattes således: </w:t>
      </w:r>
    </w:p>
    <w:p w14:paraId="4028512A" w14:textId="61B51652" w:rsidR="007F2976" w:rsidRPr="006F5332" w:rsidRDefault="007F2976" w:rsidP="007223BD">
      <w:pPr>
        <w:pStyle w:val="Listeafsnit"/>
        <w:spacing w:after="0" w:line="300" w:lineRule="auto"/>
        <w:ind w:left="0" w:firstLine="284"/>
        <w:jc w:val="both"/>
        <w:rPr>
          <w:rFonts w:ascii="Times New Roman" w:hAnsi="Times New Roman" w:cs="Times New Roman"/>
          <w:sz w:val="24"/>
          <w:szCs w:val="24"/>
        </w:rPr>
      </w:pPr>
      <w:r w:rsidRPr="006F5332">
        <w:rPr>
          <w:rFonts w:ascii="Times New Roman" w:hAnsi="Times New Roman" w:cs="Times New Roman"/>
          <w:sz w:val="24"/>
          <w:szCs w:val="24"/>
        </w:rPr>
        <w:t>»Trafikstyrelsen fører et register over luftfartøjer (</w:t>
      </w:r>
      <w:r w:rsidR="00784ACF" w:rsidRPr="006F5332">
        <w:rPr>
          <w:rFonts w:ascii="Times New Roman" w:hAnsi="Times New Roman" w:cs="Times New Roman"/>
          <w:sz w:val="24"/>
          <w:szCs w:val="24"/>
        </w:rPr>
        <w:t>Nationalitetsregistret</w:t>
      </w:r>
      <w:r w:rsidRPr="006F5332">
        <w:rPr>
          <w:rFonts w:ascii="Times New Roman" w:hAnsi="Times New Roman" w:cs="Times New Roman"/>
          <w:sz w:val="24"/>
          <w:szCs w:val="24"/>
        </w:rPr>
        <w:t>).«</w:t>
      </w:r>
    </w:p>
    <w:p w14:paraId="1B24BF3D" w14:textId="376A6BC8" w:rsidR="00877866" w:rsidRPr="006F5332" w:rsidRDefault="00877866" w:rsidP="00B144F6">
      <w:pPr>
        <w:rPr>
          <w:rFonts w:cs="Times New Roman"/>
          <w:sz w:val="24"/>
          <w:szCs w:val="24"/>
        </w:rPr>
      </w:pPr>
    </w:p>
    <w:p w14:paraId="1715984C" w14:textId="56746D12" w:rsidR="00723EB1" w:rsidRPr="009A2C07" w:rsidRDefault="00301D78" w:rsidP="007223BD">
      <w:pPr>
        <w:rPr>
          <w:rFonts w:cs="Times New Roman"/>
          <w:bCs/>
          <w:sz w:val="24"/>
          <w:szCs w:val="24"/>
        </w:rPr>
      </w:pPr>
      <w:bookmarkStart w:id="6" w:name="_Hlk175214855"/>
      <w:bookmarkStart w:id="7" w:name="_Hlk175213162"/>
      <w:r w:rsidRPr="006F5332">
        <w:rPr>
          <w:rFonts w:cs="Times New Roman"/>
          <w:b/>
          <w:bCs/>
          <w:sz w:val="24"/>
          <w:szCs w:val="24"/>
        </w:rPr>
        <w:lastRenderedPageBreak/>
        <w:t xml:space="preserve">4. </w:t>
      </w:r>
      <w:bookmarkStart w:id="8" w:name="_Hlk175231836"/>
      <w:r w:rsidR="004709EA">
        <w:rPr>
          <w:rFonts w:cs="Times New Roman"/>
          <w:bCs/>
          <w:sz w:val="24"/>
          <w:szCs w:val="24"/>
        </w:rPr>
        <w:t xml:space="preserve">I </w:t>
      </w:r>
      <w:r w:rsidR="004709EA">
        <w:rPr>
          <w:rFonts w:cs="Times New Roman"/>
          <w:bCs/>
          <w:i/>
          <w:sz w:val="24"/>
          <w:szCs w:val="24"/>
        </w:rPr>
        <w:t xml:space="preserve">§ 6, stk. 2 og 3, </w:t>
      </w:r>
      <w:r w:rsidR="004709EA">
        <w:rPr>
          <w:rFonts w:cs="Times New Roman"/>
          <w:bCs/>
          <w:sz w:val="24"/>
          <w:szCs w:val="24"/>
        </w:rPr>
        <w:t xml:space="preserve">ændres </w:t>
      </w:r>
      <w:r w:rsidR="004709EA" w:rsidRPr="006F5332">
        <w:rPr>
          <w:rFonts w:cs="Times New Roman"/>
          <w:sz w:val="24"/>
          <w:szCs w:val="24"/>
        </w:rPr>
        <w:t>»</w:t>
      </w:r>
      <w:r w:rsidR="004709EA">
        <w:rPr>
          <w:rFonts w:cs="Times New Roman"/>
          <w:sz w:val="24"/>
          <w:szCs w:val="24"/>
        </w:rPr>
        <w:t>nationalitets</w:t>
      </w:r>
      <w:r w:rsidR="004709EA" w:rsidRPr="006F5332">
        <w:rPr>
          <w:rFonts w:cs="Times New Roman"/>
          <w:sz w:val="24"/>
          <w:szCs w:val="24"/>
        </w:rPr>
        <w:t>regist</w:t>
      </w:r>
      <w:r w:rsidR="004709EA">
        <w:rPr>
          <w:rFonts w:cs="Times New Roman"/>
          <w:sz w:val="24"/>
          <w:szCs w:val="24"/>
        </w:rPr>
        <w:t>e</w:t>
      </w:r>
      <w:r w:rsidR="004709EA" w:rsidRPr="006F5332">
        <w:rPr>
          <w:rFonts w:cs="Times New Roman"/>
          <w:sz w:val="24"/>
          <w:szCs w:val="24"/>
        </w:rPr>
        <w:t>ret« til: »Nationalitetsregistret«</w:t>
      </w:r>
      <w:r w:rsidR="004709EA">
        <w:rPr>
          <w:rFonts w:cs="Times New Roman"/>
          <w:sz w:val="24"/>
          <w:szCs w:val="24"/>
        </w:rPr>
        <w:t>.</w:t>
      </w:r>
      <w:bookmarkEnd w:id="8"/>
    </w:p>
    <w:bookmarkEnd w:id="6"/>
    <w:p w14:paraId="0174D900" w14:textId="77777777" w:rsidR="00723EB1" w:rsidRDefault="00723EB1" w:rsidP="007223BD">
      <w:pPr>
        <w:rPr>
          <w:rFonts w:cs="Times New Roman"/>
          <w:iCs/>
          <w:sz w:val="24"/>
          <w:szCs w:val="24"/>
        </w:rPr>
      </w:pPr>
    </w:p>
    <w:p w14:paraId="4C606163" w14:textId="290CF101" w:rsidR="00B144F6" w:rsidRPr="00EA58E3" w:rsidRDefault="00723EB1" w:rsidP="007223BD">
      <w:pPr>
        <w:rPr>
          <w:rFonts w:cs="Times New Roman"/>
          <w:b/>
          <w:bCs/>
          <w:sz w:val="24"/>
          <w:szCs w:val="24"/>
        </w:rPr>
      </w:pPr>
      <w:r>
        <w:rPr>
          <w:rFonts w:cs="Times New Roman"/>
          <w:b/>
          <w:iCs/>
          <w:sz w:val="24"/>
          <w:szCs w:val="24"/>
        </w:rPr>
        <w:t xml:space="preserve">5. </w:t>
      </w:r>
      <w:r w:rsidR="00B144F6" w:rsidRPr="006F5332">
        <w:rPr>
          <w:rFonts w:cs="Times New Roman"/>
          <w:iCs/>
          <w:sz w:val="24"/>
          <w:szCs w:val="24"/>
        </w:rPr>
        <w:t>I</w:t>
      </w:r>
      <w:r w:rsidR="00B144F6" w:rsidRPr="006F5332">
        <w:rPr>
          <w:rFonts w:cs="Times New Roman"/>
          <w:b/>
          <w:bCs/>
          <w:i/>
          <w:iCs/>
          <w:sz w:val="24"/>
          <w:szCs w:val="24"/>
        </w:rPr>
        <w:t xml:space="preserve"> </w:t>
      </w:r>
      <w:r w:rsidR="00B144F6" w:rsidRPr="006F5332">
        <w:rPr>
          <w:rFonts w:cs="Times New Roman"/>
          <w:i/>
          <w:iCs/>
          <w:sz w:val="24"/>
          <w:szCs w:val="24"/>
        </w:rPr>
        <w:t>§ 7, stk. 1, nr. 2</w:t>
      </w:r>
      <w:r w:rsidR="00B144F6" w:rsidRPr="006F5332">
        <w:rPr>
          <w:rFonts w:cs="Times New Roman"/>
          <w:sz w:val="24"/>
          <w:szCs w:val="24"/>
        </w:rPr>
        <w:t xml:space="preserve">, ændres »er omfattet af </w:t>
      </w:r>
      <w:r>
        <w:rPr>
          <w:rFonts w:cs="Times New Roman"/>
          <w:sz w:val="24"/>
          <w:szCs w:val="24"/>
        </w:rPr>
        <w:t xml:space="preserve">Den Europæiske Unions </w:t>
      </w:r>
      <w:r w:rsidR="00B144F6" w:rsidRPr="006F5332">
        <w:rPr>
          <w:rFonts w:cs="Times New Roman"/>
          <w:sz w:val="24"/>
          <w:szCs w:val="24"/>
        </w:rPr>
        <w:t xml:space="preserve">regler« til: »har tilknytning til Danmark som følge af, at de har udnyttet deres rettigheder efter Den Europæiske Unions regler om arbejdskraftens frie bevægelighed, etableringsretten og retten til fri udveksling af tjenesteydelser«. </w:t>
      </w:r>
    </w:p>
    <w:bookmarkEnd w:id="7"/>
    <w:p w14:paraId="33B8541A" w14:textId="77777777" w:rsidR="00301D78" w:rsidRPr="006F5332" w:rsidRDefault="00301D78" w:rsidP="007223BD">
      <w:pPr>
        <w:pStyle w:val="Listeafsnit"/>
        <w:spacing w:after="0" w:line="300" w:lineRule="auto"/>
        <w:ind w:left="360"/>
        <w:jc w:val="both"/>
        <w:rPr>
          <w:rFonts w:ascii="Times New Roman" w:hAnsi="Times New Roman" w:cs="Times New Roman"/>
          <w:sz w:val="24"/>
          <w:szCs w:val="24"/>
        </w:rPr>
      </w:pPr>
    </w:p>
    <w:p w14:paraId="13192975" w14:textId="2B9C39F7" w:rsidR="00B144F6" w:rsidRPr="006F5332" w:rsidRDefault="009A2C07" w:rsidP="00B144F6">
      <w:pPr>
        <w:rPr>
          <w:rFonts w:cs="Times New Roman"/>
          <w:sz w:val="24"/>
          <w:szCs w:val="24"/>
        </w:rPr>
      </w:pPr>
      <w:r>
        <w:rPr>
          <w:rFonts w:cs="Times New Roman"/>
          <w:b/>
          <w:bCs/>
          <w:iCs/>
          <w:sz w:val="24"/>
          <w:szCs w:val="24"/>
        </w:rPr>
        <w:t>6</w:t>
      </w:r>
      <w:r w:rsidR="00301D78" w:rsidRPr="006F5332">
        <w:rPr>
          <w:rFonts w:cs="Times New Roman"/>
          <w:b/>
          <w:bCs/>
          <w:iCs/>
          <w:sz w:val="24"/>
          <w:szCs w:val="24"/>
        </w:rPr>
        <w:t>.</w:t>
      </w:r>
      <w:r w:rsidR="00142BE6" w:rsidRPr="006F5332">
        <w:rPr>
          <w:rFonts w:cs="Times New Roman"/>
          <w:b/>
          <w:bCs/>
          <w:iCs/>
          <w:sz w:val="24"/>
          <w:szCs w:val="24"/>
        </w:rPr>
        <w:t xml:space="preserve"> </w:t>
      </w:r>
      <w:r w:rsidR="00B144F6" w:rsidRPr="006F5332">
        <w:rPr>
          <w:rFonts w:cs="Times New Roman"/>
          <w:sz w:val="24"/>
          <w:szCs w:val="24"/>
        </w:rPr>
        <w:t xml:space="preserve">I </w:t>
      </w:r>
      <w:r w:rsidR="00B144F6" w:rsidRPr="006F5332">
        <w:rPr>
          <w:rFonts w:cs="Times New Roman"/>
          <w:i/>
          <w:iCs/>
          <w:sz w:val="24"/>
          <w:szCs w:val="24"/>
        </w:rPr>
        <w:t xml:space="preserve">§ 11, stk. 1, </w:t>
      </w:r>
      <w:r w:rsidR="00B144F6" w:rsidRPr="006F5332">
        <w:rPr>
          <w:rFonts w:cs="Times New Roman"/>
          <w:sz w:val="24"/>
          <w:szCs w:val="24"/>
        </w:rPr>
        <w:t>to steder i</w:t>
      </w:r>
      <w:r w:rsidR="00B144F6" w:rsidRPr="006F5332">
        <w:rPr>
          <w:rFonts w:cs="Times New Roman"/>
          <w:i/>
          <w:iCs/>
          <w:sz w:val="24"/>
          <w:szCs w:val="24"/>
        </w:rPr>
        <w:t xml:space="preserve"> § 12, stk. 1, </w:t>
      </w:r>
      <w:r w:rsidR="00605EE8" w:rsidRPr="006F5332">
        <w:rPr>
          <w:rFonts w:cs="Times New Roman"/>
          <w:iCs/>
          <w:sz w:val="24"/>
          <w:szCs w:val="24"/>
        </w:rPr>
        <w:t xml:space="preserve">i </w:t>
      </w:r>
      <w:r w:rsidR="00B144F6" w:rsidRPr="006F5332">
        <w:rPr>
          <w:rFonts w:cs="Times New Roman"/>
          <w:i/>
          <w:iCs/>
          <w:sz w:val="24"/>
          <w:szCs w:val="24"/>
        </w:rPr>
        <w:t>§ 12, stk. 2, § 13, stk. 2, § 13, stk. 3,</w:t>
      </w:r>
      <w:r w:rsidR="00B144F6" w:rsidRPr="006F5332">
        <w:rPr>
          <w:rFonts w:cs="Times New Roman"/>
          <w:sz w:val="24"/>
          <w:szCs w:val="24"/>
        </w:rPr>
        <w:t xml:space="preserve"> to steder i</w:t>
      </w:r>
      <w:r w:rsidR="00B144F6" w:rsidRPr="006F5332">
        <w:rPr>
          <w:rFonts w:cs="Times New Roman"/>
          <w:i/>
          <w:iCs/>
          <w:sz w:val="24"/>
          <w:szCs w:val="24"/>
        </w:rPr>
        <w:t xml:space="preserve"> § 13, stk. 4,</w:t>
      </w:r>
      <w:r w:rsidR="004D53FC" w:rsidRPr="006F5332">
        <w:rPr>
          <w:rFonts w:cs="Times New Roman"/>
          <w:iCs/>
          <w:sz w:val="24"/>
          <w:szCs w:val="24"/>
        </w:rPr>
        <w:t xml:space="preserve"> og</w:t>
      </w:r>
      <w:r w:rsidR="00B144F6" w:rsidRPr="006F5332">
        <w:rPr>
          <w:rFonts w:cs="Times New Roman"/>
          <w:i/>
          <w:iCs/>
          <w:sz w:val="24"/>
          <w:szCs w:val="24"/>
        </w:rPr>
        <w:t xml:space="preserve"> </w:t>
      </w:r>
      <w:r w:rsidR="00605EE8" w:rsidRPr="006F5332">
        <w:rPr>
          <w:rFonts w:cs="Times New Roman"/>
          <w:iCs/>
          <w:sz w:val="24"/>
          <w:szCs w:val="24"/>
        </w:rPr>
        <w:t xml:space="preserve">i </w:t>
      </w:r>
      <w:r w:rsidR="00B144F6" w:rsidRPr="006F5332">
        <w:rPr>
          <w:rFonts w:cs="Times New Roman"/>
          <w:i/>
          <w:iCs/>
          <w:sz w:val="24"/>
          <w:szCs w:val="24"/>
        </w:rPr>
        <w:t xml:space="preserve">§ 15, § 17, stk. 2, </w:t>
      </w:r>
      <w:r w:rsidR="00B144F6" w:rsidRPr="006F5332">
        <w:rPr>
          <w:rFonts w:cs="Times New Roman"/>
          <w:sz w:val="24"/>
          <w:szCs w:val="24"/>
        </w:rPr>
        <w:t>og</w:t>
      </w:r>
      <w:r w:rsidR="002A1964">
        <w:rPr>
          <w:rFonts w:cs="Times New Roman"/>
          <w:sz w:val="24"/>
          <w:szCs w:val="24"/>
        </w:rPr>
        <w:t xml:space="preserve"> i</w:t>
      </w:r>
      <w:r w:rsidR="00B144F6" w:rsidRPr="006F5332">
        <w:rPr>
          <w:rFonts w:cs="Times New Roman"/>
          <w:i/>
          <w:iCs/>
          <w:sz w:val="24"/>
          <w:szCs w:val="24"/>
        </w:rPr>
        <w:t xml:space="preserve"> § 19, stk. 2</w:t>
      </w:r>
      <w:r w:rsidR="00B144F6" w:rsidRPr="006F5332">
        <w:rPr>
          <w:rFonts w:cs="Times New Roman"/>
          <w:sz w:val="24"/>
          <w:szCs w:val="24"/>
        </w:rPr>
        <w:t>, ændres »registreringsmyndigheden« til: »Trafikstyrelsen«.</w:t>
      </w:r>
    </w:p>
    <w:p w14:paraId="49B4E014" w14:textId="1BF1F132" w:rsidR="00142BE6" w:rsidRPr="006F5332" w:rsidRDefault="00142BE6" w:rsidP="008B4312">
      <w:pPr>
        <w:rPr>
          <w:rFonts w:cs="Times New Roman"/>
          <w:b/>
          <w:bCs/>
          <w:sz w:val="24"/>
          <w:szCs w:val="24"/>
        </w:rPr>
      </w:pPr>
    </w:p>
    <w:p w14:paraId="32CCD87D" w14:textId="2835EBB7" w:rsidR="00142BE6" w:rsidRPr="006F5332" w:rsidRDefault="009A2C07" w:rsidP="00142BE6">
      <w:pPr>
        <w:rPr>
          <w:rFonts w:cs="Times New Roman"/>
          <w:sz w:val="24"/>
          <w:szCs w:val="24"/>
        </w:rPr>
      </w:pPr>
      <w:r>
        <w:rPr>
          <w:rFonts w:cs="Times New Roman"/>
          <w:b/>
          <w:bCs/>
          <w:sz w:val="24"/>
          <w:szCs w:val="24"/>
        </w:rPr>
        <w:t>7</w:t>
      </w:r>
      <w:r w:rsidR="00142BE6" w:rsidRPr="006F5332">
        <w:rPr>
          <w:rFonts w:cs="Times New Roman"/>
          <w:b/>
          <w:bCs/>
          <w:sz w:val="24"/>
          <w:szCs w:val="24"/>
        </w:rPr>
        <w:t xml:space="preserve">. </w:t>
      </w:r>
      <w:r w:rsidR="00142BE6" w:rsidRPr="006F5332">
        <w:rPr>
          <w:rFonts w:cs="Times New Roman"/>
          <w:sz w:val="24"/>
          <w:szCs w:val="24"/>
        </w:rPr>
        <w:t xml:space="preserve">I </w:t>
      </w:r>
      <w:r w:rsidR="00142BE6" w:rsidRPr="006F5332">
        <w:rPr>
          <w:rFonts w:cs="Times New Roman"/>
          <w:i/>
          <w:iCs/>
          <w:sz w:val="24"/>
          <w:szCs w:val="24"/>
        </w:rPr>
        <w:t xml:space="preserve">§ 14, stk. 1 og 2, </w:t>
      </w:r>
      <w:r w:rsidR="00142BE6" w:rsidRPr="006F5332">
        <w:rPr>
          <w:rFonts w:cs="Times New Roman"/>
          <w:sz w:val="24"/>
          <w:szCs w:val="24"/>
        </w:rPr>
        <w:t>ændres »</w:t>
      </w:r>
      <w:r w:rsidR="0075031A" w:rsidRPr="006F5332">
        <w:rPr>
          <w:rFonts w:cs="Times New Roman"/>
          <w:sz w:val="24"/>
          <w:szCs w:val="24"/>
        </w:rPr>
        <w:t>n</w:t>
      </w:r>
      <w:r w:rsidR="00784ACF" w:rsidRPr="006F5332">
        <w:rPr>
          <w:rFonts w:cs="Times New Roman"/>
          <w:sz w:val="24"/>
          <w:szCs w:val="24"/>
        </w:rPr>
        <w:t>ationalitetsregistret</w:t>
      </w:r>
      <w:r w:rsidR="00142BE6" w:rsidRPr="006F5332">
        <w:rPr>
          <w:rFonts w:cs="Times New Roman"/>
          <w:sz w:val="24"/>
          <w:szCs w:val="24"/>
        </w:rPr>
        <w:t>« til: »</w:t>
      </w:r>
      <w:r w:rsidR="00784ACF" w:rsidRPr="006F5332">
        <w:rPr>
          <w:rFonts w:cs="Times New Roman"/>
          <w:sz w:val="24"/>
          <w:szCs w:val="24"/>
        </w:rPr>
        <w:t>Nationalitetsregistret</w:t>
      </w:r>
      <w:r w:rsidR="00142BE6" w:rsidRPr="006F5332">
        <w:rPr>
          <w:rFonts w:cs="Times New Roman"/>
          <w:sz w:val="24"/>
          <w:szCs w:val="24"/>
        </w:rPr>
        <w:t xml:space="preserve">«.  </w:t>
      </w:r>
    </w:p>
    <w:p w14:paraId="16B17EBD" w14:textId="77777777" w:rsidR="00142BE6" w:rsidRPr="006F5332" w:rsidRDefault="00142BE6" w:rsidP="007223BD">
      <w:pPr>
        <w:rPr>
          <w:rFonts w:cs="Times New Roman"/>
          <w:b/>
          <w:bCs/>
          <w:sz w:val="24"/>
          <w:szCs w:val="24"/>
        </w:rPr>
      </w:pPr>
    </w:p>
    <w:p w14:paraId="1E651D6D" w14:textId="37A087CC" w:rsidR="007F2976" w:rsidRPr="006F5332" w:rsidRDefault="009A2C07" w:rsidP="007223BD">
      <w:pPr>
        <w:rPr>
          <w:rFonts w:cs="Times New Roman"/>
          <w:sz w:val="24"/>
          <w:szCs w:val="24"/>
        </w:rPr>
      </w:pPr>
      <w:r>
        <w:rPr>
          <w:rFonts w:cs="Times New Roman"/>
          <w:b/>
          <w:bCs/>
          <w:sz w:val="24"/>
          <w:szCs w:val="24"/>
        </w:rPr>
        <w:t>8</w:t>
      </w:r>
      <w:r w:rsidR="00301D78" w:rsidRPr="006F5332">
        <w:rPr>
          <w:rFonts w:cs="Times New Roman"/>
          <w:b/>
          <w:bCs/>
          <w:sz w:val="24"/>
          <w:szCs w:val="24"/>
        </w:rPr>
        <w:t xml:space="preserve">. </w:t>
      </w:r>
      <w:r w:rsidR="007F2976" w:rsidRPr="006F5332">
        <w:rPr>
          <w:rFonts w:cs="Times New Roman"/>
          <w:sz w:val="24"/>
          <w:szCs w:val="24"/>
        </w:rPr>
        <w:t xml:space="preserve">I </w:t>
      </w:r>
      <w:r w:rsidR="007F2976" w:rsidRPr="006F5332">
        <w:rPr>
          <w:rFonts w:cs="Times New Roman"/>
          <w:i/>
          <w:iCs/>
          <w:sz w:val="24"/>
          <w:szCs w:val="24"/>
        </w:rPr>
        <w:t>§ 16, stk. 1 og 2</w:t>
      </w:r>
      <w:r w:rsidR="007F2976" w:rsidRPr="006F5332">
        <w:rPr>
          <w:rFonts w:cs="Times New Roman"/>
          <w:sz w:val="24"/>
          <w:szCs w:val="24"/>
        </w:rPr>
        <w:t>, ændres »luftfartøjsregistret« til: »</w:t>
      </w:r>
      <w:r w:rsidR="00784ACF" w:rsidRPr="006F5332">
        <w:rPr>
          <w:rFonts w:cs="Times New Roman"/>
          <w:sz w:val="24"/>
          <w:szCs w:val="24"/>
        </w:rPr>
        <w:t>Nationalitetsregistret</w:t>
      </w:r>
      <w:r w:rsidR="007F2976" w:rsidRPr="006F5332">
        <w:rPr>
          <w:rFonts w:cs="Times New Roman"/>
          <w:sz w:val="24"/>
          <w:szCs w:val="24"/>
        </w:rPr>
        <w:t>«</w:t>
      </w:r>
      <w:r w:rsidR="00A04A6B" w:rsidRPr="006F5332">
        <w:rPr>
          <w:rFonts w:cs="Times New Roman"/>
          <w:sz w:val="24"/>
          <w:szCs w:val="24"/>
        </w:rPr>
        <w:t>.</w:t>
      </w:r>
      <w:r w:rsidR="007F2976" w:rsidRPr="006F5332">
        <w:rPr>
          <w:rFonts w:cs="Times New Roman"/>
          <w:sz w:val="24"/>
          <w:szCs w:val="24"/>
        </w:rPr>
        <w:t xml:space="preserve">  </w:t>
      </w:r>
    </w:p>
    <w:p w14:paraId="2826B1B2" w14:textId="77777777" w:rsidR="007F2976" w:rsidRPr="006F5332" w:rsidRDefault="007F2976" w:rsidP="007223BD">
      <w:pPr>
        <w:pStyle w:val="Listeafsnit"/>
        <w:spacing w:after="0" w:line="300" w:lineRule="auto"/>
        <w:ind w:left="360"/>
        <w:jc w:val="both"/>
        <w:rPr>
          <w:rFonts w:ascii="Times New Roman" w:hAnsi="Times New Roman" w:cs="Times New Roman"/>
          <w:sz w:val="24"/>
          <w:szCs w:val="24"/>
        </w:rPr>
      </w:pPr>
    </w:p>
    <w:p w14:paraId="7934D2A6" w14:textId="24867F6B" w:rsidR="007F2976" w:rsidRPr="006F5332" w:rsidRDefault="009A2C07" w:rsidP="00B144F6">
      <w:pPr>
        <w:rPr>
          <w:rFonts w:cs="Times New Roman"/>
          <w:sz w:val="24"/>
          <w:szCs w:val="24"/>
        </w:rPr>
      </w:pPr>
      <w:bookmarkStart w:id="9" w:name="_Hlk166827145"/>
      <w:r>
        <w:rPr>
          <w:rFonts w:cs="Times New Roman"/>
          <w:b/>
          <w:bCs/>
          <w:sz w:val="24"/>
          <w:szCs w:val="24"/>
        </w:rPr>
        <w:t>9</w:t>
      </w:r>
      <w:r w:rsidR="00301D78" w:rsidRPr="006F5332">
        <w:rPr>
          <w:rFonts w:cs="Times New Roman"/>
          <w:b/>
          <w:bCs/>
          <w:i/>
          <w:iCs/>
          <w:sz w:val="24"/>
          <w:szCs w:val="24"/>
        </w:rPr>
        <w:t xml:space="preserve">. </w:t>
      </w:r>
      <w:r w:rsidR="00C1260B" w:rsidRPr="006F5332">
        <w:rPr>
          <w:rFonts w:cs="Times New Roman"/>
          <w:bCs/>
          <w:iCs/>
          <w:sz w:val="24"/>
          <w:szCs w:val="24"/>
        </w:rPr>
        <w:t xml:space="preserve">I </w:t>
      </w:r>
      <w:r w:rsidR="007F2976" w:rsidRPr="006F5332">
        <w:rPr>
          <w:rFonts w:cs="Times New Roman"/>
          <w:i/>
          <w:iCs/>
          <w:sz w:val="24"/>
          <w:szCs w:val="24"/>
        </w:rPr>
        <w:t>§ 17, stk. 1</w:t>
      </w:r>
      <w:r w:rsidR="007F2976" w:rsidRPr="006F5332">
        <w:rPr>
          <w:rFonts w:cs="Times New Roman"/>
          <w:sz w:val="24"/>
          <w:szCs w:val="24"/>
        </w:rPr>
        <w:t xml:space="preserve">, </w:t>
      </w:r>
      <w:r w:rsidR="00C1260B" w:rsidRPr="006F5332">
        <w:rPr>
          <w:rFonts w:cs="Times New Roman"/>
          <w:sz w:val="24"/>
          <w:szCs w:val="24"/>
        </w:rPr>
        <w:t>indsættes efter »registreret,«</w:t>
      </w:r>
      <w:r w:rsidR="007F2976" w:rsidRPr="006F5332">
        <w:rPr>
          <w:rFonts w:cs="Times New Roman"/>
          <w:sz w:val="24"/>
          <w:szCs w:val="24"/>
        </w:rPr>
        <w:t>:</w:t>
      </w:r>
      <w:r w:rsidR="00C1260B" w:rsidRPr="006F5332">
        <w:rPr>
          <w:rFonts w:cs="Times New Roman"/>
          <w:sz w:val="24"/>
          <w:szCs w:val="24"/>
        </w:rPr>
        <w:t xml:space="preserve"> »jf. § </w:t>
      </w:r>
      <w:r w:rsidR="00993FA6" w:rsidRPr="006F5332">
        <w:rPr>
          <w:rFonts w:cs="Times New Roman"/>
          <w:sz w:val="24"/>
          <w:szCs w:val="24"/>
        </w:rPr>
        <w:t>5</w:t>
      </w:r>
      <w:r w:rsidR="00655042" w:rsidRPr="006F5332">
        <w:rPr>
          <w:rFonts w:cs="Times New Roman"/>
          <w:sz w:val="24"/>
          <w:szCs w:val="24"/>
        </w:rPr>
        <w:t xml:space="preserve"> </w:t>
      </w:r>
      <w:r w:rsidR="00993FA6" w:rsidRPr="006F5332">
        <w:rPr>
          <w:rFonts w:cs="Times New Roman"/>
          <w:sz w:val="24"/>
          <w:szCs w:val="24"/>
        </w:rPr>
        <w:t>a</w:t>
      </w:r>
      <w:r w:rsidR="00C1260B" w:rsidRPr="006F5332">
        <w:rPr>
          <w:rFonts w:cs="Times New Roman"/>
          <w:sz w:val="24"/>
          <w:szCs w:val="24"/>
        </w:rPr>
        <w:t>,</w:t>
      </w:r>
      <w:r w:rsidR="00B144F6" w:rsidRPr="006F5332">
        <w:rPr>
          <w:rFonts w:cs="Times New Roman"/>
          <w:sz w:val="24"/>
          <w:szCs w:val="24"/>
        </w:rPr>
        <w:t xml:space="preserve">«. </w:t>
      </w:r>
    </w:p>
    <w:bookmarkEnd w:id="9"/>
    <w:p w14:paraId="5943CF86" w14:textId="77777777" w:rsidR="00301D78" w:rsidRPr="006F5332" w:rsidRDefault="00301D78" w:rsidP="00301D78">
      <w:pPr>
        <w:rPr>
          <w:rFonts w:cs="Times New Roman"/>
          <w:i/>
          <w:iCs/>
          <w:sz w:val="24"/>
          <w:szCs w:val="24"/>
        </w:rPr>
      </w:pPr>
    </w:p>
    <w:p w14:paraId="6D9D1ADE" w14:textId="18D640DC" w:rsidR="007F2976" w:rsidRPr="006F5332" w:rsidRDefault="009A2C07" w:rsidP="00B144F6">
      <w:r>
        <w:rPr>
          <w:rFonts w:cs="Times New Roman"/>
          <w:b/>
          <w:bCs/>
          <w:iCs/>
          <w:sz w:val="24"/>
          <w:szCs w:val="24"/>
        </w:rPr>
        <w:t>10</w:t>
      </w:r>
      <w:r w:rsidR="00301D78" w:rsidRPr="006F5332">
        <w:rPr>
          <w:rFonts w:cs="Times New Roman"/>
          <w:b/>
          <w:bCs/>
          <w:iCs/>
          <w:sz w:val="24"/>
          <w:szCs w:val="24"/>
        </w:rPr>
        <w:t>.</w:t>
      </w:r>
      <w:r w:rsidR="00301D78" w:rsidRPr="006F5332">
        <w:rPr>
          <w:rFonts w:cs="Times New Roman"/>
          <w:b/>
          <w:bCs/>
          <w:i/>
          <w:iCs/>
          <w:sz w:val="24"/>
          <w:szCs w:val="24"/>
        </w:rPr>
        <w:t xml:space="preserve"> </w:t>
      </w:r>
      <w:r w:rsidR="00655042" w:rsidRPr="006F5332">
        <w:rPr>
          <w:rFonts w:cs="Times New Roman"/>
          <w:bCs/>
          <w:iCs/>
          <w:sz w:val="24"/>
          <w:szCs w:val="24"/>
        </w:rPr>
        <w:t xml:space="preserve">I </w:t>
      </w:r>
      <w:r w:rsidR="007F2976" w:rsidRPr="006F5332">
        <w:rPr>
          <w:rFonts w:cs="Times New Roman"/>
          <w:i/>
          <w:iCs/>
          <w:sz w:val="24"/>
          <w:szCs w:val="24"/>
        </w:rPr>
        <w:t>§ 20, stk. 1</w:t>
      </w:r>
      <w:r w:rsidR="007F2976" w:rsidRPr="006F5332">
        <w:rPr>
          <w:rFonts w:cs="Times New Roman"/>
          <w:sz w:val="24"/>
          <w:szCs w:val="24"/>
        </w:rPr>
        <w:t xml:space="preserve">, </w:t>
      </w:r>
      <w:r w:rsidR="00655042" w:rsidRPr="006F5332">
        <w:rPr>
          <w:rFonts w:cs="Times New Roman"/>
          <w:sz w:val="24"/>
          <w:szCs w:val="24"/>
        </w:rPr>
        <w:t>indsættes efter:</w:t>
      </w:r>
      <w:r w:rsidR="003774BC" w:rsidRPr="006F5332">
        <w:rPr>
          <w:rFonts w:cs="Times New Roman"/>
          <w:sz w:val="24"/>
          <w:szCs w:val="24"/>
        </w:rPr>
        <w:t xml:space="preserve"> </w:t>
      </w:r>
      <w:bookmarkStart w:id="10" w:name="_Hlk160535060"/>
      <w:r w:rsidR="007F2976" w:rsidRPr="006F5332">
        <w:rPr>
          <w:sz w:val="24"/>
          <w:szCs w:val="24"/>
        </w:rPr>
        <w:t>»</w:t>
      </w:r>
      <w:bookmarkEnd w:id="10"/>
      <w:r w:rsidR="007F2976" w:rsidRPr="006F5332">
        <w:rPr>
          <w:sz w:val="24"/>
          <w:szCs w:val="24"/>
        </w:rPr>
        <w:t>Dansk luftfartøj,</w:t>
      </w:r>
      <w:r w:rsidR="00655042" w:rsidRPr="006F5332">
        <w:rPr>
          <w:rFonts w:cs="Times New Roman"/>
          <w:sz w:val="24"/>
          <w:szCs w:val="24"/>
        </w:rPr>
        <w:t>«</w:t>
      </w:r>
      <w:r w:rsidR="00655042" w:rsidRPr="006F5332">
        <w:rPr>
          <w:sz w:val="24"/>
          <w:szCs w:val="24"/>
        </w:rPr>
        <w:t>:</w:t>
      </w:r>
      <w:r w:rsidR="007F2976" w:rsidRPr="006F5332">
        <w:rPr>
          <w:sz w:val="24"/>
          <w:szCs w:val="24"/>
        </w:rPr>
        <w:t xml:space="preserve"> </w:t>
      </w:r>
      <w:r w:rsidR="00655042" w:rsidRPr="006F5332">
        <w:rPr>
          <w:rFonts w:cs="Times New Roman"/>
          <w:sz w:val="24"/>
          <w:szCs w:val="24"/>
        </w:rPr>
        <w:t>»</w:t>
      </w:r>
      <w:r w:rsidR="007F2976" w:rsidRPr="006F5332">
        <w:rPr>
          <w:sz w:val="24"/>
          <w:szCs w:val="24"/>
        </w:rPr>
        <w:t xml:space="preserve">der </w:t>
      </w:r>
      <w:r w:rsidR="00B144F6" w:rsidRPr="006F5332">
        <w:rPr>
          <w:sz w:val="24"/>
          <w:szCs w:val="24"/>
        </w:rPr>
        <w:t xml:space="preserve">er </w:t>
      </w:r>
      <w:r w:rsidR="007F2976" w:rsidRPr="006F5332">
        <w:rPr>
          <w:sz w:val="24"/>
          <w:szCs w:val="24"/>
        </w:rPr>
        <w:t>registrere</w:t>
      </w:r>
      <w:r w:rsidR="00B144F6" w:rsidRPr="006F5332">
        <w:rPr>
          <w:sz w:val="24"/>
          <w:szCs w:val="24"/>
        </w:rPr>
        <w:t>t</w:t>
      </w:r>
      <w:r w:rsidR="007F2976" w:rsidRPr="006F5332">
        <w:rPr>
          <w:sz w:val="24"/>
          <w:szCs w:val="24"/>
        </w:rPr>
        <w:t xml:space="preserve"> i </w:t>
      </w:r>
      <w:r w:rsidR="00784ACF" w:rsidRPr="006F5332">
        <w:rPr>
          <w:sz w:val="24"/>
          <w:szCs w:val="24"/>
        </w:rPr>
        <w:t>Nationalitetsregistret</w:t>
      </w:r>
      <w:r w:rsidR="002039E9" w:rsidRPr="006F5332">
        <w:rPr>
          <w:sz w:val="24"/>
          <w:szCs w:val="24"/>
        </w:rPr>
        <w:t>,</w:t>
      </w:r>
      <w:r w:rsidR="00097096" w:rsidRPr="006F5332">
        <w:rPr>
          <w:sz w:val="24"/>
          <w:szCs w:val="24"/>
        </w:rPr>
        <w:t xml:space="preserve"> og</w:t>
      </w:r>
      <w:r w:rsidR="00655042" w:rsidRPr="006F5332">
        <w:rPr>
          <w:rFonts w:cs="Times New Roman"/>
          <w:sz w:val="24"/>
          <w:szCs w:val="24"/>
        </w:rPr>
        <w:t>«</w:t>
      </w:r>
      <w:r w:rsidR="00F4409D" w:rsidRPr="006F5332">
        <w:rPr>
          <w:rFonts w:cs="Times New Roman"/>
          <w:sz w:val="24"/>
          <w:szCs w:val="24"/>
        </w:rPr>
        <w:t>.</w:t>
      </w:r>
      <w:r w:rsidR="00655042" w:rsidRPr="006F5332" w:rsidDel="00655042">
        <w:rPr>
          <w:sz w:val="24"/>
          <w:szCs w:val="24"/>
        </w:rPr>
        <w:t xml:space="preserve"> </w:t>
      </w:r>
    </w:p>
    <w:p w14:paraId="38E44D6D" w14:textId="77777777" w:rsidR="007F2976" w:rsidRPr="006F5332" w:rsidRDefault="007F2976" w:rsidP="007223BD">
      <w:pPr>
        <w:pStyle w:val="Listeafsnit"/>
        <w:spacing w:after="0" w:line="300" w:lineRule="auto"/>
        <w:ind w:left="360"/>
        <w:jc w:val="both"/>
        <w:rPr>
          <w:rFonts w:ascii="Times New Roman" w:hAnsi="Times New Roman" w:cs="Times New Roman"/>
          <w:sz w:val="24"/>
          <w:szCs w:val="24"/>
        </w:rPr>
      </w:pPr>
    </w:p>
    <w:p w14:paraId="297B2B36" w14:textId="6E82F057" w:rsidR="007F2976" w:rsidRPr="006F5332" w:rsidRDefault="000E4BCF" w:rsidP="007223BD">
      <w:pPr>
        <w:rPr>
          <w:rFonts w:cs="Times New Roman"/>
          <w:sz w:val="24"/>
          <w:szCs w:val="24"/>
        </w:rPr>
      </w:pPr>
      <w:r w:rsidRPr="006F5332">
        <w:rPr>
          <w:rFonts w:cs="Times New Roman"/>
          <w:b/>
          <w:bCs/>
          <w:sz w:val="24"/>
          <w:szCs w:val="24"/>
        </w:rPr>
        <w:t>1</w:t>
      </w:r>
      <w:r w:rsidR="009A2C07">
        <w:rPr>
          <w:rFonts w:cs="Times New Roman"/>
          <w:b/>
          <w:bCs/>
          <w:sz w:val="24"/>
          <w:szCs w:val="24"/>
        </w:rPr>
        <w:t>1</w:t>
      </w:r>
      <w:r w:rsidR="00301D78" w:rsidRPr="006F5332">
        <w:rPr>
          <w:rFonts w:cs="Times New Roman"/>
          <w:b/>
          <w:bCs/>
          <w:sz w:val="24"/>
          <w:szCs w:val="24"/>
        </w:rPr>
        <w:t xml:space="preserve">. </w:t>
      </w:r>
      <w:r w:rsidR="007F2976" w:rsidRPr="006F5332">
        <w:rPr>
          <w:rFonts w:cs="Times New Roman"/>
          <w:sz w:val="24"/>
          <w:szCs w:val="24"/>
        </w:rPr>
        <w:t xml:space="preserve">I </w:t>
      </w:r>
      <w:r w:rsidR="007F2976" w:rsidRPr="006F5332">
        <w:rPr>
          <w:rFonts w:cs="Times New Roman"/>
          <w:i/>
          <w:iCs/>
          <w:sz w:val="24"/>
          <w:szCs w:val="24"/>
        </w:rPr>
        <w:t>§ 21, stk. 2</w:t>
      </w:r>
      <w:r w:rsidR="007F2976" w:rsidRPr="006F5332">
        <w:rPr>
          <w:rFonts w:cs="Times New Roman"/>
          <w:sz w:val="24"/>
          <w:szCs w:val="24"/>
        </w:rPr>
        <w:t>, indsættes efter »litra«: »b og«.</w:t>
      </w:r>
    </w:p>
    <w:p w14:paraId="75357D92" w14:textId="77777777" w:rsidR="007F2976" w:rsidRPr="006F5332" w:rsidRDefault="007F2976" w:rsidP="007223BD">
      <w:pPr>
        <w:pStyle w:val="Listeafsnit"/>
        <w:spacing w:after="0" w:line="300" w:lineRule="auto"/>
        <w:jc w:val="both"/>
        <w:rPr>
          <w:rFonts w:ascii="Times New Roman" w:hAnsi="Times New Roman" w:cs="Times New Roman"/>
          <w:sz w:val="24"/>
          <w:szCs w:val="24"/>
        </w:rPr>
      </w:pPr>
    </w:p>
    <w:p w14:paraId="201F4AC5" w14:textId="304B3131" w:rsidR="007F2976" w:rsidRPr="006F5332" w:rsidRDefault="00301D78" w:rsidP="007223BD">
      <w:pPr>
        <w:rPr>
          <w:rFonts w:cs="Times New Roman"/>
          <w:sz w:val="24"/>
          <w:szCs w:val="24"/>
        </w:rPr>
      </w:pPr>
      <w:bookmarkStart w:id="11" w:name="_Hlk162428783"/>
      <w:r w:rsidRPr="006F5332">
        <w:rPr>
          <w:rFonts w:cs="Times New Roman"/>
          <w:b/>
          <w:bCs/>
          <w:sz w:val="24"/>
          <w:szCs w:val="24"/>
        </w:rPr>
        <w:t>1</w:t>
      </w:r>
      <w:r w:rsidR="009A2C07">
        <w:rPr>
          <w:rFonts w:cs="Times New Roman"/>
          <w:b/>
          <w:bCs/>
          <w:sz w:val="24"/>
          <w:szCs w:val="24"/>
        </w:rPr>
        <w:t>2</w:t>
      </w:r>
      <w:r w:rsidRPr="006F5332">
        <w:rPr>
          <w:rFonts w:cs="Times New Roman"/>
          <w:b/>
          <w:bCs/>
          <w:sz w:val="24"/>
          <w:szCs w:val="24"/>
        </w:rPr>
        <w:t xml:space="preserve">. </w:t>
      </w:r>
      <w:r w:rsidR="007F2976" w:rsidRPr="006F5332">
        <w:rPr>
          <w:rFonts w:cs="Times New Roman"/>
          <w:sz w:val="24"/>
          <w:szCs w:val="24"/>
        </w:rPr>
        <w:t xml:space="preserve">I </w:t>
      </w:r>
      <w:r w:rsidR="007F2976" w:rsidRPr="006F5332">
        <w:rPr>
          <w:rFonts w:cs="Times New Roman"/>
          <w:i/>
          <w:iCs/>
          <w:sz w:val="24"/>
          <w:szCs w:val="24"/>
        </w:rPr>
        <w:t>§ 21</w:t>
      </w:r>
      <w:r w:rsidR="007F2976" w:rsidRPr="006F5332">
        <w:rPr>
          <w:rFonts w:cs="Times New Roman"/>
          <w:sz w:val="24"/>
          <w:szCs w:val="24"/>
        </w:rPr>
        <w:t xml:space="preserve"> indsættes som </w:t>
      </w:r>
      <w:r w:rsidR="007F2976" w:rsidRPr="006F5332">
        <w:rPr>
          <w:rFonts w:cs="Times New Roman"/>
          <w:i/>
          <w:iCs/>
          <w:sz w:val="24"/>
          <w:szCs w:val="24"/>
        </w:rPr>
        <w:t>stk. 4</w:t>
      </w:r>
      <w:r w:rsidR="007F2976" w:rsidRPr="006F5332">
        <w:rPr>
          <w:rFonts w:cs="Times New Roman"/>
          <w:sz w:val="24"/>
          <w:szCs w:val="24"/>
        </w:rPr>
        <w:t>:</w:t>
      </w:r>
    </w:p>
    <w:p w14:paraId="6B841D70" w14:textId="41D45D31" w:rsidR="007F2976" w:rsidRPr="006F5332" w:rsidRDefault="007F2976" w:rsidP="007223BD">
      <w:pPr>
        <w:ind w:firstLine="284"/>
        <w:rPr>
          <w:rFonts w:cs="Times New Roman"/>
          <w:sz w:val="24"/>
          <w:szCs w:val="24"/>
        </w:rPr>
      </w:pPr>
      <w:bookmarkStart w:id="12" w:name="_Hlk160528353"/>
      <w:r w:rsidRPr="006F5332">
        <w:rPr>
          <w:rFonts w:cs="Times New Roman"/>
          <w:i/>
          <w:iCs/>
          <w:sz w:val="24"/>
          <w:szCs w:val="24"/>
        </w:rPr>
        <w:t>»Stk. 4.</w:t>
      </w:r>
      <w:r w:rsidRPr="006F5332">
        <w:rPr>
          <w:rFonts w:cs="Times New Roman"/>
          <w:sz w:val="24"/>
          <w:szCs w:val="24"/>
        </w:rPr>
        <w:t xml:space="preserve"> Transportministeren kan fastsætte </w:t>
      </w:r>
      <w:r w:rsidR="00243465" w:rsidRPr="006F5332">
        <w:rPr>
          <w:rFonts w:cs="Times New Roman"/>
          <w:sz w:val="24"/>
          <w:szCs w:val="24"/>
        </w:rPr>
        <w:t xml:space="preserve">nærmere </w:t>
      </w:r>
      <w:r w:rsidRPr="006F5332">
        <w:rPr>
          <w:rFonts w:cs="Times New Roman"/>
          <w:sz w:val="24"/>
          <w:szCs w:val="24"/>
        </w:rPr>
        <w:t xml:space="preserve">regler om krav til identifikation og bemaling af luftfartøjer omfattet af stk. 1 og 3, herunder om nationalitets- og registreringsmærkers udformning og placering.« </w:t>
      </w:r>
    </w:p>
    <w:bookmarkEnd w:id="11"/>
    <w:bookmarkEnd w:id="12"/>
    <w:p w14:paraId="633084E6" w14:textId="77777777" w:rsidR="00301D78" w:rsidRPr="006F5332" w:rsidRDefault="00301D78" w:rsidP="00301D78">
      <w:pPr>
        <w:rPr>
          <w:rFonts w:cs="Times New Roman"/>
          <w:sz w:val="24"/>
          <w:szCs w:val="24"/>
        </w:rPr>
      </w:pPr>
    </w:p>
    <w:p w14:paraId="466A4288" w14:textId="61200A55" w:rsidR="007F2976" w:rsidRPr="006F5332" w:rsidRDefault="00301D78" w:rsidP="007223BD">
      <w:pPr>
        <w:rPr>
          <w:rFonts w:cs="Times New Roman"/>
          <w:sz w:val="24"/>
          <w:szCs w:val="24"/>
        </w:rPr>
      </w:pPr>
      <w:r w:rsidRPr="006F5332">
        <w:rPr>
          <w:rFonts w:cs="Times New Roman"/>
          <w:b/>
          <w:bCs/>
          <w:sz w:val="24"/>
          <w:szCs w:val="24"/>
        </w:rPr>
        <w:t>1</w:t>
      </w:r>
      <w:r w:rsidR="009A2C07">
        <w:rPr>
          <w:rFonts w:cs="Times New Roman"/>
          <w:b/>
          <w:bCs/>
          <w:sz w:val="24"/>
          <w:szCs w:val="24"/>
        </w:rPr>
        <w:t>3</w:t>
      </w:r>
      <w:r w:rsidRPr="006F5332">
        <w:rPr>
          <w:rFonts w:cs="Times New Roman"/>
          <w:b/>
          <w:bCs/>
          <w:sz w:val="24"/>
          <w:szCs w:val="24"/>
        </w:rPr>
        <w:t xml:space="preserve">. </w:t>
      </w:r>
      <w:r w:rsidR="007F2976" w:rsidRPr="006F5332">
        <w:rPr>
          <w:rFonts w:cs="Times New Roman"/>
          <w:sz w:val="24"/>
          <w:szCs w:val="24"/>
        </w:rPr>
        <w:t xml:space="preserve">I </w:t>
      </w:r>
      <w:r w:rsidR="007F2976" w:rsidRPr="006F5332">
        <w:rPr>
          <w:rFonts w:cs="Times New Roman"/>
          <w:i/>
          <w:iCs/>
          <w:sz w:val="24"/>
          <w:szCs w:val="24"/>
        </w:rPr>
        <w:t>§ 22</w:t>
      </w:r>
      <w:r w:rsidR="007F2976" w:rsidRPr="006F5332">
        <w:rPr>
          <w:rFonts w:cs="Times New Roman"/>
          <w:sz w:val="24"/>
          <w:szCs w:val="24"/>
        </w:rPr>
        <w:t xml:space="preserve"> indsættes som </w:t>
      </w:r>
      <w:r w:rsidR="007F2976" w:rsidRPr="006F5332">
        <w:rPr>
          <w:rFonts w:cs="Times New Roman"/>
          <w:i/>
          <w:iCs/>
          <w:sz w:val="24"/>
          <w:szCs w:val="24"/>
        </w:rPr>
        <w:t>stk. 3</w:t>
      </w:r>
      <w:r w:rsidR="007F2976" w:rsidRPr="006F5332">
        <w:rPr>
          <w:rFonts w:cs="Times New Roman"/>
          <w:sz w:val="24"/>
          <w:szCs w:val="24"/>
        </w:rPr>
        <w:t>:</w:t>
      </w:r>
    </w:p>
    <w:p w14:paraId="0ED5AF03" w14:textId="0482BF2B" w:rsidR="004E31E6" w:rsidRPr="006F5332" w:rsidRDefault="007F2976" w:rsidP="004E31E6">
      <w:pPr>
        <w:ind w:firstLine="284"/>
        <w:rPr>
          <w:rFonts w:cs="Times New Roman"/>
          <w:sz w:val="24"/>
          <w:szCs w:val="24"/>
        </w:rPr>
      </w:pPr>
      <w:r w:rsidRPr="006F5332">
        <w:rPr>
          <w:rFonts w:cs="Times New Roman"/>
          <w:i/>
          <w:iCs/>
          <w:sz w:val="24"/>
          <w:szCs w:val="24"/>
        </w:rPr>
        <w:t>»Stk. 3</w:t>
      </w:r>
      <w:r w:rsidRPr="006F5332">
        <w:rPr>
          <w:rFonts w:cs="Times New Roman"/>
          <w:sz w:val="24"/>
          <w:szCs w:val="24"/>
        </w:rPr>
        <w:t xml:space="preserve">. Transportministeren kan fastsætte </w:t>
      </w:r>
      <w:r w:rsidR="00D914B4" w:rsidRPr="006F5332">
        <w:rPr>
          <w:rFonts w:cs="Times New Roman"/>
          <w:sz w:val="24"/>
          <w:szCs w:val="24"/>
        </w:rPr>
        <w:t xml:space="preserve">nærmere </w:t>
      </w:r>
      <w:r w:rsidRPr="006F5332">
        <w:rPr>
          <w:rFonts w:cs="Times New Roman"/>
          <w:sz w:val="24"/>
          <w:szCs w:val="24"/>
        </w:rPr>
        <w:t>regler om</w:t>
      </w:r>
      <w:r w:rsidR="004A4B1B" w:rsidRPr="006F5332">
        <w:rPr>
          <w:rFonts w:cs="Times New Roman"/>
          <w:sz w:val="24"/>
          <w:szCs w:val="24"/>
        </w:rPr>
        <w:t xml:space="preserve"> krav af betydning for et luftfartøjs luftdygtighed og flyveegenskaber, herunder</w:t>
      </w:r>
      <w:r w:rsidRPr="006F5332">
        <w:rPr>
          <w:rFonts w:cs="Times New Roman"/>
          <w:sz w:val="24"/>
          <w:szCs w:val="24"/>
        </w:rPr>
        <w:t xml:space="preserve"> krav</w:t>
      </w:r>
      <w:r w:rsidR="004A4B1B" w:rsidRPr="006F5332">
        <w:rPr>
          <w:rFonts w:cs="Times New Roman"/>
          <w:sz w:val="24"/>
          <w:szCs w:val="24"/>
        </w:rPr>
        <w:t xml:space="preserve">, der vedrører </w:t>
      </w:r>
      <w:r w:rsidRPr="006F5332">
        <w:rPr>
          <w:rFonts w:cs="Times New Roman"/>
          <w:sz w:val="24"/>
          <w:szCs w:val="24"/>
        </w:rPr>
        <w:t>konstru</w:t>
      </w:r>
      <w:r w:rsidR="004A4B1B" w:rsidRPr="006F5332">
        <w:rPr>
          <w:rFonts w:cs="Times New Roman"/>
          <w:sz w:val="24"/>
          <w:szCs w:val="24"/>
        </w:rPr>
        <w:t xml:space="preserve">ktion, </w:t>
      </w:r>
      <w:r w:rsidRPr="006F5332">
        <w:rPr>
          <w:rFonts w:cs="Times New Roman"/>
          <w:sz w:val="24"/>
          <w:szCs w:val="24"/>
        </w:rPr>
        <w:t>byg</w:t>
      </w:r>
      <w:r w:rsidR="004A4B1B" w:rsidRPr="006F5332">
        <w:rPr>
          <w:rFonts w:cs="Times New Roman"/>
          <w:sz w:val="24"/>
          <w:szCs w:val="24"/>
        </w:rPr>
        <w:t xml:space="preserve">ning og vedligeholdelse af </w:t>
      </w:r>
      <w:r w:rsidR="009266ED" w:rsidRPr="006F5332">
        <w:rPr>
          <w:rFonts w:cs="Times New Roman"/>
          <w:sz w:val="24"/>
          <w:szCs w:val="24"/>
        </w:rPr>
        <w:t>og</w:t>
      </w:r>
      <w:r w:rsidR="004A4B1B" w:rsidRPr="006F5332">
        <w:rPr>
          <w:rFonts w:cs="Times New Roman"/>
          <w:sz w:val="24"/>
          <w:szCs w:val="24"/>
        </w:rPr>
        <w:t xml:space="preserve"> udstyr i et luftfartøj</w:t>
      </w:r>
      <w:r w:rsidRPr="006F5332">
        <w:rPr>
          <w:rFonts w:cs="Times New Roman"/>
          <w:sz w:val="24"/>
          <w:szCs w:val="24"/>
        </w:rPr>
        <w:t>.«</w:t>
      </w:r>
    </w:p>
    <w:p w14:paraId="6DA77962" w14:textId="5D2EE075" w:rsidR="004E31E6" w:rsidRPr="006F5332" w:rsidRDefault="004E31E6" w:rsidP="00B56CC8">
      <w:pPr>
        <w:rPr>
          <w:rFonts w:cs="Times New Roman"/>
          <w:sz w:val="24"/>
          <w:szCs w:val="24"/>
        </w:rPr>
      </w:pPr>
    </w:p>
    <w:p w14:paraId="6A65E136" w14:textId="789B76B3" w:rsidR="004E31E6" w:rsidRDefault="000E4BCF" w:rsidP="00B56CC8">
      <w:pPr>
        <w:rPr>
          <w:rFonts w:cs="Times New Roman"/>
          <w:sz w:val="24"/>
          <w:szCs w:val="24"/>
        </w:rPr>
      </w:pPr>
      <w:r w:rsidRPr="006F5332">
        <w:rPr>
          <w:rFonts w:cs="Times New Roman"/>
          <w:b/>
          <w:sz w:val="24"/>
          <w:szCs w:val="24"/>
        </w:rPr>
        <w:t>1</w:t>
      </w:r>
      <w:r w:rsidR="009A2C07">
        <w:rPr>
          <w:rFonts w:cs="Times New Roman"/>
          <w:b/>
          <w:sz w:val="24"/>
          <w:szCs w:val="24"/>
        </w:rPr>
        <w:t>4</w:t>
      </w:r>
      <w:r w:rsidR="004E31E6" w:rsidRPr="006F5332">
        <w:rPr>
          <w:rFonts w:cs="Times New Roman"/>
          <w:b/>
          <w:sz w:val="24"/>
          <w:szCs w:val="24"/>
        </w:rPr>
        <w:t xml:space="preserve">. </w:t>
      </w:r>
      <w:r w:rsidR="004E31E6" w:rsidRPr="006F5332">
        <w:rPr>
          <w:rFonts w:cs="Times New Roman"/>
          <w:sz w:val="24"/>
          <w:szCs w:val="24"/>
        </w:rPr>
        <w:t xml:space="preserve">I </w:t>
      </w:r>
      <w:r w:rsidR="004E31E6" w:rsidRPr="006F5332">
        <w:rPr>
          <w:rFonts w:cs="Times New Roman"/>
          <w:i/>
          <w:sz w:val="24"/>
          <w:szCs w:val="24"/>
        </w:rPr>
        <w:t xml:space="preserve">§ 57, stk. 2, nr. 1, </w:t>
      </w:r>
      <w:r w:rsidR="004E31E6" w:rsidRPr="006F5332">
        <w:rPr>
          <w:rFonts w:cs="Times New Roman"/>
          <w:sz w:val="24"/>
          <w:szCs w:val="24"/>
        </w:rPr>
        <w:t>ændres »Det Europæiske Fællesskabs« til: »</w:t>
      </w:r>
      <w:r w:rsidR="00DD2E56" w:rsidRPr="006F5332">
        <w:rPr>
          <w:rFonts w:cs="Times New Roman"/>
          <w:sz w:val="24"/>
          <w:szCs w:val="24"/>
        </w:rPr>
        <w:t>Den Europæiske Unions</w:t>
      </w:r>
      <w:r w:rsidR="004E31E6" w:rsidRPr="006F5332">
        <w:rPr>
          <w:rFonts w:cs="Times New Roman"/>
          <w:sz w:val="24"/>
          <w:szCs w:val="24"/>
        </w:rPr>
        <w:t>«</w:t>
      </w:r>
      <w:r w:rsidRPr="006F5332">
        <w:rPr>
          <w:rFonts w:cs="Times New Roman"/>
          <w:sz w:val="24"/>
          <w:szCs w:val="24"/>
        </w:rPr>
        <w:t>.</w:t>
      </w:r>
    </w:p>
    <w:p w14:paraId="7F25A743" w14:textId="41EAD270" w:rsidR="00E41165" w:rsidRDefault="00E41165" w:rsidP="00B56CC8">
      <w:pPr>
        <w:rPr>
          <w:rFonts w:cs="Times New Roman"/>
          <w:sz w:val="24"/>
          <w:szCs w:val="24"/>
        </w:rPr>
      </w:pPr>
    </w:p>
    <w:p w14:paraId="68643DB4" w14:textId="6381E83F" w:rsidR="00E41165" w:rsidRPr="00400EF1" w:rsidRDefault="00E41165" w:rsidP="00E41165">
      <w:pPr>
        <w:rPr>
          <w:ins w:id="13" w:author="Forfatter"/>
          <w:sz w:val="24"/>
          <w:szCs w:val="24"/>
        </w:rPr>
      </w:pPr>
      <w:ins w:id="14" w:author="Forfatter">
        <w:r w:rsidRPr="00400EF1">
          <w:rPr>
            <w:rFonts w:cs="Times New Roman"/>
            <w:b/>
            <w:bCs/>
            <w:sz w:val="24"/>
            <w:szCs w:val="24"/>
          </w:rPr>
          <w:t>1</w:t>
        </w:r>
        <w:r w:rsidR="00755665">
          <w:rPr>
            <w:rFonts w:cs="Times New Roman"/>
            <w:b/>
            <w:bCs/>
            <w:sz w:val="24"/>
            <w:szCs w:val="24"/>
          </w:rPr>
          <w:t>5</w:t>
        </w:r>
        <w:r w:rsidRPr="00400EF1">
          <w:rPr>
            <w:rFonts w:cs="Times New Roman"/>
            <w:b/>
            <w:bCs/>
            <w:sz w:val="24"/>
            <w:szCs w:val="24"/>
          </w:rPr>
          <w:t>.</w:t>
        </w:r>
        <w:r w:rsidRPr="00400EF1">
          <w:rPr>
            <w:sz w:val="24"/>
            <w:szCs w:val="24"/>
          </w:rPr>
          <w:t xml:space="preserve"> I </w:t>
        </w:r>
        <w:r w:rsidRPr="00400EF1">
          <w:rPr>
            <w:i/>
            <w:iCs/>
            <w:sz w:val="24"/>
            <w:szCs w:val="24"/>
          </w:rPr>
          <w:t>§ 111, stk. 1 og 2,</w:t>
        </w:r>
        <w:r w:rsidRPr="00400EF1">
          <w:rPr>
            <w:sz w:val="24"/>
            <w:szCs w:val="24"/>
          </w:rPr>
          <w:t xml:space="preserve"> ændres »128.821« til: »151.880«.</w:t>
        </w:r>
      </w:ins>
    </w:p>
    <w:p w14:paraId="68A008AA" w14:textId="77777777" w:rsidR="00E41165" w:rsidRPr="00400EF1" w:rsidRDefault="00E41165" w:rsidP="00E41165">
      <w:pPr>
        <w:rPr>
          <w:ins w:id="15" w:author="Forfatter"/>
          <w:sz w:val="24"/>
          <w:szCs w:val="24"/>
        </w:rPr>
      </w:pPr>
    </w:p>
    <w:p w14:paraId="5E795FA3" w14:textId="65677A01" w:rsidR="00E41165" w:rsidRPr="00400EF1" w:rsidRDefault="00E41165" w:rsidP="00E41165">
      <w:pPr>
        <w:rPr>
          <w:ins w:id="16" w:author="Forfatter"/>
          <w:sz w:val="24"/>
          <w:szCs w:val="24"/>
        </w:rPr>
      </w:pPr>
      <w:ins w:id="17" w:author="Forfatter">
        <w:r w:rsidRPr="00400EF1">
          <w:rPr>
            <w:b/>
            <w:bCs/>
            <w:sz w:val="24"/>
            <w:szCs w:val="24"/>
          </w:rPr>
          <w:lastRenderedPageBreak/>
          <w:t>1</w:t>
        </w:r>
        <w:r w:rsidR="00755665">
          <w:rPr>
            <w:b/>
            <w:bCs/>
            <w:sz w:val="24"/>
            <w:szCs w:val="24"/>
          </w:rPr>
          <w:t>6</w:t>
        </w:r>
        <w:r w:rsidRPr="00400EF1">
          <w:rPr>
            <w:b/>
            <w:bCs/>
            <w:sz w:val="24"/>
            <w:szCs w:val="24"/>
          </w:rPr>
          <w:t>.</w:t>
        </w:r>
        <w:r w:rsidRPr="00400EF1">
          <w:rPr>
            <w:sz w:val="24"/>
            <w:szCs w:val="24"/>
          </w:rPr>
          <w:t xml:space="preserve"> I </w:t>
        </w:r>
        <w:r w:rsidRPr="00400EF1">
          <w:rPr>
            <w:i/>
            <w:iCs/>
            <w:sz w:val="24"/>
            <w:szCs w:val="24"/>
          </w:rPr>
          <w:t>§ 111, stk. 3,</w:t>
        </w:r>
        <w:r w:rsidRPr="00400EF1">
          <w:rPr>
            <w:sz w:val="24"/>
            <w:szCs w:val="24"/>
          </w:rPr>
          <w:t xml:space="preserve"> ændres »5.346« til</w:t>
        </w:r>
        <w:r>
          <w:rPr>
            <w:sz w:val="24"/>
            <w:szCs w:val="24"/>
          </w:rPr>
          <w:t>:</w:t>
        </w:r>
        <w:r w:rsidRPr="00400EF1">
          <w:rPr>
            <w:sz w:val="24"/>
            <w:szCs w:val="24"/>
          </w:rPr>
          <w:t xml:space="preserve"> »6.303«.</w:t>
        </w:r>
      </w:ins>
    </w:p>
    <w:p w14:paraId="7156D00C" w14:textId="77777777" w:rsidR="00E41165" w:rsidRPr="00400EF1" w:rsidRDefault="00E41165" w:rsidP="00E41165">
      <w:pPr>
        <w:rPr>
          <w:ins w:id="18" w:author="Forfatter"/>
          <w:sz w:val="24"/>
          <w:szCs w:val="24"/>
        </w:rPr>
      </w:pPr>
    </w:p>
    <w:p w14:paraId="2A78426A" w14:textId="684EED57" w:rsidR="00E41165" w:rsidRPr="00400EF1" w:rsidRDefault="00E41165" w:rsidP="00E41165">
      <w:pPr>
        <w:rPr>
          <w:ins w:id="19" w:author="Forfatter"/>
          <w:sz w:val="24"/>
          <w:szCs w:val="24"/>
        </w:rPr>
      </w:pPr>
      <w:ins w:id="20" w:author="Forfatter">
        <w:r w:rsidRPr="00400EF1">
          <w:rPr>
            <w:b/>
            <w:bCs/>
            <w:sz w:val="24"/>
            <w:szCs w:val="24"/>
          </w:rPr>
          <w:t>1</w:t>
        </w:r>
        <w:r w:rsidR="00755665">
          <w:rPr>
            <w:b/>
            <w:bCs/>
            <w:sz w:val="24"/>
            <w:szCs w:val="24"/>
          </w:rPr>
          <w:t>7</w:t>
        </w:r>
        <w:r w:rsidRPr="00400EF1">
          <w:rPr>
            <w:b/>
            <w:bCs/>
            <w:sz w:val="24"/>
            <w:szCs w:val="24"/>
          </w:rPr>
          <w:t>.</w:t>
        </w:r>
        <w:r w:rsidRPr="00400EF1">
          <w:rPr>
            <w:sz w:val="24"/>
            <w:szCs w:val="24"/>
          </w:rPr>
          <w:t xml:space="preserve"> I </w:t>
        </w:r>
        <w:r w:rsidRPr="00400EF1">
          <w:rPr>
            <w:i/>
            <w:iCs/>
            <w:sz w:val="24"/>
            <w:szCs w:val="24"/>
          </w:rPr>
          <w:t>§ 111, stk. 4, 1. pkt.,</w:t>
        </w:r>
        <w:r w:rsidRPr="00400EF1">
          <w:rPr>
            <w:sz w:val="24"/>
            <w:szCs w:val="24"/>
          </w:rPr>
          <w:t xml:space="preserve"> ændres »1.288« til: »1.519«.</w:t>
        </w:r>
      </w:ins>
    </w:p>
    <w:p w14:paraId="62989F44" w14:textId="77777777" w:rsidR="00E41165" w:rsidRPr="00400EF1" w:rsidRDefault="00E41165" w:rsidP="00E41165">
      <w:pPr>
        <w:rPr>
          <w:ins w:id="21" w:author="Forfatter"/>
          <w:sz w:val="24"/>
          <w:szCs w:val="24"/>
        </w:rPr>
      </w:pPr>
    </w:p>
    <w:p w14:paraId="1422EDD7" w14:textId="4F248E28" w:rsidR="00E41165" w:rsidRPr="00400EF1" w:rsidRDefault="00E41165" w:rsidP="00E41165">
      <w:pPr>
        <w:rPr>
          <w:ins w:id="22" w:author="Forfatter"/>
          <w:sz w:val="24"/>
          <w:szCs w:val="24"/>
        </w:rPr>
      </w:pPr>
      <w:ins w:id="23" w:author="Forfatter">
        <w:r w:rsidRPr="00400EF1">
          <w:rPr>
            <w:b/>
            <w:bCs/>
            <w:sz w:val="24"/>
            <w:szCs w:val="24"/>
          </w:rPr>
          <w:t>1</w:t>
        </w:r>
        <w:r w:rsidR="00755665">
          <w:rPr>
            <w:b/>
            <w:bCs/>
            <w:sz w:val="24"/>
            <w:szCs w:val="24"/>
          </w:rPr>
          <w:t>8</w:t>
        </w:r>
        <w:r w:rsidRPr="00400EF1">
          <w:rPr>
            <w:b/>
            <w:bCs/>
            <w:sz w:val="24"/>
            <w:szCs w:val="24"/>
          </w:rPr>
          <w:t>.</w:t>
        </w:r>
        <w:r w:rsidRPr="00400EF1">
          <w:rPr>
            <w:sz w:val="24"/>
            <w:szCs w:val="24"/>
          </w:rPr>
          <w:t xml:space="preserve"> I </w:t>
        </w:r>
        <w:r w:rsidRPr="00400EF1">
          <w:rPr>
            <w:i/>
            <w:iCs/>
            <w:sz w:val="24"/>
            <w:szCs w:val="24"/>
          </w:rPr>
          <w:t xml:space="preserve">§ 111, stk. 5, 1. pkt., </w:t>
        </w:r>
        <w:r w:rsidRPr="00400EF1">
          <w:rPr>
            <w:sz w:val="24"/>
            <w:szCs w:val="24"/>
          </w:rPr>
          <w:t>ændres »22« til: »26«.</w:t>
        </w:r>
      </w:ins>
    </w:p>
    <w:p w14:paraId="1B0B076E" w14:textId="77777777" w:rsidR="00E41165" w:rsidRPr="00400EF1" w:rsidRDefault="00E41165" w:rsidP="00E41165">
      <w:pPr>
        <w:rPr>
          <w:ins w:id="24" w:author="Forfatter"/>
          <w:sz w:val="24"/>
          <w:szCs w:val="24"/>
        </w:rPr>
      </w:pPr>
    </w:p>
    <w:p w14:paraId="1128D4E4" w14:textId="4E0335E7" w:rsidR="00E41165" w:rsidRPr="00400EF1" w:rsidRDefault="00E41165" w:rsidP="00E41165">
      <w:pPr>
        <w:rPr>
          <w:ins w:id="25" w:author="Forfatter"/>
          <w:sz w:val="24"/>
          <w:szCs w:val="24"/>
        </w:rPr>
      </w:pPr>
      <w:ins w:id="26" w:author="Forfatter">
        <w:r w:rsidRPr="00400EF1">
          <w:rPr>
            <w:b/>
            <w:bCs/>
            <w:sz w:val="24"/>
            <w:szCs w:val="24"/>
          </w:rPr>
          <w:t>1</w:t>
        </w:r>
        <w:r w:rsidR="00755665">
          <w:rPr>
            <w:b/>
            <w:bCs/>
            <w:sz w:val="24"/>
            <w:szCs w:val="24"/>
          </w:rPr>
          <w:t>9</w:t>
        </w:r>
        <w:r w:rsidRPr="00400EF1">
          <w:rPr>
            <w:b/>
            <w:bCs/>
            <w:sz w:val="24"/>
            <w:szCs w:val="24"/>
          </w:rPr>
          <w:t>.</w:t>
        </w:r>
        <w:r w:rsidRPr="00400EF1">
          <w:rPr>
            <w:sz w:val="24"/>
            <w:szCs w:val="24"/>
          </w:rPr>
          <w:t xml:space="preserve"> I </w:t>
        </w:r>
        <w:r w:rsidRPr="00400EF1">
          <w:rPr>
            <w:i/>
            <w:iCs/>
            <w:sz w:val="24"/>
            <w:szCs w:val="24"/>
          </w:rPr>
          <w:t>§ 111</w:t>
        </w:r>
        <w:r w:rsidRPr="00400EF1">
          <w:rPr>
            <w:sz w:val="24"/>
            <w:szCs w:val="24"/>
          </w:rPr>
          <w:t xml:space="preserve"> indsættes som </w:t>
        </w:r>
        <w:r w:rsidRPr="00400EF1">
          <w:rPr>
            <w:i/>
            <w:iCs/>
            <w:sz w:val="24"/>
            <w:szCs w:val="24"/>
          </w:rPr>
          <w:t>stk. 9</w:t>
        </w:r>
        <w:r w:rsidRPr="00400EF1">
          <w:rPr>
            <w:sz w:val="24"/>
            <w:szCs w:val="24"/>
          </w:rPr>
          <w:t>:</w:t>
        </w:r>
      </w:ins>
    </w:p>
    <w:p w14:paraId="16B6CAEE" w14:textId="0971ED77" w:rsidR="00E41165" w:rsidRPr="00755665" w:rsidDel="00755665" w:rsidRDefault="00E41165" w:rsidP="00755665">
      <w:pPr>
        <w:ind w:firstLine="284"/>
        <w:rPr>
          <w:del w:id="27" w:author="Forfatter"/>
          <w:sz w:val="24"/>
          <w:szCs w:val="24"/>
        </w:rPr>
      </w:pPr>
      <w:ins w:id="28" w:author="Forfatter">
        <w:r>
          <w:rPr>
            <w:rFonts w:cs="Times New Roman"/>
            <w:i/>
            <w:iCs/>
            <w:sz w:val="24"/>
            <w:szCs w:val="24"/>
          </w:rPr>
          <w:t xml:space="preserve">     </w:t>
        </w:r>
        <w:r w:rsidRPr="00E76DD7">
          <w:rPr>
            <w:rFonts w:cs="Times New Roman"/>
            <w:i/>
            <w:iCs/>
            <w:sz w:val="24"/>
            <w:szCs w:val="24"/>
          </w:rPr>
          <w:t>»</w:t>
        </w:r>
        <w:r w:rsidRPr="00400EF1">
          <w:rPr>
            <w:i/>
            <w:iCs/>
            <w:sz w:val="24"/>
            <w:szCs w:val="24"/>
          </w:rPr>
          <w:t xml:space="preserve">Stk. 9. </w:t>
        </w:r>
        <w:r w:rsidRPr="00400EF1">
          <w:rPr>
            <w:sz w:val="24"/>
            <w:szCs w:val="24"/>
          </w:rPr>
          <w:t xml:space="preserve">Transportministeren kan </w:t>
        </w:r>
        <w:r>
          <w:rPr>
            <w:sz w:val="24"/>
            <w:szCs w:val="24"/>
          </w:rPr>
          <w:t xml:space="preserve">med henblik på at gennemføre </w:t>
        </w:r>
        <w:r w:rsidR="00755665" w:rsidRPr="00755665">
          <w:rPr>
            <w:sz w:val="24"/>
            <w:szCs w:val="24"/>
          </w:rPr>
          <w:t>Montreal-konventionen af 28. maj 1999 om indførelse af visse ensartede regler for international luftbefordring</w:t>
        </w:r>
        <w:r w:rsidRPr="00400EF1">
          <w:rPr>
            <w:sz w:val="24"/>
            <w:szCs w:val="24"/>
          </w:rPr>
          <w:t xml:space="preserve"> ændr</w:t>
        </w:r>
        <w:r w:rsidR="002A1964">
          <w:rPr>
            <w:sz w:val="24"/>
            <w:szCs w:val="24"/>
          </w:rPr>
          <w:t>e</w:t>
        </w:r>
        <w:r w:rsidRPr="00400EF1">
          <w:rPr>
            <w:sz w:val="24"/>
            <w:szCs w:val="24"/>
          </w:rPr>
          <w:t xml:space="preserve"> de </w:t>
        </w:r>
        <w:r w:rsidR="00755665">
          <w:rPr>
            <w:sz w:val="24"/>
            <w:szCs w:val="24"/>
          </w:rPr>
          <w:t xml:space="preserve">i stk. 1-5 nævnte </w:t>
        </w:r>
        <w:r w:rsidRPr="00400EF1">
          <w:rPr>
            <w:sz w:val="24"/>
            <w:szCs w:val="24"/>
          </w:rPr>
          <w:t>beløb.</w:t>
        </w:r>
        <w:r w:rsidRPr="00097FB5">
          <w:rPr>
            <w:sz w:val="24"/>
            <w:szCs w:val="24"/>
          </w:rPr>
          <w:t>«</w:t>
        </w:r>
      </w:ins>
    </w:p>
    <w:p w14:paraId="59EC85C3" w14:textId="47DB2709" w:rsidR="004E31E6" w:rsidRPr="006F5332" w:rsidRDefault="004E31E6" w:rsidP="00B56CC8">
      <w:pPr>
        <w:rPr>
          <w:rFonts w:cs="Times New Roman"/>
          <w:sz w:val="24"/>
          <w:szCs w:val="24"/>
        </w:rPr>
      </w:pPr>
    </w:p>
    <w:p w14:paraId="3D755C9C" w14:textId="2F05AFAE" w:rsidR="004E31E6" w:rsidRPr="006F5332" w:rsidRDefault="00755665" w:rsidP="00DD2E56">
      <w:pPr>
        <w:rPr>
          <w:rFonts w:cs="Times New Roman"/>
          <w:sz w:val="24"/>
          <w:szCs w:val="24"/>
        </w:rPr>
      </w:pPr>
      <w:ins w:id="29" w:author="Forfatter">
        <w:r>
          <w:rPr>
            <w:rFonts w:cs="Times New Roman"/>
            <w:b/>
            <w:sz w:val="24"/>
            <w:szCs w:val="24"/>
          </w:rPr>
          <w:t>20</w:t>
        </w:r>
      </w:ins>
      <w:del w:id="30" w:author="Forfatter">
        <w:r w:rsidR="000E4BCF" w:rsidRPr="006F5332" w:rsidDel="00755665">
          <w:rPr>
            <w:rFonts w:cs="Times New Roman"/>
            <w:b/>
            <w:sz w:val="24"/>
            <w:szCs w:val="24"/>
          </w:rPr>
          <w:delText>1</w:delText>
        </w:r>
        <w:r w:rsidR="009A2C07" w:rsidDel="00755665">
          <w:rPr>
            <w:rFonts w:cs="Times New Roman"/>
            <w:b/>
            <w:sz w:val="24"/>
            <w:szCs w:val="24"/>
          </w:rPr>
          <w:delText>5</w:delText>
        </w:r>
      </w:del>
      <w:r w:rsidR="004E31E6" w:rsidRPr="006F5332">
        <w:rPr>
          <w:rFonts w:cs="Times New Roman"/>
          <w:b/>
          <w:sz w:val="24"/>
          <w:szCs w:val="24"/>
        </w:rPr>
        <w:t xml:space="preserve">. </w:t>
      </w:r>
      <w:r w:rsidR="004E31E6" w:rsidRPr="006F5332">
        <w:rPr>
          <w:rFonts w:cs="Times New Roman"/>
          <w:sz w:val="24"/>
          <w:szCs w:val="24"/>
        </w:rPr>
        <w:t xml:space="preserve">I </w:t>
      </w:r>
      <w:r w:rsidR="004A21D4" w:rsidRPr="006F5332">
        <w:rPr>
          <w:rFonts w:cs="Times New Roman"/>
          <w:i/>
          <w:sz w:val="24"/>
          <w:szCs w:val="24"/>
        </w:rPr>
        <w:t xml:space="preserve">§ 146 a, stk. 1, </w:t>
      </w:r>
      <w:r w:rsidR="004A21D4" w:rsidRPr="006F5332">
        <w:rPr>
          <w:rFonts w:cs="Times New Roman"/>
          <w:sz w:val="24"/>
          <w:szCs w:val="24"/>
        </w:rPr>
        <w:t xml:space="preserve">og </w:t>
      </w:r>
      <w:r w:rsidR="004A21D4" w:rsidRPr="006F5332">
        <w:rPr>
          <w:rFonts w:cs="Times New Roman"/>
          <w:i/>
          <w:sz w:val="24"/>
          <w:szCs w:val="24"/>
        </w:rPr>
        <w:t xml:space="preserve">§ 148, stk. 5, </w:t>
      </w:r>
      <w:r w:rsidR="004A21D4" w:rsidRPr="006F5332">
        <w:rPr>
          <w:rFonts w:cs="Times New Roman"/>
          <w:sz w:val="24"/>
          <w:szCs w:val="24"/>
        </w:rPr>
        <w:t>ændres »fællesskabsretlige« til: »EU-retlige«</w:t>
      </w:r>
      <w:r w:rsidR="000E4BCF" w:rsidRPr="006F5332">
        <w:rPr>
          <w:rFonts w:cs="Times New Roman"/>
          <w:sz w:val="24"/>
          <w:szCs w:val="24"/>
        </w:rPr>
        <w:t>.</w:t>
      </w:r>
    </w:p>
    <w:bookmarkEnd w:id="5"/>
    <w:p w14:paraId="37FEBC02" w14:textId="77777777" w:rsidR="00727E10" w:rsidRPr="006F5332" w:rsidRDefault="00727E10" w:rsidP="00301D78">
      <w:pPr>
        <w:rPr>
          <w:rFonts w:cs="Times New Roman"/>
          <w:sz w:val="24"/>
          <w:szCs w:val="24"/>
        </w:rPr>
      </w:pPr>
    </w:p>
    <w:p w14:paraId="14EEA16E" w14:textId="6980F8A4" w:rsidR="008733CE" w:rsidRPr="006F5332" w:rsidRDefault="00755665" w:rsidP="00784ACF">
      <w:pPr>
        <w:rPr>
          <w:rFonts w:cs="Times New Roman"/>
          <w:sz w:val="24"/>
          <w:szCs w:val="24"/>
        </w:rPr>
      </w:pPr>
      <w:bookmarkStart w:id="31" w:name="_Hlk160005889"/>
      <w:bookmarkStart w:id="32" w:name="_Hlk161395648"/>
      <w:ins w:id="33" w:author="Forfatter">
        <w:r>
          <w:rPr>
            <w:rFonts w:cs="Times New Roman"/>
            <w:b/>
            <w:bCs/>
            <w:sz w:val="24"/>
            <w:szCs w:val="24"/>
          </w:rPr>
          <w:t>21</w:t>
        </w:r>
      </w:ins>
      <w:del w:id="34" w:author="Forfatter">
        <w:r w:rsidR="00301D78" w:rsidRPr="006F5332" w:rsidDel="00755665">
          <w:rPr>
            <w:rFonts w:cs="Times New Roman"/>
            <w:b/>
            <w:bCs/>
            <w:sz w:val="24"/>
            <w:szCs w:val="24"/>
          </w:rPr>
          <w:delText>1</w:delText>
        </w:r>
        <w:r w:rsidR="009A2C07" w:rsidDel="00755665">
          <w:rPr>
            <w:rFonts w:cs="Times New Roman"/>
            <w:b/>
            <w:bCs/>
            <w:sz w:val="24"/>
            <w:szCs w:val="24"/>
          </w:rPr>
          <w:delText>6</w:delText>
        </w:r>
      </w:del>
      <w:r w:rsidR="00727E10" w:rsidRPr="006F5332">
        <w:rPr>
          <w:rFonts w:cs="Times New Roman"/>
          <w:b/>
          <w:bCs/>
          <w:sz w:val="24"/>
          <w:szCs w:val="24"/>
        </w:rPr>
        <w:t>.</w:t>
      </w:r>
      <w:r w:rsidR="00727E10" w:rsidRPr="006F5332">
        <w:rPr>
          <w:rFonts w:cs="Times New Roman"/>
          <w:i/>
          <w:iCs/>
          <w:sz w:val="24"/>
          <w:szCs w:val="24"/>
        </w:rPr>
        <w:t xml:space="preserve"> § 148, stk. 1,</w:t>
      </w:r>
      <w:r w:rsidR="003774BC" w:rsidRPr="006F5332">
        <w:rPr>
          <w:rFonts w:cs="Times New Roman"/>
          <w:sz w:val="24"/>
          <w:szCs w:val="24"/>
        </w:rPr>
        <w:t xml:space="preserve"> </w:t>
      </w:r>
      <w:r w:rsidR="00214C5A" w:rsidRPr="006F5332">
        <w:rPr>
          <w:rFonts w:cs="Times New Roman"/>
          <w:sz w:val="24"/>
          <w:szCs w:val="24"/>
        </w:rPr>
        <w:t>affattes således</w:t>
      </w:r>
      <w:r w:rsidR="008733CE" w:rsidRPr="006F5332">
        <w:rPr>
          <w:rFonts w:cs="Times New Roman"/>
          <w:sz w:val="24"/>
          <w:szCs w:val="24"/>
        </w:rPr>
        <w:t>:</w:t>
      </w:r>
    </w:p>
    <w:p w14:paraId="2F77898C" w14:textId="236C6975" w:rsidR="00727E10" w:rsidRPr="006F5332" w:rsidRDefault="003C5C6E" w:rsidP="008733CE">
      <w:pPr>
        <w:rPr>
          <w:rFonts w:cs="Times New Roman"/>
          <w:sz w:val="24"/>
          <w:szCs w:val="24"/>
        </w:rPr>
      </w:pPr>
      <w:r w:rsidRPr="006F5332">
        <w:rPr>
          <w:rFonts w:cs="Times New Roman"/>
          <w:sz w:val="24"/>
          <w:szCs w:val="24"/>
        </w:rPr>
        <w:t>»</w:t>
      </w:r>
      <w:r w:rsidR="008733CE" w:rsidRPr="006F5332">
        <w:rPr>
          <w:rFonts w:cs="Times New Roman"/>
          <w:sz w:val="24"/>
          <w:szCs w:val="24"/>
        </w:rPr>
        <w:t>Luftfartsselskaberne betaler en afgift til Trafikstyrelsen</w:t>
      </w:r>
      <w:r w:rsidR="00766BC4" w:rsidRPr="006F5332">
        <w:rPr>
          <w:rFonts w:cs="Times New Roman"/>
          <w:sz w:val="24"/>
          <w:szCs w:val="24"/>
        </w:rPr>
        <w:t xml:space="preserve"> med en sats</w:t>
      </w:r>
      <w:r w:rsidR="008733CE" w:rsidRPr="006F5332">
        <w:rPr>
          <w:rFonts w:cs="Times New Roman"/>
          <w:sz w:val="24"/>
          <w:szCs w:val="24"/>
        </w:rPr>
        <w:t xml:space="preserve"> på 8,00 kr. for hver passager, som selskabet befordrer. </w:t>
      </w:r>
      <w:r w:rsidR="00B66937" w:rsidRPr="006F5332">
        <w:rPr>
          <w:rFonts w:cs="Times New Roman"/>
          <w:sz w:val="24"/>
          <w:szCs w:val="24"/>
        </w:rPr>
        <w:t>For året</w:t>
      </w:r>
      <w:r w:rsidR="008733CE" w:rsidRPr="006F5332">
        <w:rPr>
          <w:rFonts w:cs="Times New Roman"/>
          <w:sz w:val="24"/>
          <w:szCs w:val="24"/>
        </w:rPr>
        <w:t xml:space="preserve"> 2026 udgør satsen 10,00 kr. </w:t>
      </w:r>
      <w:r w:rsidR="00B66937" w:rsidRPr="006F5332">
        <w:rPr>
          <w:rFonts w:cs="Times New Roman"/>
          <w:sz w:val="24"/>
          <w:szCs w:val="24"/>
        </w:rPr>
        <w:t>For året</w:t>
      </w:r>
      <w:r w:rsidR="008733CE" w:rsidRPr="006F5332">
        <w:rPr>
          <w:rFonts w:cs="Times New Roman"/>
          <w:sz w:val="24"/>
          <w:szCs w:val="24"/>
        </w:rPr>
        <w:t xml:space="preserve"> 2027 udgør satsen 12,00 kr. </w:t>
      </w:r>
      <w:r w:rsidR="00B66937" w:rsidRPr="006F5332">
        <w:rPr>
          <w:rFonts w:cs="Times New Roman"/>
          <w:sz w:val="24"/>
          <w:szCs w:val="24"/>
        </w:rPr>
        <w:t>For året</w:t>
      </w:r>
      <w:r w:rsidR="008733CE" w:rsidRPr="006F5332">
        <w:rPr>
          <w:rFonts w:cs="Times New Roman"/>
          <w:sz w:val="24"/>
          <w:szCs w:val="24"/>
        </w:rPr>
        <w:t xml:space="preserve"> 2028 </w:t>
      </w:r>
      <w:r w:rsidR="00B66937" w:rsidRPr="006F5332">
        <w:rPr>
          <w:rFonts w:cs="Times New Roman"/>
          <w:sz w:val="24"/>
          <w:szCs w:val="24"/>
        </w:rPr>
        <w:t xml:space="preserve">og efterfølgende år </w:t>
      </w:r>
      <w:r w:rsidR="008733CE" w:rsidRPr="006F5332">
        <w:rPr>
          <w:rFonts w:cs="Times New Roman"/>
          <w:sz w:val="24"/>
          <w:szCs w:val="24"/>
        </w:rPr>
        <w:t>udgør satsen 14,00 kr. Afgiften betales for passagerer, som rejser med et luftfartøj, der er godkendt til mere end 10 passagersæder, eller som har en maksimal startvægt på mere end 5.700 kg, og som afgår fra en dansk flyveplads, hvis benyttelse til flyvning står åben for offentligheden, jf. dog stk. 3.</w:t>
      </w:r>
      <w:r w:rsidR="0054135B" w:rsidRPr="006F5332">
        <w:rPr>
          <w:rFonts w:cs="Times New Roman"/>
          <w:sz w:val="24"/>
          <w:szCs w:val="24"/>
        </w:rPr>
        <w:t>«</w:t>
      </w:r>
    </w:p>
    <w:p w14:paraId="17E480E6" w14:textId="77777777" w:rsidR="00727E10" w:rsidRPr="006F5332" w:rsidRDefault="00727E10" w:rsidP="00301D78">
      <w:pPr>
        <w:rPr>
          <w:rFonts w:cs="Times New Roman"/>
          <w:sz w:val="24"/>
          <w:szCs w:val="24"/>
        </w:rPr>
      </w:pPr>
    </w:p>
    <w:p w14:paraId="3431C482" w14:textId="1D7751F0" w:rsidR="00727E10" w:rsidRPr="006F5332" w:rsidRDefault="00755665" w:rsidP="00301D78">
      <w:pPr>
        <w:rPr>
          <w:rFonts w:cs="Times New Roman"/>
          <w:b/>
          <w:bCs/>
          <w:sz w:val="24"/>
          <w:szCs w:val="24"/>
        </w:rPr>
      </w:pPr>
      <w:ins w:id="35" w:author="Forfatter">
        <w:r>
          <w:rPr>
            <w:rFonts w:cs="Times New Roman"/>
            <w:b/>
            <w:bCs/>
            <w:sz w:val="24"/>
            <w:szCs w:val="24"/>
          </w:rPr>
          <w:t>22</w:t>
        </w:r>
      </w:ins>
      <w:del w:id="36" w:author="Forfatter">
        <w:r w:rsidR="00301D78" w:rsidRPr="006F5332" w:rsidDel="00755665">
          <w:rPr>
            <w:rFonts w:cs="Times New Roman"/>
            <w:b/>
            <w:bCs/>
            <w:sz w:val="24"/>
            <w:szCs w:val="24"/>
          </w:rPr>
          <w:delText>1</w:delText>
        </w:r>
        <w:r w:rsidR="009A2C07" w:rsidDel="00755665">
          <w:rPr>
            <w:rFonts w:cs="Times New Roman"/>
            <w:b/>
            <w:bCs/>
            <w:sz w:val="24"/>
            <w:szCs w:val="24"/>
          </w:rPr>
          <w:delText>7</w:delText>
        </w:r>
      </w:del>
      <w:r w:rsidR="00727E10" w:rsidRPr="006F5332">
        <w:rPr>
          <w:rFonts w:cs="Times New Roman"/>
          <w:b/>
          <w:bCs/>
          <w:sz w:val="24"/>
          <w:szCs w:val="24"/>
        </w:rPr>
        <w:t>.</w:t>
      </w:r>
      <w:r w:rsidR="00727E10" w:rsidRPr="006F5332">
        <w:rPr>
          <w:rFonts w:cs="Times New Roman"/>
          <w:sz w:val="24"/>
          <w:szCs w:val="24"/>
        </w:rPr>
        <w:t xml:space="preserve"> </w:t>
      </w:r>
      <w:r w:rsidR="000B1B2E" w:rsidRPr="006F5332">
        <w:rPr>
          <w:rFonts w:cs="Times New Roman"/>
          <w:sz w:val="24"/>
          <w:szCs w:val="24"/>
        </w:rPr>
        <w:t xml:space="preserve">I </w:t>
      </w:r>
      <w:r w:rsidR="00727E10" w:rsidRPr="006F5332">
        <w:rPr>
          <w:rFonts w:cs="Times New Roman"/>
          <w:i/>
          <w:iCs/>
          <w:sz w:val="24"/>
          <w:szCs w:val="24"/>
        </w:rPr>
        <w:t>§ 148, stk. 2,</w:t>
      </w:r>
      <w:r w:rsidR="00727E10" w:rsidRPr="006F5332">
        <w:rPr>
          <w:rFonts w:cs="Times New Roman"/>
          <w:sz w:val="24"/>
          <w:szCs w:val="24"/>
        </w:rPr>
        <w:t xml:space="preserve"> </w:t>
      </w:r>
      <w:r w:rsidR="000B1B2E" w:rsidRPr="006F5332">
        <w:rPr>
          <w:rFonts w:cs="Times New Roman"/>
          <w:sz w:val="24"/>
          <w:szCs w:val="24"/>
        </w:rPr>
        <w:t>indsættes efter »sikkerhed«</w:t>
      </w:r>
      <w:r w:rsidR="00727E10" w:rsidRPr="006F5332">
        <w:rPr>
          <w:rFonts w:cs="Times New Roman"/>
          <w:sz w:val="24"/>
          <w:szCs w:val="24"/>
        </w:rPr>
        <w:t>:</w:t>
      </w:r>
      <w:r w:rsidR="00727E10" w:rsidRPr="006F5332">
        <w:rPr>
          <w:rFonts w:cs="Times New Roman"/>
          <w:b/>
          <w:bCs/>
          <w:sz w:val="24"/>
          <w:szCs w:val="24"/>
        </w:rPr>
        <w:t xml:space="preserve"> </w:t>
      </w:r>
    </w:p>
    <w:p w14:paraId="744C779B" w14:textId="74BA91C6" w:rsidR="00727E10" w:rsidRPr="006F5332" w:rsidRDefault="00727E10" w:rsidP="00522FA6">
      <w:pPr>
        <w:ind w:firstLine="284"/>
        <w:rPr>
          <w:rFonts w:cs="Times New Roman"/>
          <w:sz w:val="24"/>
          <w:szCs w:val="24"/>
        </w:rPr>
      </w:pPr>
      <w:r w:rsidRPr="006F5332">
        <w:rPr>
          <w:rFonts w:cs="Times New Roman"/>
          <w:sz w:val="24"/>
          <w:szCs w:val="24"/>
        </w:rPr>
        <w:t>»og opgaver vedrørende klager</w:t>
      </w:r>
      <w:r w:rsidR="00E7021C">
        <w:rPr>
          <w:rFonts w:cs="Times New Roman"/>
          <w:sz w:val="24"/>
          <w:szCs w:val="24"/>
        </w:rPr>
        <w:t xml:space="preserve"> over danske luftfartsselskaber</w:t>
      </w:r>
      <w:r w:rsidR="000B1B2E" w:rsidRPr="006F5332">
        <w:rPr>
          <w:rFonts w:cs="Times New Roman"/>
          <w:sz w:val="24"/>
          <w:szCs w:val="24"/>
        </w:rPr>
        <w:t>, der omhandler</w:t>
      </w:r>
      <w:r w:rsidRPr="006F5332">
        <w:rPr>
          <w:rFonts w:cs="Times New Roman"/>
          <w:sz w:val="24"/>
          <w:szCs w:val="24"/>
        </w:rPr>
        <w:t xml:space="preserve"> </w:t>
      </w:r>
      <w:r w:rsidR="003C5C6E" w:rsidRPr="006F5332">
        <w:rPr>
          <w:rFonts w:cs="Times New Roman"/>
          <w:sz w:val="24"/>
          <w:szCs w:val="24"/>
        </w:rPr>
        <w:t>passagerrettigheder</w:t>
      </w:r>
      <w:r w:rsidR="00EE502A" w:rsidRPr="006F5332">
        <w:rPr>
          <w:rFonts w:cs="Times New Roman"/>
          <w:sz w:val="24"/>
          <w:szCs w:val="24"/>
        </w:rPr>
        <w:t xml:space="preserve"> på luftfartsområdet</w:t>
      </w:r>
      <w:r w:rsidRPr="006F5332">
        <w:rPr>
          <w:rFonts w:cs="Times New Roman"/>
          <w:sz w:val="24"/>
          <w:szCs w:val="24"/>
        </w:rPr>
        <w:t>«</w:t>
      </w:r>
      <w:r w:rsidR="000B1B2E" w:rsidRPr="006F5332">
        <w:rPr>
          <w:rFonts w:cs="Times New Roman"/>
          <w:sz w:val="24"/>
          <w:szCs w:val="24"/>
        </w:rPr>
        <w:t>.</w:t>
      </w:r>
    </w:p>
    <w:p w14:paraId="349560FB" w14:textId="77777777" w:rsidR="00727E10" w:rsidRPr="006F5332" w:rsidRDefault="00727E10" w:rsidP="00301D78">
      <w:pPr>
        <w:rPr>
          <w:rFonts w:cs="Times New Roman"/>
          <w:sz w:val="24"/>
          <w:szCs w:val="24"/>
        </w:rPr>
      </w:pPr>
    </w:p>
    <w:p w14:paraId="61B657C5" w14:textId="61AD76D6" w:rsidR="00727E10" w:rsidRPr="006F5332" w:rsidRDefault="00755665" w:rsidP="00301D78">
      <w:pPr>
        <w:rPr>
          <w:rFonts w:cs="Times New Roman"/>
          <w:sz w:val="24"/>
          <w:szCs w:val="24"/>
        </w:rPr>
      </w:pPr>
      <w:ins w:id="37" w:author="Forfatter">
        <w:r>
          <w:rPr>
            <w:rFonts w:cs="Times New Roman"/>
            <w:b/>
            <w:bCs/>
            <w:sz w:val="24"/>
            <w:szCs w:val="24"/>
          </w:rPr>
          <w:t>23</w:t>
        </w:r>
      </w:ins>
      <w:del w:id="38" w:author="Forfatter">
        <w:r w:rsidR="008733CE" w:rsidRPr="006F5332" w:rsidDel="00755665">
          <w:rPr>
            <w:rFonts w:cs="Times New Roman"/>
            <w:b/>
            <w:bCs/>
            <w:sz w:val="24"/>
            <w:szCs w:val="24"/>
          </w:rPr>
          <w:delText>1</w:delText>
        </w:r>
        <w:r w:rsidR="009A2C07" w:rsidDel="00755665">
          <w:rPr>
            <w:rFonts w:cs="Times New Roman"/>
            <w:b/>
            <w:bCs/>
            <w:sz w:val="24"/>
            <w:szCs w:val="24"/>
          </w:rPr>
          <w:delText>8</w:delText>
        </w:r>
      </w:del>
      <w:r w:rsidR="00727E10" w:rsidRPr="006F5332">
        <w:rPr>
          <w:rFonts w:cs="Times New Roman"/>
          <w:b/>
          <w:bCs/>
          <w:sz w:val="24"/>
          <w:szCs w:val="24"/>
        </w:rPr>
        <w:t>.</w:t>
      </w:r>
      <w:r w:rsidR="00727E10" w:rsidRPr="006F5332">
        <w:rPr>
          <w:rFonts w:cs="Times New Roman"/>
          <w:sz w:val="24"/>
          <w:szCs w:val="24"/>
        </w:rPr>
        <w:t xml:space="preserve"> </w:t>
      </w:r>
      <w:r w:rsidR="00727E10" w:rsidRPr="006F5332">
        <w:rPr>
          <w:rFonts w:cs="Times New Roman"/>
          <w:i/>
          <w:iCs/>
          <w:sz w:val="24"/>
          <w:szCs w:val="24"/>
        </w:rPr>
        <w:t>§ 148, stk. 4,</w:t>
      </w:r>
      <w:r w:rsidR="00727E10" w:rsidRPr="006F5332">
        <w:rPr>
          <w:rFonts w:cs="Times New Roman"/>
          <w:sz w:val="24"/>
          <w:szCs w:val="24"/>
        </w:rPr>
        <w:t xml:space="preserve"> </w:t>
      </w:r>
      <w:r w:rsidR="00756EC1">
        <w:rPr>
          <w:rFonts w:cs="Times New Roman"/>
          <w:sz w:val="24"/>
          <w:szCs w:val="24"/>
        </w:rPr>
        <w:t xml:space="preserve">affattes således: </w:t>
      </w:r>
    </w:p>
    <w:p w14:paraId="3DF47826" w14:textId="480205A6" w:rsidR="00A0626E" w:rsidRDefault="00A0626E" w:rsidP="00301D78">
      <w:pPr>
        <w:rPr>
          <w:rFonts w:cs="Times New Roman"/>
          <w:sz w:val="24"/>
          <w:szCs w:val="24"/>
        </w:rPr>
      </w:pPr>
    </w:p>
    <w:p w14:paraId="70F355E5" w14:textId="6763CE4D" w:rsidR="00756EC1" w:rsidRPr="006F5332" w:rsidRDefault="00756EC1" w:rsidP="00756EC1">
      <w:pPr>
        <w:ind w:firstLine="284"/>
        <w:rPr>
          <w:rFonts w:cs="Times New Roman"/>
          <w:sz w:val="24"/>
          <w:szCs w:val="24"/>
        </w:rPr>
      </w:pPr>
      <w:r w:rsidRPr="00E97974">
        <w:rPr>
          <w:rFonts w:cs="Times New Roman"/>
          <w:i/>
          <w:iCs/>
          <w:sz w:val="24"/>
          <w:szCs w:val="24"/>
        </w:rPr>
        <w:t>»Stk. 4.</w:t>
      </w:r>
      <w:r w:rsidRPr="00E97974">
        <w:rPr>
          <w:rFonts w:cs="Times New Roman"/>
          <w:iCs/>
          <w:sz w:val="24"/>
          <w:szCs w:val="24"/>
        </w:rPr>
        <w:t xml:space="preserve"> A</w:t>
      </w:r>
      <w:r w:rsidRPr="00E97974">
        <w:rPr>
          <w:rFonts w:cs="Times New Roman"/>
          <w:sz w:val="24"/>
          <w:szCs w:val="24"/>
        </w:rPr>
        <w:t>fgift</w:t>
      </w:r>
      <w:r>
        <w:rPr>
          <w:rFonts w:cs="Times New Roman"/>
          <w:sz w:val="24"/>
          <w:szCs w:val="24"/>
        </w:rPr>
        <w:t>s</w:t>
      </w:r>
      <w:r w:rsidR="003E092D">
        <w:rPr>
          <w:rFonts w:cs="Times New Roman"/>
          <w:sz w:val="24"/>
          <w:szCs w:val="24"/>
        </w:rPr>
        <w:t>s</w:t>
      </w:r>
      <w:r>
        <w:rPr>
          <w:rFonts w:cs="Times New Roman"/>
          <w:sz w:val="24"/>
          <w:szCs w:val="24"/>
        </w:rPr>
        <w:t>atsen</w:t>
      </w:r>
      <w:r w:rsidRPr="00E97974">
        <w:rPr>
          <w:rFonts w:cs="Times New Roman"/>
          <w:sz w:val="24"/>
          <w:szCs w:val="24"/>
        </w:rPr>
        <w:t xml:space="preserve"> i stk. 1 reguleres én gang årligt pr. 1. januar med den sats for det generelle pris- og lønindeks, der er fastsat af Finansministeriet</w:t>
      </w:r>
      <w:r w:rsidR="000D782F">
        <w:rPr>
          <w:rFonts w:cs="Times New Roman"/>
          <w:sz w:val="24"/>
          <w:szCs w:val="24"/>
        </w:rPr>
        <w:t>,</w:t>
      </w:r>
      <w:r w:rsidR="000D782F" w:rsidRPr="000D782F">
        <w:rPr>
          <w:rFonts w:cs="Times New Roman"/>
          <w:sz w:val="24"/>
          <w:szCs w:val="24"/>
        </w:rPr>
        <w:t xml:space="preserve"> </w:t>
      </w:r>
      <w:r w:rsidR="000D782F">
        <w:rPr>
          <w:rFonts w:cs="Times New Roman"/>
          <w:sz w:val="24"/>
          <w:szCs w:val="24"/>
        </w:rPr>
        <w:t>første gang pr. 1. januar 2025</w:t>
      </w:r>
      <w:r w:rsidRPr="00E97974">
        <w:rPr>
          <w:rFonts w:cs="Times New Roman"/>
          <w:sz w:val="24"/>
          <w:szCs w:val="24"/>
        </w:rPr>
        <w:t xml:space="preserve">. </w:t>
      </w:r>
      <w:r w:rsidRPr="001A5976">
        <w:rPr>
          <w:rFonts w:cs="Times New Roman"/>
          <w:sz w:val="24"/>
          <w:szCs w:val="24"/>
        </w:rPr>
        <w:t xml:space="preserve">Det herefter fremkomne beløb </w:t>
      </w:r>
      <w:r w:rsidRPr="00E97974">
        <w:rPr>
          <w:rFonts w:cs="Times New Roman"/>
          <w:sz w:val="24"/>
          <w:szCs w:val="24"/>
        </w:rPr>
        <w:t xml:space="preserve">afrundes til nærmeste 25 øre, idet det </w:t>
      </w:r>
      <w:proofErr w:type="spellStart"/>
      <w:r w:rsidRPr="00E97974">
        <w:rPr>
          <w:rFonts w:cs="Times New Roman"/>
          <w:sz w:val="24"/>
          <w:szCs w:val="24"/>
        </w:rPr>
        <w:t>uafrunde</w:t>
      </w:r>
      <w:r w:rsidR="000D782F">
        <w:rPr>
          <w:rFonts w:cs="Times New Roman"/>
          <w:sz w:val="24"/>
          <w:szCs w:val="24"/>
        </w:rPr>
        <w:t>de</w:t>
      </w:r>
      <w:proofErr w:type="spellEnd"/>
      <w:r w:rsidR="000D782F">
        <w:rPr>
          <w:rFonts w:cs="Times New Roman"/>
          <w:sz w:val="24"/>
          <w:szCs w:val="24"/>
        </w:rPr>
        <w:t xml:space="preserve"> beløb dog anvendes</w:t>
      </w:r>
      <w:r w:rsidRPr="00E97974">
        <w:rPr>
          <w:rFonts w:cs="Times New Roman"/>
          <w:sz w:val="24"/>
          <w:szCs w:val="24"/>
        </w:rPr>
        <w:t xml:space="preserve"> som grundlag for reguleringen det følgende år. Transportministeren bekendtgør reguleringen</w:t>
      </w:r>
      <w:r>
        <w:rPr>
          <w:rFonts w:cs="Times New Roman"/>
          <w:sz w:val="24"/>
          <w:szCs w:val="24"/>
        </w:rPr>
        <w:t xml:space="preserve"> hvert år</w:t>
      </w:r>
      <w:r w:rsidRPr="00E97974">
        <w:rPr>
          <w:rFonts w:cs="Times New Roman"/>
          <w:sz w:val="24"/>
          <w:szCs w:val="24"/>
        </w:rPr>
        <w:t>.</w:t>
      </w:r>
      <w:bookmarkStart w:id="39" w:name="_Hlk160004291"/>
      <w:r w:rsidRPr="00E97974">
        <w:rPr>
          <w:rFonts w:cs="Times New Roman"/>
          <w:sz w:val="24"/>
          <w:szCs w:val="24"/>
        </w:rPr>
        <w:t>«</w:t>
      </w:r>
      <w:bookmarkEnd w:id="39"/>
    </w:p>
    <w:p w14:paraId="3BF9838B" w14:textId="00080313" w:rsidR="008F6B72" w:rsidRPr="006F5332" w:rsidRDefault="008F6B72" w:rsidP="001B7EAE">
      <w:pPr>
        <w:rPr>
          <w:rFonts w:cs="Times New Roman"/>
          <w:sz w:val="24"/>
          <w:szCs w:val="24"/>
        </w:rPr>
      </w:pPr>
    </w:p>
    <w:p w14:paraId="4E6A94FE" w14:textId="7346CC89" w:rsidR="008F6B72" w:rsidRDefault="00755665" w:rsidP="001B7EAE">
      <w:pPr>
        <w:rPr>
          <w:rFonts w:cs="Times New Roman"/>
          <w:sz w:val="24"/>
          <w:szCs w:val="24"/>
        </w:rPr>
      </w:pPr>
      <w:ins w:id="40" w:author="Forfatter">
        <w:r>
          <w:rPr>
            <w:rFonts w:cs="Times New Roman"/>
            <w:b/>
            <w:sz w:val="24"/>
            <w:szCs w:val="24"/>
          </w:rPr>
          <w:t>24</w:t>
        </w:r>
      </w:ins>
      <w:del w:id="41" w:author="Forfatter">
        <w:r w:rsidR="008733CE" w:rsidRPr="006F5332" w:rsidDel="00755665">
          <w:rPr>
            <w:rFonts w:cs="Times New Roman"/>
            <w:b/>
            <w:sz w:val="24"/>
            <w:szCs w:val="24"/>
          </w:rPr>
          <w:delText>1</w:delText>
        </w:r>
        <w:r w:rsidR="009A2C07" w:rsidDel="00755665">
          <w:rPr>
            <w:rFonts w:cs="Times New Roman"/>
            <w:b/>
            <w:sz w:val="24"/>
            <w:szCs w:val="24"/>
          </w:rPr>
          <w:delText>9</w:delText>
        </w:r>
      </w:del>
      <w:r w:rsidR="008F6B72" w:rsidRPr="006F5332">
        <w:rPr>
          <w:rFonts w:cs="Times New Roman"/>
          <w:b/>
          <w:sz w:val="24"/>
          <w:szCs w:val="24"/>
        </w:rPr>
        <w:t xml:space="preserve">. </w:t>
      </w:r>
      <w:r w:rsidR="008F6B72" w:rsidRPr="006F5332">
        <w:rPr>
          <w:rFonts w:cs="Times New Roman"/>
          <w:sz w:val="24"/>
          <w:szCs w:val="24"/>
        </w:rPr>
        <w:t xml:space="preserve">I </w:t>
      </w:r>
      <w:r w:rsidR="008F6B72" w:rsidRPr="006F5332">
        <w:rPr>
          <w:rFonts w:cs="Times New Roman"/>
          <w:i/>
          <w:sz w:val="24"/>
          <w:szCs w:val="24"/>
        </w:rPr>
        <w:t xml:space="preserve">§ 149, stk. 7, </w:t>
      </w:r>
      <w:r w:rsidR="008F6B72" w:rsidRPr="006F5332">
        <w:rPr>
          <w:rFonts w:cs="Times New Roman"/>
          <w:sz w:val="24"/>
          <w:szCs w:val="24"/>
        </w:rPr>
        <w:t xml:space="preserve">ændres »områder, som omfattes af loven« til: »luftfartsområdet«. </w:t>
      </w:r>
    </w:p>
    <w:p w14:paraId="7B37447D" w14:textId="77777777" w:rsidR="00BB665A" w:rsidRDefault="00BB665A" w:rsidP="001B7EAE">
      <w:pPr>
        <w:rPr>
          <w:rFonts w:cs="Times New Roman"/>
          <w:sz w:val="24"/>
          <w:szCs w:val="24"/>
        </w:rPr>
      </w:pPr>
    </w:p>
    <w:p w14:paraId="6E02E68D" w14:textId="7E219E46" w:rsidR="00BB665A" w:rsidRPr="00BB665A" w:rsidRDefault="009A2C07" w:rsidP="001B7EAE">
      <w:pPr>
        <w:rPr>
          <w:rFonts w:cs="Times New Roman"/>
          <w:sz w:val="24"/>
          <w:szCs w:val="24"/>
        </w:rPr>
      </w:pPr>
      <w:r>
        <w:rPr>
          <w:rFonts w:cs="Times New Roman"/>
          <w:b/>
          <w:bCs/>
          <w:sz w:val="24"/>
          <w:szCs w:val="24"/>
        </w:rPr>
        <w:lastRenderedPageBreak/>
        <w:t>2</w:t>
      </w:r>
      <w:ins w:id="42" w:author="Forfatter">
        <w:r w:rsidR="00755665">
          <w:rPr>
            <w:rFonts w:cs="Times New Roman"/>
            <w:b/>
            <w:bCs/>
            <w:sz w:val="24"/>
            <w:szCs w:val="24"/>
          </w:rPr>
          <w:t>5</w:t>
        </w:r>
      </w:ins>
      <w:del w:id="43" w:author="Forfatter">
        <w:r w:rsidDel="00755665">
          <w:rPr>
            <w:rFonts w:cs="Times New Roman"/>
            <w:b/>
            <w:bCs/>
            <w:sz w:val="24"/>
            <w:szCs w:val="24"/>
          </w:rPr>
          <w:delText>0</w:delText>
        </w:r>
      </w:del>
      <w:r w:rsidR="00BB665A">
        <w:rPr>
          <w:rFonts w:cs="Times New Roman"/>
          <w:b/>
          <w:bCs/>
          <w:sz w:val="24"/>
          <w:szCs w:val="24"/>
        </w:rPr>
        <w:t xml:space="preserve">. </w:t>
      </w:r>
      <w:r w:rsidR="00BB665A">
        <w:rPr>
          <w:rFonts w:cs="Times New Roman"/>
          <w:sz w:val="24"/>
          <w:szCs w:val="24"/>
        </w:rPr>
        <w:t xml:space="preserve">I </w:t>
      </w:r>
      <w:r w:rsidR="00BB665A" w:rsidRPr="006F5332">
        <w:rPr>
          <w:rFonts w:cs="Times New Roman"/>
          <w:i/>
          <w:sz w:val="24"/>
          <w:szCs w:val="24"/>
        </w:rPr>
        <w:t xml:space="preserve">§ 149, stk. 11, </w:t>
      </w:r>
      <w:r w:rsidR="00BB665A" w:rsidRPr="006F5332">
        <w:rPr>
          <w:rFonts w:cs="Times New Roman"/>
          <w:sz w:val="24"/>
          <w:szCs w:val="24"/>
        </w:rPr>
        <w:t xml:space="preserve">ændres »områder, </w:t>
      </w:r>
      <w:r w:rsidR="00BB665A">
        <w:rPr>
          <w:rFonts w:cs="Times New Roman"/>
          <w:sz w:val="24"/>
          <w:szCs w:val="24"/>
        </w:rPr>
        <w:t>der</w:t>
      </w:r>
      <w:r w:rsidR="00BB665A" w:rsidRPr="006F5332">
        <w:rPr>
          <w:rFonts w:cs="Times New Roman"/>
          <w:sz w:val="24"/>
          <w:szCs w:val="24"/>
        </w:rPr>
        <w:t xml:space="preserve"> omfattes af loven« til: »luftfartsområdet«. </w:t>
      </w:r>
    </w:p>
    <w:p w14:paraId="7E470976" w14:textId="0642F7E5" w:rsidR="008F6B72" w:rsidRPr="006F5332" w:rsidRDefault="008F6B72" w:rsidP="001B7EAE">
      <w:pPr>
        <w:rPr>
          <w:rFonts w:cs="Times New Roman"/>
          <w:sz w:val="24"/>
          <w:szCs w:val="24"/>
        </w:rPr>
      </w:pPr>
    </w:p>
    <w:p w14:paraId="522CC1C4" w14:textId="6AC1E308" w:rsidR="008F6B72" w:rsidRPr="006F5332" w:rsidRDefault="00BB665A" w:rsidP="001B7EAE">
      <w:pPr>
        <w:rPr>
          <w:rFonts w:cs="Times New Roman"/>
          <w:sz w:val="24"/>
          <w:szCs w:val="24"/>
        </w:rPr>
      </w:pPr>
      <w:r>
        <w:rPr>
          <w:rFonts w:cs="Times New Roman"/>
          <w:b/>
          <w:sz w:val="24"/>
          <w:szCs w:val="24"/>
        </w:rPr>
        <w:t>2</w:t>
      </w:r>
      <w:ins w:id="44" w:author="Forfatter">
        <w:r w:rsidR="00755665">
          <w:rPr>
            <w:rFonts w:cs="Times New Roman"/>
            <w:b/>
            <w:sz w:val="24"/>
            <w:szCs w:val="24"/>
          </w:rPr>
          <w:t>6</w:t>
        </w:r>
      </w:ins>
      <w:del w:id="45" w:author="Forfatter">
        <w:r w:rsidR="009A2C07" w:rsidDel="00755665">
          <w:rPr>
            <w:rFonts w:cs="Times New Roman"/>
            <w:b/>
            <w:sz w:val="24"/>
            <w:szCs w:val="24"/>
          </w:rPr>
          <w:delText>1</w:delText>
        </w:r>
      </w:del>
      <w:r w:rsidR="008F6B72" w:rsidRPr="006F5332">
        <w:rPr>
          <w:rFonts w:cs="Times New Roman"/>
          <w:b/>
          <w:sz w:val="24"/>
          <w:szCs w:val="24"/>
        </w:rPr>
        <w:t xml:space="preserve">. </w:t>
      </w:r>
      <w:r w:rsidR="008F6B72" w:rsidRPr="006F5332">
        <w:rPr>
          <w:rFonts w:cs="Times New Roman"/>
          <w:sz w:val="24"/>
          <w:szCs w:val="24"/>
        </w:rPr>
        <w:t xml:space="preserve">I </w:t>
      </w:r>
      <w:r w:rsidR="008F6B72" w:rsidRPr="006F5332">
        <w:rPr>
          <w:rFonts w:cs="Times New Roman"/>
          <w:i/>
          <w:sz w:val="24"/>
          <w:szCs w:val="24"/>
        </w:rPr>
        <w:t xml:space="preserve">§ 149 a, stk. 1 og stk. 2, </w:t>
      </w:r>
      <w:r w:rsidR="008F6B72" w:rsidRPr="006F5332">
        <w:rPr>
          <w:rFonts w:cs="Times New Roman"/>
          <w:sz w:val="24"/>
          <w:szCs w:val="24"/>
        </w:rPr>
        <w:t>ændres »</w:t>
      </w:r>
      <w:r w:rsidR="009D6426" w:rsidRPr="006F5332">
        <w:rPr>
          <w:rFonts w:cs="Times New Roman"/>
          <w:sz w:val="24"/>
          <w:szCs w:val="24"/>
        </w:rPr>
        <w:t>områder omfattet af loven</w:t>
      </w:r>
      <w:r w:rsidR="008F6B72" w:rsidRPr="006F5332">
        <w:rPr>
          <w:rFonts w:cs="Times New Roman"/>
          <w:sz w:val="24"/>
          <w:szCs w:val="24"/>
        </w:rPr>
        <w:t>« til: »luftfartsområdet«</w:t>
      </w:r>
      <w:r w:rsidR="00F358EC" w:rsidRPr="006F5332">
        <w:rPr>
          <w:rFonts w:cs="Times New Roman"/>
          <w:sz w:val="24"/>
          <w:szCs w:val="24"/>
        </w:rPr>
        <w:t xml:space="preserve">. </w:t>
      </w:r>
    </w:p>
    <w:p w14:paraId="270008CA" w14:textId="475DF277" w:rsidR="004D501B" w:rsidRPr="006F5332" w:rsidRDefault="004D501B" w:rsidP="001B7EAE">
      <w:pPr>
        <w:rPr>
          <w:rFonts w:cs="Times New Roman"/>
          <w:i/>
          <w:sz w:val="24"/>
          <w:szCs w:val="24"/>
        </w:rPr>
      </w:pPr>
    </w:p>
    <w:p w14:paraId="7A2BAB33" w14:textId="2B2F90A2" w:rsidR="004D501B" w:rsidRPr="006F5332" w:rsidRDefault="008733CE" w:rsidP="008C6BB4">
      <w:pPr>
        <w:rPr>
          <w:rFonts w:cs="Times New Roman"/>
          <w:sz w:val="24"/>
          <w:szCs w:val="24"/>
        </w:rPr>
      </w:pPr>
      <w:r w:rsidRPr="006F5332">
        <w:rPr>
          <w:rFonts w:cs="Times New Roman"/>
          <w:b/>
          <w:sz w:val="24"/>
          <w:szCs w:val="24"/>
        </w:rPr>
        <w:t>2</w:t>
      </w:r>
      <w:ins w:id="46" w:author="Forfatter">
        <w:r w:rsidR="00755665">
          <w:rPr>
            <w:rFonts w:cs="Times New Roman"/>
            <w:b/>
            <w:sz w:val="24"/>
            <w:szCs w:val="24"/>
          </w:rPr>
          <w:t>7</w:t>
        </w:r>
      </w:ins>
      <w:del w:id="47" w:author="Forfatter">
        <w:r w:rsidR="009A2C07" w:rsidDel="00755665">
          <w:rPr>
            <w:rFonts w:cs="Times New Roman"/>
            <w:b/>
            <w:sz w:val="24"/>
            <w:szCs w:val="24"/>
          </w:rPr>
          <w:delText>2</w:delText>
        </w:r>
      </w:del>
      <w:r w:rsidR="004D501B" w:rsidRPr="006F5332">
        <w:rPr>
          <w:rFonts w:cs="Times New Roman"/>
          <w:b/>
          <w:sz w:val="24"/>
          <w:szCs w:val="24"/>
        </w:rPr>
        <w:t xml:space="preserve">. </w:t>
      </w:r>
      <w:r w:rsidR="004A21D4" w:rsidRPr="006F5332">
        <w:rPr>
          <w:rFonts w:cs="Times New Roman"/>
          <w:sz w:val="24"/>
          <w:szCs w:val="24"/>
        </w:rPr>
        <w:t xml:space="preserve">I </w:t>
      </w:r>
      <w:r w:rsidR="004A21D4" w:rsidRPr="006F5332">
        <w:rPr>
          <w:rFonts w:cs="Times New Roman"/>
          <w:i/>
          <w:sz w:val="24"/>
          <w:szCs w:val="24"/>
        </w:rPr>
        <w:t xml:space="preserve">§ 158, stk. 1, </w:t>
      </w:r>
      <w:r w:rsidR="008A6734" w:rsidRPr="006F5332">
        <w:rPr>
          <w:rFonts w:cs="Times New Roman"/>
          <w:i/>
          <w:sz w:val="24"/>
          <w:szCs w:val="24"/>
        </w:rPr>
        <w:t xml:space="preserve">1. pkt., </w:t>
      </w:r>
      <w:r w:rsidR="004A21D4" w:rsidRPr="006F5332">
        <w:rPr>
          <w:rFonts w:cs="Times New Roman"/>
          <w:sz w:val="24"/>
          <w:szCs w:val="24"/>
        </w:rPr>
        <w:t>ændres »</w:t>
      </w:r>
      <w:r w:rsidR="007F18B5" w:rsidRPr="006F5332">
        <w:rPr>
          <w:rFonts w:cs="Times New Roman"/>
          <w:sz w:val="24"/>
          <w:szCs w:val="24"/>
        </w:rPr>
        <w:t>For Grønland gælder loven kun med de af den særlige grønlandske lovgivning flydende lempelser</w:t>
      </w:r>
      <w:r w:rsidR="002B17EE" w:rsidRPr="006F5332">
        <w:rPr>
          <w:rFonts w:cs="Times New Roman"/>
          <w:sz w:val="24"/>
          <w:szCs w:val="24"/>
        </w:rPr>
        <w:t>.</w:t>
      </w:r>
      <w:r w:rsidR="004A21D4" w:rsidRPr="006F5332">
        <w:rPr>
          <w:rFonts w:cs="Times New Roman"/>
          <w:sz w:val="24"/>
          <w:szCs w:val="24"/>
        </w:rPr>
        <w:t>«</w:t>
      </w:r>
      <w:r w:rsidR="007F18B5" w:rsidRPr="006F5332">
        <w:rPr>
          <w:rFonts w:cs="Times New Roman"/>
          <w:sz w:val="24"/>
          <w:szCs w:val="24"/>
        </w:rPr>
        <w:t xml:space="preserve"> til</w:t>
      </w:r>
      <w:r w:rsidR="003F52E9" w:rsidRPr="006F5332">
        <w:rPr>
          <w:rFonts w:cs="Times New Roman"/>
          <w:sz w:val="24"/>
          <w:szCs w:val="24"/>
        </w:rPr>
        <w:t xml:space="preserve">: </w:t>
      </w:r>
      <w:r w:rsidR="004A21D4" w:rsidRPr="006F5332">
        <w:rPr>
          <w:rFonts w:cs="Times New Roman"/>
          <w:sz w:val="24"/>
          <w:szCs w:val="24"/>
        </w:rPr>
        <w:t>»</w:t>
      </w:r>
      <w:r w:rsidR="003F52E9" w:rsidRPr="006F5332">
        <w:rPr>
          <w:rFonts w:cs="Times New Roman"/>
          <w:sz w:val="24"/>
          <w:szCs w:val="24"/>
        </w:rPr>
        <w:t>Loven gælder ikke for Grønland, men kan ved kongelig anordning helt eller delvis sættes i kraft for Grønland med de ændringer, som de grønlandske forhold tilsiger</w:t>
      </w:r>
      <w:r w:rsidR="002B17EE" w:rsidRPr="006F5332">
        <w:rPr>
          <w:rFonts w:cs="Times New Roman"/>
          <w:sz w:val="24"/>
          <w:szCs w:val="24"/>
        </w:rPr>
        <w:t>. Loven kan endvidere sættes i kraft på forskellige tidspunkter.</w:t>
      </w:r>
      <w:r w:rsidR="004A21D4" w:rsidRPr="006F5332">
        <w:rPr>
          <w:rFonts w:cs="Times New Roman"/>
          <w:sz w:val="24"/>
          <w:szCs w:val="24"/>
        </w:rPr>
        <w:t xml:space="preserve">«. </w:t>
      </w:r>
    </w:p>
    <w:p w14:paraId="793D2E48" w14:textId="77777777" w:rsidR="00727E10" w:rsidRPr="006F5332" w:rsidRDefault="00727E10" w:rsidP="00301D78">
      <w:pPr>
        <w:rPr>
          <w:rFonts w:cs="Times New Roman"/>
          <w:sz w:val="24"/>
          <w:szCs w:val="24"/>
        </w:rPr>
      </w:pPr>
    </w:p>
    <w:bookmarkEnd w:id="31"/>
    <w:p w14:paraId="10C8C919" w14:textId="6019C426" w:rsidR="00F02520" w:rsidRPr="006F5332" w:rsidRDefault="008C6BB4" w:rsidP="00F76A16">
      <w:pPr>
        <w:jc w:val="center"/>
        <w:rPr>
          <w:rFonts w:cs="Times New Roman"/>
          <w:b/>
          <w:sz w:val="24"/>
          <w:szCs w:val="24"/>
        </w:rPr>
      </w:pPr>
      <w:r w:rsidRPr="006F5332">
        <w:rPr>
          <w:rFonts w:cs="Times New Roman"/>
          <w:b/>
          <w:sz w:val="24"/>
          <w:szCs w:val="24"/>
        </w:rPr>
        <w:t>§ 2</w:t>
      </w:r>
    </w:p>
    <w:p w14:paraId="5786BFCB" w14:textId="6778AE5A" w:rsidR="008C6BB4" w:rsidRPr="006F5332" w:rsidRDefault="008C6BB4" w:rsidP="00F76A16">
      <w:pPr>
        <w:jc w:val="center"/>
        <w:rPr>
          <w:rFonts w:cs="Times New Roman"/>
          <w:b/>
          <w:sz w:val="24"/>
          <w:szCs w:val="24"/>
        </w:rPr>
      </w:pPr>
    </w:p>
    <w:p w14:paraId="1BC5AA35" w14:textId="35590118" w:rsidR="008C6BB4" w:rsidRPr="006F5332" w:rsidRDefault="008C6BB4" w:rsidP="008C6BB4">
      <w:pPr>
        <w:rPr>
          <w:rFonts w:cs="Times New Roman"/>
          <w:sz w:val="24"/>
          <w:szCs w:val="24"/>
        </w:rPr>
      </w:pPr>
      <w:r w:rsidRPr="006F5332">
        <w:rPr>
          <w:rFonts w:cs="Times New Roman"/>
          <w:sz w:val="24"/>
          <w:szCs w:val="24"/>
        </w:rPr>
        <w:t>I lov nr. 2399 af 14. december 2021 om ændring af lov om luftfart (Præcisering af rammerne for indskrænkninger i adgangen til luftfart og for tildeling af tilladelse til at udføre ruteflyvning, hjemmel til krav om sikkerhedsgodkendelser m.v.) foretages følgende ændring</w:t>
      </w:r>
      <w:r w:rsidR="002F4113">
        <w:rPr>
          <w:rFonts w:cs="Times New Roman"/>
          <w:sz w:val="24"/>
          <w:szCs w:val="24"/>
        </w:rPr>
        <w:t>er</w:t>
      </w:r>
      <w:r w:rsidRPr="006F5332">
        <w:rPr>
          <w:rFonts w:cs="Times New Roman"/>
          <w:sz w:val="24"/>
          <w:szCs w:val="24"/>
        </w:rPr>
        <w:t xml:space="preserve">: </w:t>
      </w:r>
    </w:p>
    <w:p w14:paraId="31EA4FEA" w14:textId="0508A378" w:rsidR="008C6BB4" w:rsidRPr="006F5332" w:rsidRDefault="008C6BB4" w:rsidP="008C6BB4">
      <w:pPr>
        <w:rPr>
          <w:rFonts w:cs="Times New Roman"/>
          <w:sz w:val="24"/>
          <w:szCs w:val="24"/>
        </w:rPr>
      </w:pPr>
    </w:p>
    <w:p w14:paraId="72A2C302" w14:textId="54FE6333" w:rsidR="008C6BB4" w:rsidRPr="006F5332" w:rsidRDefault="00D94C0C" w:rsidP="00D94C0C">
      <w:pPr>
        <w:rPr>
          <w:rFonts w:cs="Times New Roman"/>
          <w:sz w:val="24"/>
          <w:szCs w:val="24"/>
        </w:rPr>
      </w:pPr>
      <w:r w:rsidRPr="006F5332">
        <w:rPr>
          <w:rFonts w:cs="Times New Roman"/>
          <w:b/>
          <w:sz w:val="24"/>
          <w:szCs w:val="24"/>
        </w:rPr>
        <w:t>1.</w:t>
      </w:r>
      <w:r w:rsidRPr="006F5332">
        <w:rPr>
          <w:rFonts w:cs="Times New Roman"/>
          <w:i/>
          <w:sz w:val="24"/>
          <w:szCs w:val="24"/>
        </w:rPr>
        <w:t xml:space="preserve"> </w:t>
      </w:r>
      <w:r w:rsidR="008C6BB4" w:rsidRPr="006F5332">
        <w:rPr>
          <w:rFonts w:cs="Times New Roman"/>
          <w:i/>
          <w:sz w:val="24"/>
          <w:szCs w:val="24"/>
        </w:rPr>
        <w:t xml:space="preserve">§ 1, nr. 9, </w:t>
      </w:r>
      <w:r w:rsidR="008C6BB4" w:rsidRPr="006F5332">
        <w:rPr>
          <w:rFonts w:cs="Times New Roman"/>
          <w:sz w:val="24"/>
          <w:szCs w:val="24"/>
        </w:rPr>
        <w:t xml:space="preserve">ophæves. </w:t>
      </w:r>
    </w:p>
    <w:p w14:paraId="02E5F14B" w14:textId="3E307FDB" w:rsidR="00D94C0C" w:rsidRPr="006F5332" w:rsidRDefault="00D94C0C" w:rsidP="00D94C0C"/>
    <w:p w14:paraId="65A5D6B6" w14:textId="41238B6D" w:rsidR="00D94C0C" w:rsidRPr="006F5332" w:rsidRDefault="00D94C0C" w:rsidP="00D94C0C">
      <w:pPr>
        <w:rPr>
          <w:sz w:val="24"/>
          <w:szCs w:val="24"/>
        </w:rPr>
      </w:pPr>
      <w:r w:rsidRPr="006F5332">
        <w:rPr>
          <w:b/>
          <w:sz w:val="24"/>
          <w:szCs w:val="24"/>
        </w:rPr>
        <w:t xml:space="preserve">2. </w:t>
      </w:r>
      <w:r w:rsidRPr="006F5332">
        <w:rPr>
          <w:i/>
          <w:sz w:val="24"/>
          <w:szCs w:val="24"/>
        </w:rPr>
        <w:t xml:space="preserve">§ 4, stk. 4, </w:t>
      </w:r>
      <w:r w:rsidRPr="006F5332">
        <w:rPr>
          <w:sz w:val="24"/>
          <w:szCs w:val="24"/>
        </w:rPr>
        <w:t xml:space="preserve">ophæves. </w:t>
      </w:r>
    </w:p>
    <w:p w14:paraId="24D95F3D" w14:textId="77777777" w:rsidR="00727E10" w:rsidRPr="006F5332" w:rsidRDefault="00727E10" w:rsidP="00522FA6">
      <w:pPr>
        <w:ind w:firstLine="284"/>
      </w:pPr>
    </w:p>
    <w:bookmarkEnd w:id="32"/>
    <w:p w14:paraId="68426EF0" w14:textId="1B4F25B1" w:rsidR="00727E10" w:rsidRPr="006F5332" w:rsidRDefault="00E204D2" w:rsidP="008C6BB4">
      <w:pPr>
        <w:ind w:firstLine="284"/>
        <w:jc w:val="center"/>
        <w:rPr>
          <w:rFonts w:eastAsia="Calibri" w:cs="Times New Roman"/>
          <w:b/>
          <w:sz w:val="24"/>
          <w:szCs w:val="24"/>
        </w:rPr>
      </w:pPr>
      <w:r w:rsidRPr="006F5332">
        <w:rPr>
          <w:rFonts w:eastAsia="Calibri" w:cs="Times New Roman"/>
          <w:b/>
          <w:sz w:val="24"/>
          <w:szCs w:val="24"/>
        </w:rPr>
        <w:t xml:space="preserve">§ </w:t>
      </w:r>
      <w:r w:rsidR="008C6BB4" w:rsidRPr="006F5332">
        <w:rPr>
          <w:rFonts w:eastAsia="Calibri" w:cs="Times New Roman"/>
          <w:b/>
          <w:sz w:val="24"/>
          <w:szCs w:val="24"/>
        </w:rPr>
        <w:t>3</w:t>
      </w:r>
    </w:p>
    <w:p w14:paraId="35A3D867" w14:textId="4D8920FF" w:rsidR="00727E10" w:rsidRPr="006F5332" w:rsidRDefault="00727E10" w:rsidP="00522FA6">
      <w:pPr>
        <w:ind w:firstLine="284"/>
        <w:rPr>
          <w:rFonts w:eastAsia="Calibri" w:cs="Times New Roman"/>
          <w:b/>
          <w:sz w:val="24"/>
          <w:szCs w:val="24"/>
        </w:rPr>
      </w:pPr>
    </w:p>
    <w:p w14:paraId="47ECC657" w14:textId="2521C716" w:rsidR="00E204D2" w:rsidRPr="006F5332" w:rsidRDefault="00E204D2" w:rsidP="00E204D2">
      <w:pPr>
        <w:rPr>
          <w:rFonts w:eastAsia="Calibri" w:cs="Times New Roman"/>
          <w:sz w:val="24"/>
          <w:szCs w:val="24"/>
        </w:rPr>
      </w:pPr>
      <w:r w:rsidRPr="006F5332">
        <w:rPr>
          <w:rFonts w:eastAsia="Calibri" w:cs="Times New Roman"/>
          <w:sz w:val="24"/>
          <w:szCs w:val="24"/>
        </w:rPr>
        <w:t xml:space="preserve">Lov nr. 381 af 10. juni 1987 om forlængelse af Danmarks deltagelse i det skandinaviske luftfartssamarbejde ophæves. </w:t>
      </w:r>
    </w:p>
    <w:p w14:paraId="20C3A923" w14:textId="27AA113A" w:rsidR="00E204D2" w:rsidRPr="006F5332" w:rsidRDefault="00E204D2" w:rsidP="008C6BB4">
      <w:pPr>
        <w:rPr>
          <w:rFonts w:eastAsia="Calibri" w:cs="Times New Roman"/>
          <w:sz w:val="24"/>
          <w:szCs w:val="24"/>
        </w:rPr>
      </w:pPr>
    </w:p>
    <w:p w14:paraId="5E6FE73F" w14:textId="5D5376EF" w:rsidR="006108C2" w:rsidRPr="006F5332" w:rsidRDefault="006108C2" w:rsidP="00522FA6">
      <w:pPr>
        <w:ind w:firstLine="284"/>
        <w:jc w:val="center"/>
        <w:rPr>
          <w:rFonts w:eastAsia="Calibri" w:cs="Times New Roman"/>
          <w:b/>
          <w:sz w:val="24"/>
          <w:szCs w:val="24"/>
        </w:rPr>
      </w:pPr>
      <w:r w:rsidRPr="006F5332">
        <w:rPr>
          <w:rFonts w:eastAsia="Calibri" w:cs="Times New Roman"/>
          <w:b/>
          <w:sz w:val="24"/>
          <w:szCs w:val="24"/>
        </w:rPr>
        <w:t xml:space="preserve">§ </w:t>
      </w:r>
      <w:r w:rsidR="008C6BB4" w:rsidRPr="006F5332">
        <w:rPr>
          <w:rFonts w:eastAsia="Calibri" w:cs="Times New Roman"/>
          <w:b/>
          <w:sz w:val="24"/>
          <w:szCs w:val="24"/>
        </w:rPr>
        <w:t>4</w:t>
      </w:r>
    </w:p>
    <w:p w14:paraId="06073D72" w14:textId="77777777" w:rsidR="006108C2" w:rsidRPr="006F5332" w:rsidRDefault="006108C2" w:rsidP="00522FA6">
      <w:pPr>
        <w:ind w:firstLine="284"/>
        <w:rPr>
          <w:rFonts w:eastAsia="Calibri" w:cs="Times New Roman"/>
          <w:b/>
          <w:sz w:val="24"/>
          <w:szCs w:val="24"/>
        </w:rPr>
      </w:pPr>
    </w:p>
    <w:p w14:paraId="62D620E1" w14:textId="79495346" w:rsidR="007A31A0" w:rsidRPr="006F5332" w:rsidRDefault="006108C2" w:rsidP="007A31A0">
      <w:pPr>
        <w:ind w:firstLine="284"/>
        <w:rPr>
          <w:rFonts w:eastAsia="Calibri" w:cs="Times New Roman"/>
          <w:sz w:val="24"/>
          <w:szCs w:val="24"/>
        </w:rPr>
      </w:pPr>
      <w:r w:rsidRPr="006F5332">
        <w:rPr>
          <w:rFonts w:eastAsia="Calibri" w:cs="Times New Roman"/>
          <w:i/>
          <w:sz w:val="24"/>
          <w:szCs w:val="24"/>
        </w:rPr>
        <w:t xml:space="preserve">Stk. 1. </w:t>
      </w:r>
      <w:r w:rsidRPr="006F5332">
        <w:rPr>
          <w:rFonts w:eastAsia="Calibri" w:cs="Times New Roman"/>
          <w:sz w:val="24"/>
          <w:szCs w:val="24"/>
        </w:rPr>
        <w:t>Loven træder i kraft den</w:t>
      </w:r>
      <w:r w:rsidR="004847AA" w:rsidRPr="006F5332">
        <w:rPr>
          <w:rFonts w:eastAsia="Calibri" w:cs="Times New Roman"/>
          <w:sz w:val="24"/>
          <w:szCs w:val="24"/>
        </w:rPr>
        <w:t xml:space="preserve"> 1. januar 2025.</w:t>
      </w:r>
    </w:p>
    <w:p w14:paraId="21CBA8A2" w14:textId="06A54AC2" w:rsidR="006108C2" w:rsidRPr="006F5332" w:rsidRDefault="006108C2" w:rsidP="00301D78">
      <w:pPr>
        <w:ind w:firstLine="284"/>
        <w:rPr>
          <w:rFonts w:eastAsia="Calibri" w:cs="Times New Roman"/>
          <w:sz w:val="24"/>
          <w:szCs w:val="24"/>
        </w:rPr>
      </w:pPr>
      <w:r w:rsidRPr="006F5332">
        <w:rPr>
          <w:rFonts w:eastAsia="Calibri" w:cs="Times New Roman"/>
          <w:i/>
          <w:sz w:val="24"/>
          <w:szCs w:val="24"/>
        </w:rPr>
        <w:t xml:space="preserve">Stk. </w:t>
      </w:r>
      <w:r w:rsidR="002F614C" w:rsidRPr="006F5332">
        <w:rPr>
          <w:rFonts w:eastAsia="Calibri" w:cs="Times New Roman"/>
          <w:i/>
          <w:sz w:val="24"/>
          <w:szCs w:val="24"/>
        </w:rPr>
        <w:t>2</w:t>
      </w:r>
      <w:r w:rsidRPr="006F5332">
        <w:rPr>
          <w:rFonts w:eastAsia="Calibri" w:cs="Times New Roman"/>
          <w:i/>
          <w:sz w:val="24"/>
          <w:szCs w:val="24"/>
        </w:rPr>
        <w:t>.</w:t>
      </w:r>
      <w:r w:rsidRPr="006F5332">
        <w:rPr>
          <w:rFonts w:eastAsia="Calibri" w:cs="Times New Roman"/>
          <w:sz w:val="24"/>
          <w:szCs w:val="24"/>
        </w:rPr>
        <w:t xml:space="preserve"> Loven finder ikke anvendelse på ansøgninger </w:t>
      </w:r>
      <w:r w:rsidR="00BC19D8" w:rsidRPr="006F5332">
        <w:rPr>
          <w:rFonts w:eastAsia="Calibri" w:cs="Times New Roman"/>
          <w:sz w:val="24"/>
          <w:szCs w:val="24"/>
        </w:rPr>
        <w:t xml:space="preserve">om </w:t>
      </w:r>
      <w:r w:rsidR="00BC19D8" w:rsidRPr="006F5332">
        <w:rPr>
          <w:rFonts w:cs="Times New Roman"/>
          <w:sz w:val="24"/>
          <w:szCs w:val="24"/>
        </w:rPr>
        <w:t xml:space="preserve">EU- eller EØS-statsborgeres eller EU- eller EØS-selskabers m.v. (juridiske personer) registrering af luftfartøjer i </w:t>
      </w:r>
      <w:r w:rsidR="00784ACF" w:rsidRPr="006F5332">
        <w:rPr>
          <w:rFonts w:cs="Times New Roman"/>
          <w:sz w:val="24"/>
          <w:szCs w:val="24"/>
        </w:rPr>
        <w:t>Nationalitetsregistret</w:t>
      </w:r>
      <w:r w:rsidR="00BC19D8" w:rsidRPr="006F5332">
        <w:rPr>
          <w:rFonts w:cs="Times New Roman"/>
          <w:sz w:val="24"/>
          <w:szCs w:val="24"/>
        </w:rPr>
        <w:t xml:space="preserve"> </w:t>
      </w:r>
      <w:r w:rsidRPr="006F5332">
        <w:rPr>
          <w:rFonts w:eastAsia="Calibri" w:cs="Times New Roman"/>
          <w:sz w:val="24"/>
          <w:szCs w:val="24"/>
        </w:rPr>
        <w:t>indgivet før lovens ikrafttræden. For sådanne ansøgninger</w:t>
      </w:r>
      <w:r w:rsidR="0059704D" w:rsidRPr="006F5332">
        <w:rPr>
          <w:rFonts w:eastAsia="Calibri" w:cs="Times New Roman"/>
          <w:sz w:val="24"/>
          <w:szCs w:val="24"/>
        </w:rPr>
        <w:t xml:space="preserve"> </w:t>
      </w:r>
      <w:r w:rsidRPr="006F5332">
        <w:rPr>
          <w:rFonts w:eastAsia="Calibri" w:cs="Times New Roman"/>
          <w:sz w:val="24"/>
          <w:szCs w:val="24"/>
        </w:rPr>
        <w:t>finder de hidtil gældende regler anvendelse.</w:t>
      </w:r>
    </w:p>
    <w:p w14:paraId="3555B17A" w14:textId="5ACC71D0" w:rsidR="002B17EE" w:rsidRPr="006F5332" w:rsidRDefault="002B17EE" w:rsidP="00301D78">
      <w:pPr>
        <w:ind w:firstLine="284"/>
        <w:rPr>
          <w:rFonts w:eastAsia="Calibri" w:cs="Times New Roman"/>
          <w:sz w:val="24"/>
          <w:szCs w:val="24"/>
        </w:rPr>
      </w:pPr>
      <w:r w:rsidRPr="006F5332">
        <w:rPr>
          <w:rFonts w:eastAsia="Calibri" w:cs="Times New Roman"/>
          <w:i/>
          <w:sz w:val="24"/>
          <w:szCs w:val="24"/>
        </w:rPr>
        <w:t xml:space="preserve">Stk. </w:t>
      </w:r>
      <w:r w:rsidR="002F614C" w:rsidRPr="006F5332">
        <w:rPr>
          <w:rFonts w:eastAsia="Calibri" w:cs="Times New Roman"/>
          <w:i/>
          <w:sz w:val="24"/>
          <w:szCs w:val="24"/>
        </w:rPr>
        <w:t>3</w:t>
      </w:r>
      <w:r w:rsidRPr="006F5332">
        <w:rPr>
          <w:rFonts w:eastAsia="Calibri" w:cs="Times New Roman"/>
          <w:i/>
          <w:sz w:val="24"/>
          <w:szCs w:val="24"/>
        </w:rPr>
        <w:t xml:space="preserve">. </w:t>
      </w:r>
      <w:r w:rsidRPr="006F5332">
        <w:rPr>
          <w:rFonts w:eastAsia="Calibri" w:cs="Times New Roman"/>
          <w:sz w:val="24"/>
          <w:szCs w:val="24"/>
        </w:rPr>
        <w:t>Luftfartsloven, som den er gældende for Grønland, jf. lovbekendtgørelse nr. 76 af 24. januar 2024, og regler fastsat i medfør heraf, forbliver i kraft, indtil loven ophæves eller afløses af regler fastsat i medfør af luftfartslovens § 158, stk. 1, 1. pkt</w:t>
      </w:r>
      <w:r w:rsidR="00C93F3B" w:rsidRPr="006F5332">
        <w:rPr>
          <w:rFonts w:eastAsia="Calibri" w:cs="Times New Roman"/>
          <w:sz w:val="24"/>
          <w:szCs w:val="24"/>
        </w:rPr>
        <w:t xml:space="preserve">., som affattet ved dennes lovs § 1, nr. </w:t>
      </w:r>
      <w:r w:rsidR="007E5768" w:rsidRPr="006F5332">
        <w:rPr>
          <w:rFonts w:eastAsia="Calibri" w:cs="Times New Roman"/>
          <w:sz w:val="24"/>
          <w:szCs w:val="24"/>
        </w:rPr>
        <w:t>2</w:t>
      </w:r>
      <w:ins w:id="48" w:author="Forfatter">
        <w:r w:rsidR="00755665">
          <w:rPr>
            <w:rFonts w:eastAsia="Calibri" w:cs="Times New Roman"/>
            <w:sz w:val="24"/>
            <w:szCs w:val="24"/>
          </w:rPr>
          <w:t>7</w:t>
        </w:r>
      </w:ins>
      <w:del w:id="49" w:author="Forfatter">
        <w:r w:rsidR="009A2C07" w:rsidDel="00755665">
          <w:rPr>
            <w:rFonts w:eastAsia="Calibri" w:cs="Times New Roman"/>
            <w:sz w:val="24"/>
            <w:szCs w:val="24"/>
          </w:rPr>
          <w:delText>2</w:delText>
        </w:r>
      </w:del>
      <w:r w:rsidR="00C93F3B" w:rsidRPr="006F5332">
        <w:rPr>
          <w:rFonts w:eastAsia="Calibri" w:cs="Times New Roman"/>
          <w:sz w:val="24"/>
          <w:szCs w:val="24"/>
        </w:rPr>
        <w:t xml:space="preserve">. </w:t>
      </w:r>
    </w:p>
    <w:p w14:paraId="1D111570" w14:textId="77777777" w:rsidR="006108C2" w:rsidRPr="006F5332" w:rsidRDefault="006108C2" w:rsidP="00522FA6">
      <w:pPr>
        <w:ind w:firstLine="284"/>
        <w:rPr>
          <w:rFonts w:eastAsia="Calibri" w:cs="Times New Roman"/>
          <w:sz w:val="24"/>
          <w:szCs w:val="24"/>
        </w:rPr>
      </w:pPr>
    </w:p>
    <w:p w14:paraId="33702136" w14:textId="26C39041" w:rsidR="006108C2" w:rsidRPr="006F5332" w:rsidRDefault="006108C2" w:rsidP="00522FA6">
      <w:pPr>
        <w:ind w:firstLine="284"/>
        <w:jc w:val="center"/>
        <w:rPr>
          <w:rFonts w:eastAsia="Calibri" w:cs="Times New Roman"/>
          <w:b/>
          <w:sz w:val="24"/>
          <w:szCs w:val="24"/>
        </w:rPr>
      </w:pPr>
      <w:r w:rsidRPr="006F5332">
        <w:rPr>
          <w:rFonts w:eastAsia="Calibri" w:cs="Times New Roman"/>
          <w:b/>
          <w:sz w:val="24"/>
          <w:szCs w:val="24"/>
        </w:rPr>
        <w:t xml:space="preserve">§ </w:t>
      </w:r>
      <w:r w:rsidR="008C6BB4" w:rsidRPr="006F5332">
        <w:rPr>
          <w:rFonts w:eastAsia="Calibri" w:cs="Times New Roman"/>
          <w:b/>
          <w:sz w:val="24"/>
          <w:szCs w:val="24"/>
        </w:rPr>
        <w:t>5</w:t>
      </w:r>
    </w:p>
    <w:p w14:paraId="6FB6DEF2" w14:textId="77777777" w:rsidR="006108C2" w:rsidRPr="006F5332" w:rsidRDefault="006108C2" w:rsidP="00522FA6">
      <w:pPr>
        <w:ind w:firstLine="284"/>
        <w:rPr>
          <w:rFonts w:eastAsia="Calibri" w:cs="Times New Roman"/>
          <w:sz w:val="24"/>
          <w:szCs w:val="24"/>
        </w:rPr>
      </w:pPr>
    </w:p>
    <w:p w14:paraId="5593CAF2" w14:textId="77777777" w:rsidR="006108C2" w:rsidRPr="006F5332" w:rsidRDefault="006108C2" w:rsidP="00301D78">
      <w:pPr>
        <w:ind w:firstLine="284"/>
        <w:rPr>
          <w:rFonts w:eastAsia="Calibri" w:cs="Times New Roman"/>
          <w:sz w:val="24"/>
          <w:szCs w:val="24"/>
        </w:rPr>
      </w:pPr>
      <w:r w:rsidRPr="006F5332">
        <w:rPr>
          <w:rFonts w:eastAsia="Calibri" w:cs="Times New Roman"/>
          <w:i/>
          <w:sz w:val="24"/>
          <w:szCs w:val="24"/>
        </w:rPr>
        <w:t xml:space="preserve">Stk. 1. </w:t>
      </w:r>
      <w:r w:rsidRPr="006F5332">
        <w:rPr>
          <w:rFonts w:eastAsia="Calibri" w:cs="Times New Roman"/>
          <w:sz w:val="24"/>
          <w:szCs w:val="24"/>
        </w:rPr>
        <w:t>Loven gælder ikke for Færøerne og Grønland.</w:t>
      </w:r>
    </w:p>
    <w:p w14:paraId="21DD8872" w14:textId="4D589CCB" w:rsidR="006108C2" w:rsidRPr="006F5332" w:rsidRDefault="006108C2" w:rsidP="00301D78">
      <w:pPr>
        <w:ind w:firstLine="284"/>
        <w:rPr>
          <w:rFonts w:eastAsia="Calibri" w:cs="Times New Roman"/>
          <w:sz w:val="24"/>
          <w:szCs w:val="24"/>
        </w:rPr>
      </w:pPr>
      <w:r w:rsidRPr="006F5332">
        <w:rPr>
          <w:rFonts w:eastAsia="Calibri" w:cs="Times New Roman"/>
          <w:i/>
          <w:sz w:val="24"/>
          <w:szCs w:val="24"/>
        </w:rPr>
        <w:t>Stk. 2.</w:t>
      </w:r>
      <w:r w:rsidRPr="006F5332">
        <w:rPr>
          <w:rFonts w:eastAsia="Calibri" w:cs="Times New Roman"/>
          <w:sz w:val="24"/>
          <w:szCs w:val="24"/>
        </w:rPr>
        <w:t xml:space="preserve"> Loven kan ved kongelig anordning helt eller delvis sættes i kraft for Færøerne og Grønland med de ændringer, som henholdsvis de færøske og de grønlandske forhold tilsiger.</w:t>
      </w:r>
      <w:r w:rsidR="004C61DF" w:rsidRPr="006F5332">
        <w:rPr>
          <w:rFonts w:eastAsia="Calibri" w:cs="Times New Roman"/>
          <w:sz w:val="24"/>
          <w:szCs w:val="24"/>
        </w:rPr>
        <w:t xml:space="preserve"> </w:t>
      </w:r>
    </w:p>
    <w:p w14:paraId="6B887A6A" w14:textId="77777777" w:rsidR="00A14C90" w:rsidRPr="006F5332" w:rsidRDefault="006108C2">
      <w:pPr>
        <w:spacing w:after="200" w:line="276" w:lineRule="auto"/>
        <w:jc w:val="left"/>
        <w:rPr>
          <w:rFonts w:eastAsia="Calibri" w:cs="Times New Roman"/>
          <w:szCs w:val="24"/>
        </w:rPr>
      </w:pPr>
      <w:r w:rsidRPr="006F5332">
        <w:rPr>
          <w:rFonts w:eastAsia="Calibri" w:cs="Times New Roman"/>
          <w:szCs w:val="24"/>
        </w:rPr>
        <w:br w:type="page"/>
      </w:r>
    </w:p>
    <w:bookmarkEnd w:id="1" w:displacedByCustomXml="next"/>
    <w:sdt>
      <w:sdtPr>
        <w:rPr>
          <w:rFonts w:ascii="Times New Roman" w:eastAsiaTheme="minorHAnsi" w:hAnsi="Times New Roman" w:cstheme="minorBidi"/>
          <w:color w:val="auto"/>
          <w:sz w:val="26"/>
          <w:szCs w:val="22"/>
        </w:rPr>
        <w:id w:val="-974826117"/>
        <w:docPartObj>
          <w:docPartGallery w:val="Table of Contents"/>
          <w:docPartUnique/>
        </w:docPartObj>
      </w:sdtPr>
      <w:sdtEndPr>
        <w:rPr>
          <w:b/>
          <w:bCs/>
        </w:rPr>
      </w:sdtEndPr>
      <w:sdtContent>
        <w:p w14:paraId="6DCD1490" w14:textId="3E1FBF1B" w:rsidR="00A14C90" w:rsidRPr="006F5332" w:rsidRDefault="00A14C90">
          <w:pPr>
            <w:pStyle w:val="Overskrift"/>
            <w:rPr>
              <w:rFonts w:ascii="Times New Roman" w:hAnsi="Times New Roman" w:cs="Times New Roman"/>
              <w:color w:val="auto"/>
              <w:sz w:val="24"/>
              <w:szCs w:val="24"/>
            </w:rPr>
          </w:pPr>
          <w:r w:rsidRPr="006F5332">
            <w:rPr>
              <w:rFonts w:ascii="Times New Roman" w:hAnsi="Times New Roman" w:cs="Times New Roman"/>
              <w:color w:val="auto"/>
              <w:sz w:val="24"/>
              <w:szCs w:val="24"/>
            </w:rPr>
            <w:t>Indhold</w:t>
          </w:r>
        </w:p>
        <w:bookmarkStart w:id="50" w:name="_Hlk162439887"/>
        <w:p w14:paraId="738FE504" w14:textId="7ACE813F" w:rsidR="006A2676" w:rsidRDefault="00A14C90">
          <w:pPr>
            <w:pStyle w:val="Indholdsfortegnelse1"/>
            <w:rPr>
              <w:rFonts w:asciiTheme="minorHAnsi" w:eastAsiaTheme="minorEastAsia" w:hAnsiTheme="minorHAnsi"/>
              <w:noProof/>
              <w:sz w:val="22"/>
              <w:lang w:eastAsia="da-DK"/>
            </w:rPr>
          </w:pPr>
          <w:r w:rsidRPr="006F5332">
            <w:rPr>
              <w:rFonts w:cs="Times New Roman"/>
              <w:sz w:val="24"/>
              <w:szCs w:val="24"/>
            </w:rPr>
            <w:fldChar w:fldCharType="begin"/>
          </w:r>
          <w:r w:rsidRPr="006F5332">
            <w:rPr>
              <w:rFonts w:cs="Times New Roman"/>
              <w:sz w:val="24"/>
              <w:szCs w:val="24"/>
            </w:rPr>
            <w:instrText xml:space="preserve"> TOC \o "1-3" \h \z \u </w:instrText>
          </w:r>
          <w:r w:rsidRPr="006F5332">
            <w:rPr>
              <w:rFonts w:cs="Times New Roman"/>
              <w:sz w:val="24"/>
              <w:szCs w:val="24"/>
            </w:rPr>
            <w:fldChar w:fldCharType="separate"/>
          </w:r>
          <w:hyperlink w:anchor="_Toc176172918" w:history="1">
            <w:r w:rsidR="006A2676" w:rsidRPr="00C217A8">
              <w:rPr>
                <w:rStyle w:val="Hyperlink"/>
                <w:rFonts w:cs="Times New Roman"/>
                <w:iCs/>
                <w:noProof/>
              </w:rPr>
              <w:t>1. Indledning</w:t>
            </w:r>
            <w:r w:rsidR="006A2676">
              <w:rPr>
                <w:noProof/>
                <w:webHidden/>
              </w:rPr>
              <w:tab/>
            </w:r>
            <w:r w:rsidR="006A2676">
              <w:rPr>
                <w:noProof/>
                <w:webHidden/>
              </w:rPr>
              <w:fldChar w:fldCharType="begin"/>
            </w:r>
            <w:r w:rsidR="006A2676">
              <w:rPr>
                <w:noProof/>
                <w:webHidden/>
              </w:rPr>
              <w:instrText xml:space="preserve"> PAGEREF _Toc176172918 \h </w:instrText>
            </w:r>
            <w:r w:rsidR="006A2676">
              <w:rPr>
                <w:noProof/>
                <w:webHidden/>
              </w:rPr>
            </w:r>
            <w:r w:rsidR="006A2676">
              <w:rPr>
                <w:noProof/>
                <w:webHidden/>
              </w:rPr>
              <w:fldChar w:fldCharType="separate"/>
            </w:r>
            <w:r w:rsidR="006A2676">
              <w:rPr>
                <w:noProof/>
                <w:webHidden/>
              </w:rPr>
              <w:t>8</w:t>
            </w:r>
            <w:r w:rsidR="006A2676">
              <w:rPr>
                <w:noProof/>
                <w:webHidden/>
              </w:rPr>
              <w:fldChar w:fldCharType="end"/>
            </w:r>
          </w:hyperlink>
        </w:p>
        <w:p w14:paraId="7251CD20" w14:textId="11F271C5" w:rsidR="006A2676" w:rsidRDefault="006A2676">
          <w:pPr>
            <w:pStyle w:val="Indholdsfortegnelse1"/>
            <w:rPr>
              <w:rFonts w:asciiTheme="minorHAnsi" w:eastAsiaTheme="minorEastAsia" w:hAnsiTheme="minorHAnsi"/>
              <w:noProof/>
              <w:sz w:val="22"/>
              <w:lang w:eastAsia="da-DK"/>
            </w:rPr>
          </w:pPr>
          <w:hyperlink w:anchor="_Toc176172919" w:history="1">
            <w:r w:rsidRPr="00C217A8">
              <w:rPr>
                <w:rStyle w:val="Hyperlink"/>
                <w:rFonts w:cs="Times New Roman"/>
                <w:iCs/>
                <w:noProof/>
              </w:rPr>
              <w:t>1.1. Baggrund</w:t>
            </w:r>
            <w:r>
              <w:rPr>
                <w:noProof/>
                <w:webHidden/>
              </w:rPr>
              <w:tab/>
            </w:r>
            <w:r>
              <w:rPr>
                <w:noProof/>
                <w:webHidden/>
              </w:rPr>
              <w:fldChar w:fldCharType="begin"/>
            </w:r>
            <w:r>
              <w:rPr>
                <w:noProof/>
                <w:webHidden/>
              </w:rPr>
              <w:instrText xml:space="preserve"> PAGEREF _Toc176172919 \h </w:instrText>
            </w:r>
            <w:r>
              <w:rPr>
                <w:noProof/>
                <w:webHidden/>
              </w:rPr>
            </w:r>
            <w:r>
              <w:rPr>
                <w:noProof/>
                <w:webHidden/>
              </w:rPr>
              <w:fldChar w:fldCharType="separate"/>
            </w:r>
            <w:r>
              <w:rPr>
                <w:noProof/>
                <w:webHidden/>
              </w:rPr>
              <w:t>9</w:t>
            </w:r>
            <w:r>
              <w:rPr>
                <w:noProof/>
                <w:webHidden/>
              </w:rPr>
              <w:fldChar w:fldCharType="end"/>
            </w:r>
          </w:hyperlink>
        </w:p>
        <w:p w14:paraId="47373C6F" w14:textId="28C4E235" w:rsidR="006A2676" w:rsidRDefault="006A2676">
          <w:pPr>
            <w:pStyle w:val="Indholdsfortegnelse1"/>
            <w:rPr>
              <w:rFonts w:asciiTheme="minorHAnsi" w:eastAsiaTheme="minorEastAsia" w:hAnsiTheme="minorHAnsi"/>
              <w:noProof/>
              <w:sz w:val="22"/>
              <w:lang w:eastAsia="da-DK"/>
            </w:rPr>
          </w:pPr>
          <w:hyperlink w:anchor="_Toc176172920" w:history="1">
            <w:r w:rsidRPr="00C217A8">
              <w:rPr>
                <w:rStyle w:val="Hyperlink"/>
                <w:rFonts w:cs="Times New Roman"/>
                <w:iCs/>
                <w:noProof/>
              </w:rPr>
              <w:t>2. Lovforslagets hovedpunkter</w:t>
            </w:r>
            <w:r>
              <w:rPr>
                <w:noProof/>
                <w:webHidden/>
              </w:rPr>
              <w:tab/>
            </w:r>
            <w:r>
              <w:rPr>
                <w:noProof/>
                <w:webHidden/>
              </w:rPr>
              <w:fldChar w:fldCharType="begin"/>
            </w:r>
            <w:r>
              <w:rPr>
                <w:noProof/>
                <w:webHidden/>
              </w:rPr>
              <w:instrText xml:space="preserve"> PAGEREF _Toc176172920 \h </w:instrText>
            </w:r>
            <w:r>
              <w:rPr>
                <w:noProof/>
                <w:webHidden/>
              </w:rPr>
            </w:r>
            <w:r>
              <w:rPr>
                <w:noProof/>
                <w:webHidden/>
              </w:rPr>
              <w:fldChar w:fldCharType="separate"/>
            </w:r>
            <w:r>
              <w:rPr>
                <w:noProof/>
                <w:webHidden/>
              </w:rPr>
              <w:t>11</w:t>
            </w:r>
            <w:r>
              <w:rPr>
                <w:noProof/>
                <w:webHidden/>
              </w:rPr>
              <w:fldChar w:fldCharType="end"/>
            </w:r>
          </w:hyperlink>
        </w:p>
        <w:p w14:paraId="2D165940" w14:textId="7478DD36" w:rsidR="006A2676" w:rsidRDefault="006A2676">
          <w:pPr>
            <w:pStyle w:val="Indholdsfortegnelse2"/>
            <w:rPr>
              <w:rFonts w:asciiTheme="minorHAnsi" w:eastAsiaTheme="minorEastAsia" w:hAnsiTheme="minorHAnsi"/>
              <w:noProof/>
              <w:sz w:val="22"/>
              <w:lang w:eastAsia="da-DK"/>
            </w:rPr>
          </w:pPr>
          <w:hyperlink w:anchor="_Toc176172921" w:history="1">
            <w:r w:rsidRPr="00C217A8">
              <w:rPr>
                <w:rStyle w:val="Hyperlink"/>
                <w:rFonts w:cs="Times New Roman"/>
                <w:b/>
                <w:bCs/>
                <w:noProof/>
              </w:rPr>
              <w:t>2.1. Safety-afgiften</w:t>
            </w:r>
            <w:r>
              <w:rPr>
                <w:noProof/>
                <w:webHidden/>
              </w:rPr>
              <w:tab/>
            </w:r>
            <w:r>
              <w:rPr>
                <w:noProof/>
                <w:webHidden/>
              </w:rPr>
              <w:fldChar w:fldCharType="begin"/>
            </w:r>
            <w:r>
              <w:rPr>
                <w:noProof/>
                <w:webHidden/>
              </w:rPr>
              <w:instrText xml:space="preserve"> PAGEREF _Toc176172921 \h </w:instrText>
            </w:r>
            <w:r>
              <w:rPr>
                <w:noProof/>
                <w:webHidden/>
              </w:rPr>
            </w:r>
            <w:r>
              <w:rPr>
                <w:noProof/>
                <w:webHidden/>
              </w:rPr>
              <w:fldChar w:fldCharType="separate"/>
            </w:r>
            <w:r>
              <w:rPr>
                <w:noProof/>
                <w:webHidden/>
              </w:rPr>
              <w:t>11</w:t>
            </w:r>
            <w:r>
              <w:rPr>
                <w:noProof/>
                <w:webHidden/>
              </w:rPr>
              <w:fldChar w:fldCharType="end"/>
            </w:r>
          </w:hyperlink>
        </w:p>
        <w:p w14:paraId="4D6AA771" w14:textId="64BA8A60" w:rsidR="006A2676" w:rsidRDefault="006A2676">
          <w:pPr>
            <w:pStyle w:val="Indholdsfortegnelse2"/>
            <w:rPr>
              <w:rFonts w:asciiTheme="minorHAnsi" w:eastAsiaTheme="minorEastAsia" w:hAnsiTheme="minorHAnsi"/>
              <w:noProof/>
              <w:sz w:val="22"/>
              <w:lang w:eastAsia="da-DK"/>
            </w:rPr>
          </w:pPr>
          <w:hyperlink w:anchor="_Toc176172922" w:history="1">
            <w:r w:rsidRPr="00C217A8">
              <w:rPr>
                <w:rStyle w:val="Hyperlink"/>
                <w:noProof/>
              </w:rPr>
              <w:t>2.1.1. Gældende ret</w:t>
            </w:r>
            <w:r>
              <w:rPr>
                <w:noProof/>
                <w:webHidden/>
              </w:rPr>
              <w:tab/>
            </w:r>
            <w:r>
              <w:rPr>
                <w:noProof/>
                <w:webHidden/>
              </w:rPr>
              <w:fldChar w:fldCharType="begin"/>
            </w:r>
            <w:r>
              <w:rPr>
                <w:noProof/>
                <w:webHidden/>
              </w:rPr>
              <w:instrText xml:space="preserve"> PAGEREF _Toc176172922 \h </w:instrText>
            </w:r>
            <w:r>
              <w:rPr>
                <w:noProof/>
                <w:webHidden/>
              </w:rPr>
            </w:r>
            <w:r>
              <w:rPr>
                <w:noProof/>
                <w:webHidden/>
              </w:rPr>
              <w:fldChar w:fldCharType="separate"/>
            </w:r>
            <w:r>
              <w:rPr>
                <w:noProof/>
                <w:webHidden/>
              </w:rPr>
              <w:t>11</w:t>
            </w:r>
            <w:r>
              <w:rPr>
                <w:noProof/>
                <w:webHidden/>
              </w:rPr>
              <w:fldChar w:fldCharType="end"/>
            </w:r>
          </w:hyperlink>
        </w:p>
        <w:p w14:paraId="0FA686ED" w14:textId="42A8133B" w:rsidR="006A2676" w:rsidRDefault="006A2676">
          <w:pPr>
            <w:pStyle w:val="Indholdsfortegnelse2"/>
            <w:rPr>
              <w:rFonts w:asciiTheme="minorHAnsi" w:eastAsiaTheme="minorEastAsia" w:hAnsiTheme="minorHAnsi"/>
              <w:noProof/>
              <w:sz w:val="22"/>
              <w:lang w:eastAsia="da-DK"/>
            </w:rPr>
          </w:pPr>
          <w:hyperlink w:anchor="_Toc176172923" w:history="1">
            <w:r w:rsidRPr="00C217A8">
              <w:rPr>
                <w:rStyle w:val="Hyperlink"/>
                <w:noProof/>
              </w:rPr>
              <w:t>2.1.2. Transportministeriets overvejelser og den foreslåede ordning</w:t>
            </w:r>
            <w:r>
              <w:rPr>
                <w:noProof/>
                <w:webHidden/>
              </w:rPr>
              <w:tab/>
            </w:r>
            <w:r>
              <w:rPr>
                <w:noProof/>
                <w:webHidden/>
              </w:rPr>
              <w:fldChar w:fldCharType="begin"/>
            </w:r>
            <w:r>
              <w:rPr>
                <w:noProof/>
                <w:webHidden/>
              </w:rPr>
              <w:instrText xml:space="preserve"> PAGEREF _Toc176172923 \h </w:instrText>
            </w:r>
            <w:r>
              <w:rPr>
                <w:noProof/>
                <w:webHidden/>
              </w:rPr>
            </w:r>
            <w:r>
              <w:rPr>
                <w:noProof/>
                <w:webHidden/>
              </w:rPr>
              <w:fldChar w:fldCharType="separate"/>
            </w:r>
            <w:r>
              <w:rPr>
                <w:noProof/>
                <w:webHidden/>
              </w:rPr>
              <w:t>13</w:t>
            </w:r>
            <w:r>
              <w:rPr>
                <w:noProof/>
                <w:webHidden/>
              </w:rPr>
              <w:fldChar w:fldCharType="end"/>
            </w:r>
          </w:hyperlink>
        </w:p>
        <w:p w14:paraId="0292E2A8" w14:textId="3BD7586D" w:rsidR="006A2676" w:rsidRDefault="006A2676">
          <w:pPr>
            <w:pStyle w:val="Indholdsfortegnelse2"/>
            <w:rPr>
              <w:rFonts w:asciiTheme="minorHAnsi" w:eastAsiaTheme="minorEastAsia" w:hAnsiTheme="minorHAnsi"/>
              <w:noProof/>
              <w:sz w:val="22"/>
              <w:lang w:eastAsia="da-DK"/>
            </w:rPr>
          </w:pPr>
          <w:hyperlink w:anchor="_Toc176172924" w:history="1">
            <w:r w:rsidRPr="00C217A8">
              <w:rPr>
                <w:rStyle w:val="Hyperlink"/>
                <w:rFonts w:cs="Times New Roman"/>
                <w:b/>
                <w:bCs/>
                <w:noProof/>
              </w:rPr>
              <w:t>2.2. Regulering af erstatningsansvarsgrænser</w:t>
            </w:r>
            <w:r>
              <w:rPr>
                <w:noProof/>
                <w:webHidden/>
              </w:rPr>
              <w:tab/>
            </w:r>
            <w:r>
              <w:rPr>
                <w:noProof/>
                <w:webHidden/>
              </w:rPr>
              <w:fldChar w:fldCharType="begin"/>
            </w:r>
            <w:r>
              <w:rPr>
                <w:noProof/>
                <w:webHidden/>
              </w:rPr>
              <w:instrText xml:space="preserve"> PAGEREF _Toc176172924 \h </w:instrText>
            </w:r>
            <w:r>
              <w:rPr>
                <w:noProof/>
                <w:webHidden/>
              </w:rPr>
            </w:r>
            <w:r>
              <w:rPr>
                <w:noProof/>
                <w:webHidden/>
              </w:rPr>
              <w:fldChar w:fldCharType="separate"/>
            </w:r>
            <w:r>
              <w:rPr>
                <w:noProof/>
                <w:webHidden/>
              </w:rPr>
              <w:t>15</w:t>
            </w:r>
            <w:r>
              <w:rPr>
                <w:noProof/>
                <w:webHidden/>
              </w:rPr>
              <w:fldChar w:fldCharType="end"/>
            </w:r>
          </w:hyperlink>
        </w:p>
        <w:p w14:paraId="580DEF1E" w14:textId="5993EE1E" w:rsidR="006A2676" w:rsidRDefault="006A2676">
          <w:pPr>
            <w:pStyle w:val="Indholdsfortegnelse2"/>
            <w:rPr>
              <w:rFonts w:asciiTheme="minorHAnsi" w:eastAsiaTheme="minorEastAsia" w:hAnsiTheme="minorHAnsi"/>
              <w:noProof/>
              <w:sz w:val="22"/>
              <w:lang w:eastAsia="da-DK"/>
            </w:rPr>
          </w:pPr>
          <w:hyperlink w:anchor="_Toc176172925" w:history="1">
            <w:r w:rsidRPr="00C217A8">
              <w:rPr>
                <w:rStyle w:val="Hyperlink"/>
                <w:noProof/>
              </w:rPr>
              <w:t>2.2.1. Gældende ret</w:t>
            </w:r>
            <w:r>
              <w:rPr>
                <w:noProof/>
                <w:webHidden/>
              </w:rPr>
              <w:tab/>
            </w:r>
            <w:r>
              <w:rPr>
                <w:noProof/>
                <w:webHidden/>
              </w:rPr>
              <w:fldChar w:fldCharType="begin"/>
            </w:r>
            <w:r>
              <w:rPr>
                <w:noProof/>
                <w:webHidden/>
              </w:rPr>
              <w:instrText xml:space="preserve"> PAGEREF _Toc176172925 \h </w:instrText>
            </w:r>
            <w:r>
              <w:rPr>
                <w:noProof/>
                <w:webHidden/>
              </w:rPr>
            </w:r>
            <w:r>
              <w:rPr>
                <w:noProof/>
                <w:webHidden/>
              </w:rPr>
              <w:fldChar w:fldCharType="separate"/>
            </w:r>
            <w:r>
              <w:rPr>
                <w:noProof/>
                <w:webHidden/>
              </w:rPr>
              <w:t>15</w:t>
            </w:r>
            <w:r>
              <w:rPr>
                <w:noProof/>
                <w:webHidden/>
              </w:rPr>
              <w:fldChar w:fldCharType="end"/>
            </w:r>
          </w:hyperlink>
        </w:p>
        <w:p w14:paraId="299B328F" w14:textId="71157BBB" w:rsidR="006A2676" w:rsidRDefault="006A2676">
          <w:pPr>
            <w:pStyle w:val="Indholdsfortegnelse2"/>
            <w:rPr>
              <w:rFonts w:asciiTheme="minorHAnsi" w:eastAsiaTheme="minorEastAsia" w:hAnsiTheme="minorHAnsi"/>
              <w:noProof/>
              <w:sz w:val="22"/>
              <w:lang w:eastAsia="da-DK"/>
            </w:rPr>
          </w:pPr>
          <w:hyperlink w:anchor="_Toc176172926" w:history="1">
            <w:r w:rsidRPr="00C217A8">
              <w:rPr>
                <w:rStyle w:val="Hyperlink"/>
                <w:noProof/>
              </w:rPr>
              <w:t>2.2.1.1. Montreal-konventionen</w:t>
            </w:r>
            <w:r>
              <w:rPr>
                <w:noProof/>
                <w:webHidden/>
              </w:rPr>
              <w:tab/>
            </w:r>
            <w:r>
              <w:rPr>
                <w:noProof/>
                <w:webHidden/>
              </w:rPr>
              <w:fldChar w:fldCharType="begin"/>
            </w:r>
            <w:r>
              <w:rPr>
                <w:noProof/>
                <w:webHidden/>
              </w:rPr>
              <w:instrText xml:space="preserve"> PAGEREF _Toc176172926 \h </w:instrText>
            </w:r>
            <w:r>
              <w:rPr>
                <w:noProof/>
                <w:webHidden/>
              </w:rPr>
            </w:r>
            <w:r>
              <w:rPr>
                <w:noProof/>
                <w:webHidden/>
              </w:rPr>
              <w:fldChar w:fldCharType="separate"/>
            </w:r>
            <w:r>
              <w:rPr>
                <w:noProof/>
                <w:webHidden/>
              </w:rPr>
              <w:t>15</w:t>
            </w:r>
            <w:r>
              <w:rPr>
                <w:noProof/>
                <w:webHidden/>
              </w:rPr>
              <w:fldChar w:fldCharType="end"/>
            </w:r>
          </w:hyperlink>
        </w:p>
        <w:p w14:paraId="41EF6E91" w14:textId="3380576B" w:rsidR="006A2676" w:rsidRDefault="006A2676">
          <w:pPr>
            <w:pStyle w:val="Indholdsfortegnelse2"/>
            <w:rPr>
              <w:rFonts w:asciiTheme="minorHAnsi" w:eastAsiaTheme="minorEastAsia" w:hAnsiTheme="minorHAnsi"/>
              <w:noProof/>
              <w:sz w:val="22"/>
              <w:lang w:eastAsia="da-DK"/>
            </w:rPr>
          </w:pPr>
          <w:hyperlink w:anchor="_Toc176172927" w:history="1">
            <w:r w:rsidRPr="00C217A8">
              <w:rPr>
                <w:rStyle w:val="Hyperlink"/>
                <w:noProof/>
              </w:rPr>
              <w:t>2.2.1.2. EU-retten</w:t>
            </w:r>
            <w:r>
              <w:rPr>
                <w:noProof/>
                <w:webHidden/>
              </w:rPr>
              <w:tab/>
            </w:r>
            <w:r>
              <w:rPr>
                <w:noProof/>
                <w:webHidden/>
              </w:rPr>
              <w:fldChar w:fldCharType="begin"/>
            </w:r>
            <w:r>
              <w:rPr>
                <w:noProof/>
                <w:webHidden/>
              </w:rPr>
              <w:instrText xml:space="preserve"> PAGEREF _Toc176172927 \h </w:instrText>
            </w:r>
            <w:r>
              <w:rPr>
                <w:noProof/>
                <w:webHidden/>
              </w:rPr>
            </w:r>
            <w:r>
              <w:rPr>
                <w:noProof/>
                <w:webHidden/>
              </w:rPr>
              <w:fldChar w:fldCharType="separate"/>
            </w:r>
            <w:r>
              <w:rPr>
                <w:noProof/>
                <w:webHidden/>
              </w:rPr>
              <w:t>16</w:t>
            </w:r>
            <w:r>
              <w:rPr>
                <w:noProof/>
                <w:webHidden/>
              </w:rPr>
              <w:fldChar w:fldCharType="end"/>
            </w:r>
          </w:hyperlink>
        </w:p>
        <w:p w14:paraId="1971899E" w14:textId="5B5A367F" w:rsidR="006A2676" w:rsidRDefault="006A2676">
          <w:pPr>
            <w:pStyle w:val="Indholdsfortegnelse2"/>
            <w:rPr>
              <w:rFonts w:asciiTheme="minorHAnsi" w:eastAsiaTheme="minorEastAsia" w:hAnsiTheme="minorHAnsi"/>
              <w:noProof/>
              <w:sz w:val="22"/>
              <w:lang w:eastAsia="da-DK"/>
            </w:rPr>
          </w:pPr>
          <w:hyperlink w:anchor="_Toc176172928" w:history="1">
            <w:r w:rsidRPr="00C217A8">
              <w:rPr>
                <w:rStyle w:val="Hyperlink"/>
                <w:rFonts w:cs="Times New Roman"/>
                <w:bCs/>
                <w:noProof/>
              </w:rPr>
              <w:t xml:space="preserve">2.2.1.3. </w:t>
            </w:r>
            <w:r w:rsidRPr="00C217A8">
              <w:rPr>
                <w:rStyle w:val="Hyperlink"/>
                <w:noProof/>
              </w:rPr>
              <w:t>Luftfartsloven</w:t>
            </w:r>
            <w:r>
              <w:rPr>
                <w:noProof/>
                <w:webHidden/>
              </w:rPr>
              <w:tab/>
            </w:r>
            <w:r>
              <w:rPr>
                <w:noProof/>
                <w:webHidden/>
              </w:rPr>
              <w:fldChar w:fldCharType="begin"/>
            </w:r>
            <w:r>
              <w:rPr>
                <w:noProof/>
                <w:webHidden/>
              </w:rPr>
              <w:instrText xml:space="preserve"> PAGEREF _Toc176172928 \h </w:instrText>
            </w:r>
            <w:r>
              <w:rPr>
                <w:noProof/>
                <w:webHidden/>
              </w:rPr>
            </w:r>
            <w:r>
              <w:rPr>
                <w:noProof/>
                <w:webHidden/>
              </w:rPr>
              <w:fldChar w:fldCharType="separate"/>
            </w:r>
            <w:r>
              <w:rPr>
                <w:noProof/>
                <w:webHidden/>
              </w:rPr>
              <w:t>18</w:t>
            </w:r>
            <w:r>
              <w:rPr>
                <w:noProof/>
                <w:webHidden/>
              </w:rPr>
              <w:fldChar w:fldCharType="end"/>
            </w:r>
          </w:hyperlink>
        </w:p>
        <w:p w14:paraId="33B93D2E" w14:textId="562768C3" w:rsidR="006A2676" w:rsidRDefault="006A2676">
          <w:pPr>
            <w:pStyle w:val="Indholdsfortegnelse2"/>
            <w:rPr>
              <w:rFonts w:asciiTheme="minorHAnsi" w:eastAsiaTheme="minorEastAsia" w:hAnsiTheme="minorHAnsi"/>
              <w:noProof/>
              <w:sz w:val="22"/>
              <w:lang w:eastAsia="da-DK"/>
            </w:rPr>
          </w:pPr>
          <w:hyperlink w:anchor="_Toc176172929" w:history="1">
            <w:r w:rsidRPr="00C217A8">
              <w:rPr>
                <w:rStyle w:val="Hyperlink"/>
                <w:noProof/>
              </w:rPr>
              <w:t>2.2.2. Transportministeriets overvejelser og den foreslåede ordning</w:t>
            </w:r>
            <w:r>
              <w:rPr>
                <w:noProof/>
                <w:webHidden/>
              </w:rPr>
              <w:tab/>
            </w:r>
            <w:r>
              <w:rPr>
                <w:noProof/>
                <w:webHidden/>
              </w:rPr>
              <w:fldChar w:fldCharType="begin"/>
            </w:r>
            <w:r>
              <w:rPr>
                <w:noProof/>
                <w:webHidden/>
              </w:rPr>
              <w:instrText xml:space="preserve"> PAGEREF _Toc176172929 \h </w:instrText>
            </w:r>
            <w:r>
              <w:rPr>
                <w:noProof/>
                <w:webHidden/>
              </w:rPr>
            </w:r>
            <w:r>
              <w:rPr>
                <w:noProof/>
                <w:webHidden/>
              </w:rPr>
              <w:fldChar w:fldCharType="separate"/>
            </w:r>
            <w:r>
              <w:rPr>
                <w:noProof/>
                <w:webHidden/>
              </w:rPr>
              <w:t>19</w:t>
            </w:r>
            <w:r>
              <w:rPr>
                <w:noProof/>
                <w:webHidden/>
              </w:rPr>
              <w:fldChar w:fldCharType="end"/>
            </w:r>
          </w:hyperlink>
        </w:p>
        <w:p w14:paraId="646CCBD3" w14:textId="59192F7C" w:rsidR="006A2676" w:rsidRDefault="006A2676">
          <w:pPr>
            <w:pStyle w:val="Indholdsfortegnelse2"/>
            <w:rPr>
              <w:rFonts w:asciiTheme="minorHAnsi" w:eastAsiaTheme="minorEastAsia" w:hAnsiTheme="minorHAnsi"/>
              <w:noProof/>
              <w:sz w:val="22"/>
              <w:lang w:eastAsia="da-DK"/>
            </w:rPr>
          </w:pPr>
          <w:hyperlink w:anchor="_Toc176172930" w:history="1">
            <w:r w:rsidRPr="00C217A8">
              <w:rPr>
                <w:rStyle w:val="Hyperlink"/>
                <w:rFonts w:cs="Times New Roman"/>
                <w:b/>
                <w:bCs/>
                <w:noProof/>
              </w:rPr>
              <w:t>2.3. Bemyndigelse til transportministeren til at fastsætte nærmere regler om krav til mærkning m.v. af luftfartøjer og krav til luftfartøjernes luftdygtighed</w:t>
            </w:r>
            <w:r>
              <w:rPr>
                <w:noProof/>
                <w:webHidden/>
              </w:rPr>
              <w:tab/>
            </w:r>
            <w:r>
              <w:rPr>
                <w:noProof/>
                <w:webHidden/>
              </w:rPr>
              <w:fldChar w:fldCharType="begin"/>
            </w:r>
            <w:r>
              <w:rPr>
                <w:noProof/>
                <w:webHidden/>
              </w:rPr>
              <w:instrText xml:space="preserve"> PAGEREF _Toc176172930 \h </w:instrText>
            </w:r>
            <w:r>
              <w:rPr>
                <w:noProof/>
                <w:webHidden/>
              </w:rPr>
            </w:r>
            <w:r>
              <w:rPr>
                <w:noProof/>
                <w:webHidden/>
              </w:rPr>
              <w:fldChar w:fldCharType="separate"/>
            </w:r>
            <w:r>
              <w:rPr>
                <w:noProof/>
                <w:webHidden/>
              </w:rPr>
              <w:t>20</w:t>
            </w:r>
            <w:r>
              <w:rPr>
                <w:noProof/>
                <w:webHidden/>
              </w:rPr>
              <w:fldChar w:fldCharType="end"/>
            </w:r>
          </w:hyperlink>
        </w:p>
        <w:p w14:paraId="3CD44DBF" w14:textId="7A20915B" w:rsidR="006A2676" w:rsidRDefault="006A2676">
          <w:pPr>
            <w:pStyle w:val="Indholdsfortegnelse2"/>
            <w:rPr>
              <w:rFonts w:asciiTheme="minorHAnsi" w:eastAsiaTheme="minorEastAsia" w:hAnsiTheme="minorHAnsi"/>
              <w:noProof/>
              <w:sz w:val="22"/>
              <w:lang w:eastAsia="da-DK"/>
            </w:rPr>
          </w:pPr>
          <w:hyperlink w:anchor="_Toc176172931" w:history="1">
            <w:r w:rsidRPr="00C217A8">
              <w:rPr>
                <w:rStyle w:val="Hyperlink"/>
                <w:noProof/>
              </w:rPr>
              <w:t>2.3.1. Gældende ret</w:t>
            </w:r>
            <w:r>
              <w:rPr>
                <w:noProof/>
                <w:webHidden/>
              </w:rPr>
              <w:tab/>
            </w:r>
            <w:r>
              <w:rPr>
                <w:noProof/>
                <w:webHidden/>
              </w:rPr>
              <w:fldChar w:fldCharType="begin"/>
            </w:r>
            <w:r>
              <w:rPr>
                <w:noProof/>
                <w:webHidden/>
              </w:rPr>
              <w:instrText xml:space="preserve"> PAGEREF _Toc176172931 \h </w:instrText>
            </w:r>
            <w:r>
              <w:rPr>
                <w:noProof/>
                <w:webHidden/>
              </w:rPr>
            </w:r>
            <w:r>
              <w:rPr>
                <w:noProof/>
                <w:webHidden/>
              </w:rPr>
              <w:fldChar w:fldCharType="separate"/>
            </w:r>
            <w:r>
              <w:rPr>
                <w:noProof/>
                <w:webHidden/>
              </w:rPr>
              <w:t>20</w:t>
            </w:r>
            <w:r>
              <w:rPr>
                <w:noProof/>
                <w:webHidden/>
              </w:rPr>
              <w:fldChar w:fldCharType="end"/>
            </w:r>
          </w:hyperlink>
        </w:p>
        <w:p w14:paraId="37B76809" w14:textId="1C18F578" w:rsidR="006A2676" w:rsidRDefault="006A2676">
          <w:pPr>
            <w:pStyle w:val="Indholdsfortegnelse2"/>
            <w:rPr>
              <w:rFonts w:asciiTheme="minorHAnsi" w:eastAsiaTheme="minorEastAsia" w:hAnsiTheme="minorHAnsi"/>
              <w:noProof/>
              <w:sz w:val="22"/>
              <w:lang w:eastAsia="da-DK"/>
            </w:rPr>
          </w:pPr>
          <w:hyperlink w:anchor="_Toc176172932" w:history="1">
            <w:r w:rsidRPr="00C217A8">
              <w:rPr>
                <w:rStyle w:val="Hyperlink"/>
                <w:noProof/>
              </w:rPr>
              <w:t>2.3.1.1. Luftfartsloven</w:t>
            </w:r>
            <w:r>
              <w:rPr>
                <w:noProof/>
                <w:webHidden/>
              </w:rPr>
              <w:tab/>
            </w:r>
            <w:r>
              <w:rPr>
                <w:noProof/>
                <w:webHidden/>
              </w:rPr>
              <w:fldChar w:fldCharType="begin"/>
            </w:r>
            <w:r>
              <w:rPr>
                <w:noProof/>
                <w:webHidden/>
              </w:rPr>
              <w:instrText xml:space="preserve"> PAGEREF _Toc176172932 \h </w:instrText>
            </w:r>
            <w:r>
              <w:rPr>
                <w:noProof/>
                <w:webHidden/>
              </w:rPr>
            </w:r>
            <w:r>
              <w:rPr>
                <w:noProof/>
                <w:webHidden/>
              </w:rPr>
              <w:fldChar w:fldCharType="separate"/>
            </w:r>
            <w:r>
              <w:rPr>
                <w:noProof/>
                <w:webHidden/>
              </w:rPr>
              <w:t>20</w:t>
            </w:r>
            <w:r>
              <w:rPr>
                <w:noProof/>
                <w:webHidden/>
              </w:rPr>
              <w:fldChar w:fldCharType="end"/>
            </w:r>
          </w:hyperlink>
        </w:p>
        <w:p w14:paraId="121EFE55" w14:textId="21E92EBB" w:rsidR="006A2676" w:rsidRDefault="006A2676">
          <w:pPr>
            <w:pStyle w:val="Indholdsfortegnelse2"/>
            <w:rPr>
              <w:rFonts w:asciiTheme="minorHAnsi" w:eastAsiaTheme="minorEastAsia" w:hAnsiTheme="minorHAnsi"/>
              <w:noProof/>
              <w:sz w:val="22"/>
              <w:lang w:eastAsia="da-DK"/>
            </w:rPr>
          </w:pPr>
          <w:hyperlink w:anchor="_Toc176172933" w:history="1">
            <w:r w:rsidRPr="00C217A8">
              <w:rPr>
                <w:rStyle w:val="Hyperlink"/>
                <w:noProof/>
              </w:rPr>
              <w:t>2.3.1.2. EU-retten</w:t>
            </w:r>
            <w:r>
              <w:rPr>
                <w:noProof/>
                <w:webHidden/>
              </w:rPr>
              <w:tab/>
            </w:r>
            <w:r>
              <w:rPr>
                <w:noProof/>
                <w:webHidden/>
              </w:rPr>
              <w:fldChar w:fldCharType="begin"/>
            </w:r>
            <w:r>
              <w:rPr>
                <w:noProof/>
                <w:webHidden/>
              </w:rPr>
              <w:instrText xml:space="preserve"> PAGEREF _Toc176172933 \h </w:instrText>
            </w:r>
            <w:r>
              <w:rPr>
                <w:noProof/>
                <w:webHidden/>
              </w:rPr>
            </w:r>
            <w:r>
              <w:rPr>
                <w:noProof/>
                <w:webHidden/>
              </w:rPr>
              <w:fldChar w:fldCharType="separate"/>
            </w:r>
            <w:r>
              <w:rPr>
                <w:noProof/>
                <w:webHidden/>
              </w:rPr>
              <w:t>21</w:t>
            </w:r>
            <w:r>
              <w:rPr>
                <w:noProof/>
                <w:webHidden/>
              </w:rPr>
              <w:fldChar w:fldCharType="end"/>
            </w:r>
          </w:hyperlink>
        </w:p>
        <w:p w14:paraId="4A0FCD48" w14:textId="500942EB" w:rsidR="006A2676" w:rsidRDefault="006A2676">
          <w:pPr>
            <w:pStyle w:val="Indholdsfortegnelse2"/>
            <w:rPr>
              <w:rFonts w:asciiTheme="minorHAnsi" w:eastAsiaTheme="minorEastAsia" w:hAnsiTheme="minorHAnsi"/>
              <w:noProof/>
              <w:sz w:val="22"/>
              <w:lang w:eastAsia="da-DK"/>
            </w:rPr>
          </w:pPr>
          <w:hyperlink w:anchor="_Toc176172934" w:history="1">
            <w:r w:rsidRPr="00C217A8">
              <w:rPr>
                <w:rStyle w:val="Hyperlink"/>
                <w:noProof/>
              </w:rPr>
              <w:t>2.3.1.3. Chicagokonventionen</w:t>
            </w:r>
            <w:r>
              <w:rPr>
                <w:noProof/>
                <w:webHidden/>
              </w:rPr>
              <w:tab/>
            </w:r>
            <w:r>
              <w:rPr>
                <w:noProof/>
                <w:webHidden/>
              </w:rPr>
              <w:fldChar w:fldCharType="begin"/>
            </w:r>
            <w:r>
              <w:rPr>
                <w:noProof/>
                <w:webHidden/>
              </w:rPr>
              <w:instrText xml:space="preserve"> PAGEREF _Toc176172934 \h </w:instrText>
            </w:r>
            <w:r>
              <w:rPr>
                <w:noProof/>
                <w:webHidden/>
              </w:rPr>
            </w:r>
            <w:r>
              <w:rPr>
                <w:noProof/>
                <w:webHidden/>
              </w:rPr>
              <w:fldChar w:fldCharType="separate"/>
            </w:r>
            <w:r>
              <w:rPr>
                <w:noProof/>
                <w:webHidden/>
              </w:rPr>
              <w:t>23</w:t>
            </w:r>
            <w:r>
              <w:rPr>
                <w:noProof/>
                <w:webHidden/>
              </w:rPr>
              <w:fldChar w:fldCharType="end"/>
            </w:r>
          </w:hyperlink>
        </w:p>
        <w:p w14:paraId="5B432B28" w14:textId="46287854" w:rsidR="006A2676" w:rsidRDefault="006A2676">
          <w:pPr>
            <w:pStyle w:val="Indholdsfortegnelse2"/>
            <w:rPr>
              <w:rFonts w:asciiTheme="minorHAnsi" w:eastAsiaTheme="minorEastAsia" w:hAnsiTheme="minorHAnsi"/>
              <w:noProof/>
              <w:sz w:val="22"/>
              <w:lang w:eastAsia="da-DK"/>
            </w:rPr>
          </w:pPr>
          <w:hyperlink w:anchor="_Toc176172935" w:history="1">
            <w:r w:rsidRPr="00C217A8">
              <w:rPr>
                <w:rStyle w:val="Hyperlink"/>
                <w:noProof/>
              </w:rPr>
              <w:t>2.3.2. Transportministeriets overvejelser og den foreslåede ordning</w:t>
            </w:r>
            <w:r>
              <w:rPr>
                <w:noProof/>
                <w:webHidden/>
              </w:rPr>
              <w:tab/>
            </w:r>
            <w:r>
              <w:rPr>
                <w:noProof/>
                <w:webHidden/>
              </w:rPr>
              <w:fldChar w:fldCharType="begin"/>
            </w:r>
            <w:r>
              <w:rPr>
                <w:noProof/>
                <w:webHidden/>
              </w:rPr>
              <w:instrText xml:space="preserve"> PAGEREF _Toc176172935 \h </w:instrText>
            </w:r>
            <w:r>
              <w:rPr>
                <w:noProof/>
                <w:webHidden/>
              </w:rPr>
            </w:r>
            <w:r>
              <w:rPr>
                <w:noProof/>
                <w:webHidden/>
              </w:rPr>
              <w:fldChar w:fldCharType="separate"/>
            </w:r>
            <w:r>
              <w:rPr>
                <w:noProof/>
                <w:webHidden/>
              </w:rPr>
              <w:t>24</w:t>
            </w:r>
            <w:r>
              <w:rPr>
                <w:noProof/>
                <w:webHidden/>
              </w:rPr>
              <w:fldChar w:fldCharType="end"/>
            </w:r>
          </w:hyperlink>
        </w:p>
        <w:p w14:paraId="3ADB7BDE" w14:textId="16F7580C" w:rsidR="006A2676" w:rsidRDefault="006A2676">
          <w:pPr>
            <w:pStyle w:val="Indholdsfortegnelse2"/>
            <w:rPr>
              <w:rFonts w:asciiTheme="minorHAnsi" w:eastAsiaTheme="minorEastAsia" w:hAnsiTheme="minorHAnsi"/>
              <w:noProof/>
              <w:sz w:val="22"/>
              <w:lang w:eastAsia="da-DK"/>
            </w:rPr>
          </w:pPr>
          <w:hyperlink w:anchor="_Toc176172936" w:history="1">
            <w:r w:rsidRPr="00C217A8">
              <w:rPr>
                <w:rStyle w:val="Hyperlink"/>
                <w:rFonts w:cs="Times New Roman"/>
                <w:b/>
                <w:bCs/>
                <w:noProof/>
              </w:rPr>
              <w:t>2.4. EU- og EØS-statsborgere og EU- og EØS-selskabers (juridiske personer) registrering af luftfartøjer i Danmark</w:t>
            </w:r>
            <w:r>
              <w:rPr>
                <w:noProof/>
                <w:webHidden/>
              </w:rPr>
              <w:tab/>
            </w:r>
            <w:r>
              <w:rPr>
                <w:noProof/>
                <w:webHidden/>
              </w:rPr>
              <w:fldChar w:fldCharType="begin"/>
            </w:r>
            <w:r>
              <w:rPr>
                <w:noProof/>
                <w:webHidden/>
              </w:rPr>
              <w:instrText xml:space="preserve"> PAGEREF _Toc176172936 \h </w:instrText>
            </w:r>
            <w:r>
              <w:rPr>
                <w:noProof/>
                <w:webHidden/>
              </w:rPr>
            </w:r>
            <w:r>
              <w:rPr>
                <w:noProof/>
                <w:webHidden/>
              </w:rPr>
              <w:fldChar w:fldCharType="separate"/>
            </w:r>
            <w:r>
              <w:rPr>
                <w:noProof/>
                <w:webHidden/>
              </w:rPr>
              <w:t>25</w:t>
            </w:r>
            <w:r>
              <w:rPr>
                <w:noProof/>
                <w:webHidden/>
              </w:rPr>
              <w:fldChar w:fldCharType="end"/>
            </w:r>
          </w:hyperlink>
        </w:p>
        <w:p w14:paraId="112BC16D" w14:textId="738DCCBD" w:rsidR="006A2676" w:rsidRDefault="006A2676">
          <w:pPr>
            <w:pStyle w:val="Indholdsfortegnelse2"/>
            <w:rPr>
              <w:rFonts w:asciiTheme="minorHAnsi" w:eastAsiaTheme="minorEastAsia" w:hAnsiTheme="minorHAnsi"/>
              <w:noProof/>
              <w:sz w:val="22"/>
              <w:lang w:eastAsia="da-DK"/>
            </w:rPr>
          </w:pPr>
          <w:hyperlink w:anchor="_Toc176172937" w:history="1">
            <w:r w:rsidRPr="00C217A8">
              <w:rPr>
                <w:rStyle w:val="Hyperlink"/>
                <w:noProof/>
              </w:rPr>
              <w:t>2.4.1. Gældende ret</w:t>
            </w:r>
            <w:r>
              <w:rPr>
                <w:noProof/>
                <w:webHidden/>
              </w:rPr>
              <w:tab/>
            </w:r>
            <w:r>
              <w:rPr>
                <w:noProof/>
                <w:webHidden/>
              </w:rPr>
              <w:fldChar w:fldCharType="begin"/>
            </w:r>
            <w:r>
              <w:rPr>
                <w:noProof/>
                <w:webHidden/>
              </w:rPr>
              <w:instrText xml:space="preserve"> PAGEREF _Toc176172937 \h </w:instrText>
            </w:r>
            <w:r>
              <w:rPr>
                <w:noProof/>
                <w:webHidden/>
              </w:rPr>
            </w:r>
            <w:r>
              <w:rPr>
                <w:noProof/>
                <w:webHidden/>
              </w:rPr>
              <w:fldChar w:fldCharType="separate"/>
            </w:r>
            <w:r>
              <w:rPr>
                <w:noProof/>
                <w:webHidden/>
              </w:rPr>
              <w:t>25</w:t>
            </w:r>
            <w:r>
              <w:rPr>
                <w:noProof/>
                <w:webHidden/>
              </w:rPr>
              <w:fldChar w:fldCharType="end"/>
            </w:r>
          </w:hyperlink>
        </w:p>
        <w:p w14:paraId="56A83AE7" w14:textId="6B69E5E2" w:rsidR="006A2676" w:rsidRDefault="006A2676">
          <w:pPr>
            <w:pStyle w:val="Indholdsfortegnelse2"/>
            <w:rPr>
              <w:rFonts w:asciiTheme="minorHAnsi" w:eastAsiaTheme="minorEastAsia" w:hAnsiTheme="minorHAnsi"/>
              <w:noProof/>
              <w:sz w:val="22"/>
              <w:lang w:eastAsia="da-DK"/>
            </w:rPr>
          </w:pPr>
          <w:hyperlink w:anchor="_Toc176172938" w:history="1">
            <w:r w:rsidRPr="00C217A8">
              <w:rPr>
                <w:rStyle w:val="Hyperlink"/>
                <w:noProof/>
              </w:rPr>
              <w:t>2.4.1.1. Luftfartsloven</w:t>
            </w:r>
            <w:r>
              <w:rPr>
                <w:noProof/>
                <w:webHidden/>
              </w:rPr>
              <w:tab/>
            </w:r>
            <w:r>
              <w:rPr>
                <w:noProof/>
                <w:webHidden/>
              </w:rPr>
              <w:fldChar w:fldCharType="begin"/>
            </w:r>
            <w:r>
              <w:rPr>
                <w:noProof/>
                <w:webHidden/>
              </w:rPr>
              <w:instrText xml:space="preserve"> PAGEREF _Toc176172938 \h </w:instrText>
            </w:r>
            <w:r>
              <w:rPr>
                <w:noProof/>
                <w:webHidden/>
              </w:rPr>
            </w:r>
            <w:r>
              <w:rPr>
                <w:noProof/>
                <w:webHidden/>
              </w:rPr>
              <w:fldChar w:fldCharType="separate"/>
            </w:r>
            <w:r>
              <w:rPr>
                <w:noProof/>
                <w:webHidden/>
              </w:rPr>
              <w:t>25</w:t>
            </w:r>
            <w:r>
              <w:rPr>
                <w:noProof/>
                <w:webHidden/>
              </w:rPr>
              <w:fldChar w:fldCharType="end"/>
            </w:r>
          </w:hyperlink>
        </w:p>
        <w:p w14:paraId="0EE894A0" w14:textId="7F8E0CEC" w:rsidR="006A2676" w:rsidRDefault="006A2676">
          <w:pPr>
            <w:pStyle w:val="Indholdsfortegnelse2"/>
            <w:rPr>
              <w:rFonts w:asciiTheme="minorHAnsi" w:eastAsiaTheme="minorEastAsia" w:hAnsiTheme="minorHAnsi"/>
              <w:noProof/>
              <w:sz w:val="22"/>
              <w:lang w:eastAsia="da-DK"/>
            </w:rPr>
          </w:pPr>
          <w:hyperlink w:anchor="_Toc176172939" w:history="1">
            <w:r w:rsidRPr="00C217A8">
              <w:rPr>
                <w:rStyle w:val="Hyperlink"/>
                <w:noProof/>
              </w:rPr>
              <w:t>2.4.1.2. EU-retten</w:t>
            </w:r>
            <w:r>
              <w:rPr>
                <w:noProof/>
                <w:webHidden/>
              </w:rPr>
              <w:tab/>
            </w:r>
            <w:r>
              <w:rPr>
                <w:noProof/>
                <w:webHidden/>
              </w:rPr>
              <w:fldChar w:fldCharType="begin"/>
            </w:r>
            <w:r>
              <w:rPr>
                <w:noProof/>
                <w:webHidden/>
              </w:rPr>
              <w:instrText xml:space="preserve"> PAGEREF _Toc176172939 \h </w:instrText>
            </w:r>
            <w:r>
              <w:rPr>
                <w:noProof/>
                <w:webHidden/>
              </w:rPr>
            </w:r>
            <w:r>
              <w:rPr>
                <w:noProof/>
                <w:webHidden/>
              </w:rPr>
              <w:fldChar w:fldCharType="separate"/>
            </w:r>
            <w:r>
              <w:rPr>
                <w:noProof/>
                <w:webHidden/>
              </w:rPr>
              <w:t>27</w:t>
            </w:r>
            <w:r>
              <w:rPr>
                <w:noProof/>
                <w:webHidden/>
              </w:rPr>
              <w:fldChar w:fldCharType="end"/>
            </w:r>
          </w:hyperlink>
        </w:p>
        <w:p w14:paraId="0B9A7666" w14:textId="33FD6946" w:rsidR="006A2676" w:rsidRDefault="006A2676">
          <w:pPr>
            <w:pStyle w:val="Indholdsfortegnelse2"/>
            <w:rPr>
              <w:rFonts w:asciiTheme="minorHAnsi" w:eastAsiaTheme="minorEastAsia" w:hAnsiTheme="minorHAnsi"/>
              <w:noProof/>
              <w:sz w:val="22"/>
              <w:lang w:eastAsia="da-DK"/>
            </w:rPr>
          </w:pPr>
          <w:hyperlink w:anchor="_Toc176172940" w:history="1">
            <w:r w:rsidRPr="00C217A8">
              <w:rPr>
                <w:rStyle w:val="Hyperlink"/>
                <w:noProof/>
              </w:rPr>
              <w:t>2.4.1.3. Chicagokonventionen</w:t>
            </w:r>
            <w:r>
              <w:rPr>
                <w:noProof/>
                <w:webHidden/>
              </w:rPr>
              <w:tab/>
            </w:r>
            <w:r>
              <w:rPr>
                <w:noProof/>
                <w:webHidden/>
              </w:rPr>
              <w:fldChar w:fldCharType="begin"/>
            </w:r>
            <w:r>
              <w:rPr>
                <w:noProof/>
                <w:webHidden/>
              </w:rPr>
              <w:instrText xml:space="preserve"> PAGEREF _Toc176172940 \h </w:instrText>
            </w:r>
            <w:r>
              <w:rPr>
                <w:noProof/>
                <w:webHidden/>
              </w:rPr>
            </w:r>
            <w:r>
              <w:rPr>
                <w:noProof/>
                <w:webHidden/>
              </w:rPr>
              <w:fldChar w:fldCharType="separate"/>
            </w:r>
            <w:r>
              <w:rPr>
                <w:noProof/>
                <w:webHidden/>
              </w:rPr>
              <w:t>27</w:t>
            </w:r>
            <w:r>
              <w:rPr>
                <w:noProof/>
                <w:webHidden/>
              </w:rPr>
              <w:fldChar w:fldCharType="end"/>
            </w:r>
          </w:hyperlink>
        </w:p>
        <w:p w14:paraId="3FBCEA57" w14:textId="5C762592" w:rsidR="006A2676" w:rsidRDefault="006A2676">
          <w:pPr>
            <w:pStyle w:val="Indholdsfortegnelse2"/>
            <w:rPr>
              <w:rFonts w:asciiTheme="minorHAnsi" w:eastAsiaTheme="minorEastAsia" w:hAnsiTheme="minorHAnsi"/>
              <w:noProof/>
              <w:sz w:val="22"/>
              <w:lang w:eastAsia="da-DK"/>
            </w:rPr>
          </w:pPr>
          <w:hyperlink w:anchor="_Toc176172941" w:history="1">
            <w:r w:rsidRPr="00C217A8">
              <w:rPr>
                <w:rStyle w:val="Hyperlink"/>
                <w:noProof/>
              </w:rPr>
              <w:t>2.4.2. Transportministeriets overvejelser og den foreslåede ordning</w:t>
            </w:r>
            <w:r>
              <w:rPr>
                <w:noProof/>
                <w:webHidden/>
              </w:rPr>
              <w:tab/>
            </w:r>
            <w:r>
              <w:rPr>
                <w:noProof/>
                <w:webHidden/>
              </w:rPr>
              <w:fldChar w:fldCharType="begin"/>
            </w:r>
            <w:r>
              <w:rPr>
                <w:noProof/>
                <w:webHidden/>
              </w:rPr>
              <w:instrText xml:space="preserve"> PAGEREF _Toc176172941 \h </w:instrText>
            </w:r>
            <w:r>
              <w:rPr>
                <w:noProof/>
                <w:webHidden/>
              </w:rPr>
            </w:r>
            <w:r>
              <w:rPr>
                <w:noProof/>
                <w:webHidden/>
              </w:rPr>
              <w:fldChar w:fldCharType="separate"/>
            </w:r>
            <w:r>
              <w:rPr>
                <w:noProof/>
                <w:webHidden/>
              </w:rPr>
              <w:t>28</w:t>
            </w:r>
            <w:r>
              <w:rPr>
                <w:noProof/>
                <w:webHidden/>
              </w:rPr>
              <w:fldChar w:fldCharType="end"/>
            </w:r>
          </w:hyperlink>
        </w:p>
        <w:p w14:paraId="4D76E9CA" w14:textId="46D302DD" w:rsidR="006A2676" w:rsidRDefault="006A2676">
          <w:pPr>
            <w:pStyle w:val="Indholdsfortegnelse2"/>
            <w:rPr>
              <w:rFonts w:asciiTheme="minorHAnsi" w:eastAsiaTheme="minorEastAsia" w:hAnsiTheme="minorHAnsi"/>
              <w:noProof/>
              <w:sz w:val="22"/>
              <w:lang w:eastAsia="da-DK"/>
            </w:rPr>
          </w:pPr>
          <w:hyperlink w:anchor="_Toc176172942" w:history="1">
            <w:r w:rsidRPr="00C217A8">
              <w:rPr>
                <w:rStyle w:val="Hyperlink"/>
                <w:rFonts w:eastAsia="Calibri" w:cs="Times New Roman"/>
                <w:b/>
                <w:bCs/>
                <w:noProof/>
              </w:rPr>
              <w:t xml:space="preserve">2.5. </w:t>
            </w:r>
            <w:r w:rsidRPr="00C217A8">
              <w:rPr>
                <w:rStyle w:val="Hyperlink"/>
                <w:b/>
                <w:bCs/>
                <w:noProof/>
              </w:rPr>
              <w:t>Registrering af luftfartøjer af særlig beskaffenhed</w:t>
            </w:r>
            <w:r>
              <w:rPr>
                <w:noProof/>
                <w:webHidden/>
              </w:rPr>
              <w:tab/>
            </w:r>
            <w:r>
              <w:rPr>
                <w:noProof/>
                <w:webHidden/>
              </w:rPr>
              <w:fldChar w:fldCharType="begin"/>
            </w:r>
            <w:r>
              <w:rPr>
                <w:noProof/>
                <w:webHidden/>
              </w:rPr>
              <w:instrText xml:space="preserve"> PAGEREF _Toc176172942 \h </w:instrText>
            </w:r>
            <w:r>
              <w:rPr>
                <w:noProof/>
                <w:webHidden/>
              </w:rPr>
            </w:r>
            <w:r>
              <w:rPr>
                <w:noProof/>
                <w:webHidden/>
              </w:rPr>
              <w:fldChar w:fldCharType="separate"/>
            </w:r>
            <w:r>
              <w:rPr>
                <w:noProof/>
                <w:webHidden/>
              </w:rPr>
              <w:t>29</w:t>
            </w:r>
            <w:r>
              <w:rPr>
                <w:noProof/>
                <w:webHidden/>
              </w:rPr>
              <w:fldChar w:fldCharType="end"/>
            </w:r>
          </w:hyperlink>
        </w:p>
        <w:p w14:paraId="65F3D095" w14:textId="65250046" w:rsidR="006A2676" w:rsidRDefault="006A2676">
          <w:pPr>
            <w:pStyle w:val="Indholdsfortegnelse2"/>
            <w:rPr>
              <w:rFonts w:asciiTheme="minorHAnsi" w:eastAsiaTheme="minorEastAsia" w:hAnsiTheme="minorHAnsi"/>
              <w:noProof/>
              <w:sz w:val="22"/>
              <w:lang w:eastAsia="da-DK"/>
            </w:rPr>
          </w:pPr>
          <w:hyperlink w:anchor="_Toc176172943" w:history="1">
            <w:r w:rsidRPr="00C217A8">
              <w:rPr>
                <w:rStyle w:val="Hyperlink"/>
                <w:noProof/>
              </w:rPr>
              <w:t>2.5.1. Gældende ret</w:t>
            </w:r>
            <w:r>
              <w:rPr>
                <w:noProof/>
                <w:webHidden/>
              </w:rPr>
              <w:tab/>
            </w:r>
            <w:r>
              <w:rPr>
                <w:noProof/>
                <w:webHidden/>
              </w:rPr>
              <w:fldChar w:fldCharType="begin"/>
            </w:r>
            <w:r>
              <w:rPr>
                <w:noProof/>
                <w:webHidden/>
              </w:rPr>
              <w:instrText xml:space="preserve"> PAGEREF _Toc176172943 \h </w:instrText>
            </w:r>
            <w:r>
              <w:rPr>
                <w:noProof/>
                <w:webHidden/>
              </w:rPr>
            </w:r>
            <w:r>
              <w:rPr>
                <w:noProof/>
                <w:webHidden/>
              </w:rPr>
              <w:fldChar w:fldCharType="separate"/>
            </w:r>
            <w:r>
              <w:rPr>
                <w:noProof/>
                <w:webHidden/>
              </w:rPr>
              <w:t>29</w:t>
            </w:r>
            <w:r>
              <w:rPr>
                <w:noProof/>
                <w:webHidden/>
              </w:rPr>
              <w:fldChar w:fldCharType="end"/>
            </w:r>
          </w:hyperlink>
        </w:p>
        <w:p w14:paraId="5595DB0A" w14:textId="64842623" w:rsidR="006A2676" w:rsidRDefault="006A2676">
          <w:pPr>
            <w:pStyle w:val="Indholdsfortegnelse2"/>
            <w:rPr>
              <w:rFonts w:asciiTheme="minorHAnsi" w:eastAsiaTheme="minorEastAsia" w:hAnsiTheme="minorHAnsi"/>
              <w:noProof/>
              <w:sz w:val="22"/>
              <w:lang w:eastAsia="da-DK"/>
            </w:rPr>
          </w:pPr>
          <w:hyperlink w:anchor="_Toc176172944" w:history="1">
            <w:r w:rsidRPr="00C217A8">
              <w:rPr>
                <w:rStyle w:val="Hyperlink"/>
                <w:rFonts w:cs="Times New Roman"/>
                <w:noProof/>
              </w:rPr>
              <w:t xml:space="preserve">2.5.2. </w:t>
            </w:r>
            <w:r w:rsidRPr="00C217A8">
              <w:rPr>
                <w:rStyle w:val="Hyperlink"/>
                <w:noProof/>
              </w:rPr>
              <w:t>Transportministeriets overvejelser og den foreslåede ordning</w:t>
            </w:r>
            <w:r>
              <w:rPr>
                <w:noProof/>
                <w:webHidden/>
              </w:rPr>
              <w:tab/>
            </w:r>
            <w:r>
              <w:rPr>
                <w:noProof/>
                <w:webHidden/>
              </w:rPr>
              <w:fldChar w:fldCharType="begin"/>
            </w:r>
            <w:r>
              <w:rPr>
                <w:noProof/>
                <w:webHidden/>
              </w:rPr>
              <w:instrText xml:space="preserve"> PAGEREF _Toc176172944 \h </w:instrText>
            </w:r>
            <w:r>
              <w:rPr>
                <w:noProof/>
                <w:webHidden/>
              </w:rPr>
            </w:r>
            <w:r>
              <w:rPr>
                <w:noProof/>
                <w:webHidden/>
              </w:rPr>
              <w:fldChar w:fldCharType="separate"/>
            </w:r>
            <w:r>
              <w:rPr>
                <w:noProof/>
                <w:webHidden/>
              </w:rPr>
              <w:t>32</w:t>
            </w:r>
            <w:r>
              <w:rPr>
                <w:noProof/>
                <w:webHidden/>
              </w:rPr>
              <w:fldChar w:fldCharType="end"/>
            </w:r>
          </w:hyperlink>
        </w:p>
        <w:p w14:paraId="7100F296" w14:textId="030B007B" w:rsidR="006A2676" w:rsidRDefault="006A2676">
          <w:pPr>
            <w:pStyle w:val="Indholdsfortegnelse2"/>
            <w:rPr>
              <w:rFonts w:asciiTheme="minorHAnsi" w:eastAsiaTheme="minorEastAsia" w:hAnsiTheme="minorHAnsi"/>
              <w:noProof/>
              <w:sz w:val="22"/>
              <w:lang w:eastAsia="da-DK"/>
            </w:rPr>
          </w:pPr>
          <w:hyperlink w:anchor="_Toc176172945" w:history="1">
            <w:r w:rsidRPr="00C217A8">
              <w:rPr>
                <w:rStyle w:val="Hyperlink"/>
                <w:rFonts w:eastAsia="Calibri" w:cs="Times New Roman"/>
                <w:b/>
                <w:bCs/>
                <w:noProof/>
              </w:rPr>
              <w:t xml:space="preserve">2.6. </w:t>
            </w:r>
            <w:r w:rsidRPr="00C217A8">
              <w:rPr>
                <w:rStyle w:val="Hyperlink"/>
                <w:b/>
                <w:bCs/>
                <w:noProof/>
              </w:rPr>
              <w:t>Ændring af luftfartslovens territorialbestemmelse vedrørende Grønland</w:t>
            </w:r>
            <w:r>
              <w:rPr>
                <w:noProof/>
                <w:webHidden/>
              </w:rPr>
              <w:tab/>
            </w:r>
            <w:r>
              <w:rPr>
                <w:noProof/>
                <w:webHidden/>
              </w:rPr>
              <w:fldChar w:fldCharType="begin"/>
            </w:r>
            <w:r>
              <w:rPr>
                <w:noProof/>
                <w:webHidden/>
              </w:rPr>
              <w:instrText xml:space="preserve"> PAGEREF _Toc176172945 \h </w:instrText>
            </w:r>
            <w:r>
              <w:rPr>
                <w:noProof/>
                <w:webHidden/>
              </w:rPr>
            </w:r>
            <w:r>
              <w:rPr>
                <w:noProof/>
                <w:webHidden/>
              </w:rPr>
              <w:fldChar w:fldCharType="separate"/>
            </w:r>
            <w:r>
              <w:rPr>
                <w:noProof/>
                <w:webHidden/>
              </w:rPr>
              <w:t>32</w:t>
            </w:r>
            <w:r>
              <w:rPr>
                <w:noProof/>
                <w:webHidden/>
              </w:rPr>
              <w:fldChar w:fldCharType="end"/>
            </w:r>
          </w:hyperlink>
        </w:p>
        <w:p w14:paraId="4C674A2B" w14:textId="3510FF1D" w:rsidR="006A2676" w:rsidRDefault="006A2676">
          <w:pPr>
            <w:pStyle w:val="Indholdsfortegnelse2"/>
            <w:rPr>
              <w:rFonts w:asciiTheme="minorHAnsi" w:eastAsiaTheme="minorEastAsia" w:hAnsiTheme="minorHAnsi"/>
              <w:noProof/>
              <w:sz w:val="22"/>
              <w:lang w:eastAsia="da-DK"/>
            </w:rPr>
          </w:pPr>
          <w:hyperlink w:anchor="_Toc176172946" w:history="1">
            <w:r w:rsidRPr="00C217A8">
              <w:rPr>
                <w:rStyle w:val="Hyperlink"/>
                <w:noProof/>
              </w:rPr>
              <w:t>2.6.1. Gældende ret</w:t>
            </w:r>
            <w:r>
              <w:rPr>
                <w:noProof/>
                <w:webHidden/>
              </w:rPr>
              <w:tab/>
            </w:r>
            <w:r>
              <w:rPr>
                <w:noProof/>
                <w:webHidden/>
              </w:rPr>
              <w:fldChar w:fldCharType="begin"/>
            </w:r>
            <w:r>
              <w:rPr>
                <w:noProof/>
                <w:webHidden/>
              </w:rPr>
              <w:instrText xml:space="preserve"> PAGEREF _Toc176172946 \h </w:instrText>
            </w:r>
            <w:r>
              <w:rPr>
                <w:noProof/>
                <w:webHidden/>
              </w:rPr>
            </w:r>
            <w:r>
              <w:rPr>
                <w:noProof/>
                <w:webHidden/>
              </w:rPr>
              <w:fldChar w:fldCharType="separate"/>
            </w:r>
            <w:r>
              <w:rPr>
                <w:noProof/>
                <w:webHidden/>
              </w:rPr>
              <w:t>32</w:t>
            </w:r>
            <w:r>
              <w:rPr>
                <w:noProof/>
                <w:webHidden/>
              </w:rPr>
              <w:fldChar w:fldCharType="end"/>
            </w:r>
          </w:hyperlink>
        </w:p>
        <w:p w14:paraId="31954032" w14:textId="66702A53" w:rsidR="006A2676" w:rsidRDefault="006A2676">
          <w:pPr>
            <w:pStyle w:val="Indholdsfortegnelse2"/>
            <w:rPr>
              <w:rFonts w:asciiTheme="minorHAnsi" w:eastAsiaTheme="minorEastAsia" w:hAnsiTheme="minorHAnsi"/>
              <w:noProof/>
              <w:sz w:val="22"/>
              <w:lang w:eastAsia="da-DK"/>
            </w:rPr>
          </w:pPr>
          <w:hyperlink w:anchor="_Toc176172947" w:history="1">
            <w:r w:rsidRPr="00C217A8">
              <w:rPr>
                <w:rStyle w:val="Hyperlink"/>
                <w:noProof/>
              </w:rPr>
              <w:t>2.6.2. Transportministeriets overvejelser og den foreslåede ordning</w:t>
            </w:r>
            <w:r>
              <w:rPr>
                <w:noProof/>
                <w:webHidden/>
              </w:rPr>
              <w:tab/>
            </w:r>
            <w:r>
              <w:rPr>
                <w:noProof/>
                <w:webHidden/>
              </w:rPr>
              <w:fldChar w:fldCharType="begin"/>
            </w:r>
            <w:r>
              <w:rPr>
                <w:noProof/>
                <w:webHidden/>
              </w:rPr>
              <w:instrText xml:space="preserve"> PAGEREF _Toc176172947 \h </w:instrText>
            </w:r>
            <w:r>
              <w:rPr>
                <w:noProof/>
                <w:webHidden/>
              </w:rPr>
            </w:r>
            <w:r>
              <w:rPr>
                <w:noProof/>
                <w:webHidden/>
              </w:rPr>
              <w:fldChar w:fldCharType="separate"/>
            </w:r>
            <w:r>
              <w:rPr>
                <w:noProof/>
                <w:webHidden/>
              </w:rPr>
              <w:t>33</w:t>
            </w:r>
            <w:r>
              <w:rPr>
                <w:noProof/>
                <w:webHidden/>
              </w:rPr>
              <w:fldChar w:fldCharType="end"/>
            </w:r>
          </w:hyperlink>
        </w:p>
        <w:p w14:paraId="45CC7935" w14:textId="1C40FA10" w:rsidR="006A2676" w:rsidRDefault="006A2676">
          <w:pPr>
            <w:pStyle w:val="Indholdsfortegnelse1"/>
            <w:rPr>
              <w:rFonts w:asciiTheme="minorHAnsi" w:eastAsiaTheme="minorEastAsia" w:hAnsiTheme="minorHAnsi"/>
              <w:noProof/>
              <w:sz w:val="22"/>
              <w:lang w:eastAsia="da-DK"/>
            </w:rPr>
          </w:pPr>
          <w:hyperlink w:anchor="_Toc176172948" w:history="1">
            <w:r w:rsidRPr="00C217A8">
              <w:rPr>
                <w:rStyle w:val="Hyperlink"/>
                <w:rFonts w:cs="Times New Roman"/>
                <w:iCs/>
                <w:noProof/>
              </w:rPr>
              <w:t>3. Økonomiske konsekvenser og implementeringskonsekvenser for det offentlige</w:t>
            </w:r>
            <w:r>
              <w:rPr>
                <w:noProof/>
                <w:webHidden/>
              </w:rPr>
              <w:tab/>
            </w:r>
            <w:r>
              <w:rPr>
                <w:noProof/>
                <w:webHidden/>
              </w:rPr>
              <w:fldChar w:fldCharType="begin"/>
            </w:r>
            <w:r>
              <w:rPr>
                <w:noProof/>
                <w:webHidden/>
              </w:rPr>
              <w:instrText xml:space="preserve"> PAGEREF _Toc176172948 \h </w:instrText>
            </w:r>
            <w:r>
              <w:rPr>
                <w:noProof/>
                <w:webHidden/>
              </w:rPr>
            </w:r>
            <w:r>
              <w:rPr>
                <w:noProof/>
                <w:webHidden/>
              </w:rPr>
              <w:fldChar w:fldCharType="separate"/>
            </w:r>
            <w:r>
              <w:rPr>
                <w:noProof/>
                <w:webHidden/>
              </w:rPr>
              <w:t>34</w:t>
            </w:r>
            <w:r>
              <w:rPr>
                <w:noProof/>
                <w:webHidden/>
              </w:rPr>
              <w:fldChar w:fldCharType="end"/>
            </w:r>
          </w:hyperlink>
        </w:p>
        <w:p w14:paraId="5052C530" w14:textId="62721D53" w:rsidR="006A2676" w:rsidRDefault="006A2676">
          <w:pPr>
            <w:pStyle w:val="Indholdsfortegnelse1"/>
            <w:rPr>
              <w:rFonts w:asciiTheme="minorHAnsi" w:eastAsiaTheme="minorEastAsia" w:hAnsiTheme="minorHAnsi"/>
              <w:noProof/>
              <w:sz w:val="22"/>
              <w:lang w:eastAsia="da-DK"/>
            </w:rPr>
          </w:pPr>
          <w:hyperlink w:anchor="_Toc176172949" w:history="1">
            <w:r w:rsidRPr="00C217A8">
              <w:rPr>
                <w:rStyle w:val="Hyperlink"/>
                <w:rFonts w:cs="Times New Roman"/>
                <w:iCs/>
                <w:noProof/>
              </w:rPr>
              <w:t>4. Økonomiske og administrative konsekvenser for erhvervslivet m.v.</w:t>
            </w:r>
            <w:r>
              <w:rPr>
                <w:noProof/>
                <w:webHidden/>
              </w:rPr>
              <w:tab/>
            </w:r>
            <w:r>
              <w:rPr>
                <w:noProof/>
                <w:webHidden/>
              </w:rPr>
              <w:fldChar w:fldCharType="begin"/>
            </w:r>
            <w:r>
              <w:rPr>
                <w:noProof/>
                <w:webHidden/>
              </w:rPr>
              <w:instrText xml:space="preserve"> PAGEREF _Toc176172949 \h </w:instrText>
            </w:r>
            <w:r>
              <w:rPr>
                <w:noProof/>
                <w:webHidden/>
              </w:rPr>
            </w:r>
            <w:r>
              <w:rPr>
                <w:noProof/>
                <w:webHidden/>
              </w:rPr>
              <w:fldChar w:fldCharType="separate"/>
            </w:r>
            <w:r>
              <w:rPr>
                <w:noProof/>
                <w:webHidden/>
              </w:rPr>
              <w:t>35</w:t>
            </w:r>
            <w:r>
              <w:rPr>
                <w:noProof/>
                <w:webHidden/>
              </w:rPr>
              <w:fldChar w:fldCharType="end"/>
            </w:r>
          </w:hyperlink>
        </w:p>
        <w:p w14:paraId="1263A199" w14:textId="001D2030" w:rsidR="006A2676" w:rsidRDefault="006A2676">
          <w:pPr>
            <w:pStyle w:val="Indholdsfortegnelse1"/>
            <w:rPr>
              <w:rFonts w:asciiTheme="minorHAnsi" w:eastAsiaTheme="minorEastAsia" w:hAnsiTheme="minorHAnsi"/>
              <w:noProof/>
              <w:sz w:val="22"/>
              <w:lang w:eastAsia="da-DK"/>
            </w:rPr>
          </w:pPr>
          <w:hyperlink w:anchor="_Toc176172950" w:history="1">
            <w:r w:rsidRPr="00C217A8">
              <w:rPr>
                <w:rStyle w:val="Hyperlink"/>
                <w:rFonts w:cs="Times New Roman"/>
                <w:iCs/>
                <w:noProof/>
              </w:rPr>
              <w:t>5. Administrative konsekvenser for borgerne</w:t>
            </w:r>
            <w:r>
              <w:rPr>
                <w:noProof/>
                <w:webHidden/>
              </w:rPr>
              <w:tab/>
            </w:r>
            <w:r>
              <w:rPr>
                <w:noProof/>
                <w:webHidden/>
              </w:rPr>
              <w:fldChar w:fldCharType="begin"/>
            </w:r>
            <w:r>
              <w:rPr>
                <w:noProof/>
                <w:webHidden/>
              </w:rPr>
              <w:instrText xml:space="preserve"> PAGEREF _Toc176172950 \h </w:instrText>
            </w:r>
            <w:r>
              <w:rPr>
                <w:noProof/>
                <w:webHidden/>
              </w:rPr>
            </w:r>
            <w:r>
              <w:rPr>
                <w:noProof/>
                <w:webHidden/>
              </w:rPr>
              <w:fldChar w:fldCharType="separate"/>
            </w:r>
            <w:r>
              <w:rPr>
                <w:noProof/>
                <w:webHidden/>
              </w:rPr>
              <w:t>36</w:t>
            </w:r>
            <w:r>
              <w:rPr>
                <w:noProof/>
                <w:webHidden/>
              </w:rPr>
              <w:fldChar w:fldCharType="end"/>
            </w:r>
          </w:hyperlink>
        </w:p>
        <w:p w14:paraId="133B3849" w14:textId="7BA55B36" w:rsidR="006A2676" w:rsidRDefault="006A2676">
          <w:pPr>
            <w:pStyle w:val="Indholdsfortegnelse1"/>
            <w:rPr>
              <w:rFonts w:asciiTheme="minorHAnsi" w:eastAsiaTheme="minorEastAsia" w:hAnsiTheme="minorHAnsi"/>
              <w:noProof/>
              <w:sz w:val="22"/>
              <w:lang w:eastAsia="da-DK"/>
            </w:rPr>
          </w:pPr>
          <w:hyperlink w:anchor="_Toc176172951" w:history="1">
            <w:r w:rsidRPr="00C217A8">
              <w:rPr>
                <w:rStyle w:val="Hyperlink"/>
                <w:rFonts w:cs="Times New Roman"/>
                <w:iCs/>
                <w:noProof/>
              </w:rPr>
              <w:t>6. Klima-, miljø-, og naturmæssige konsekvenser</w:t>
            </w:r>
            <w:r>
              <w:rPr>
                <w:noProof/>
                <w:webHidden/>
              </w:rPr>
              <w:tab/>
            </w:r>
            <w:r>
              <w:rPr>
                <w:noProof/>
                <w:webHidden/>
              </w:rPr>
              <w:fldChar w:fldCharType="begin"/>
            </w:r>
            <w:r>
              <w:rPr>
                <w:noProof/>
                <w:webHidden/>
              </w:rPr>
              <w:instrText xml:space="preserve"> PAGEREF _Toc176172951 \h </w:instrText>
            </w:r>
            <w:r>
              <w:rPr>
                <w:noProof/>
                <w:webHidden/>
              </w:rPr>
            </w:r>
            <w:r>
              <w:rPr>
                <w:noProof/>
                <w:webHidden/>
              </w:rPr>
              <w:fldChar w:fldCharType="separate"/>
            </w:r>
            <w:r>
              <w:rPr>
                <w:noProof/>
                <w:webHidden/>
              </w:rPr>
              <w:t>36</w:t>
            </w:r>
            <w:r>
              <w:rPr>
                <w:noProof/>
                <w:webHidden/>
              </w:rPr>
              <w:fldChar w:fldCharType="end"/>
            </w:r>
          </w:hyperlink>
        </w:p>
        <w:p w14:paraId="61EB09DB" w14:textId="642BD8C2" w:rsidR="006A2676" w:rsidRDefault="006A2676">
          <w:pPr>
            <w:pStyle w:val="Indholdsfortegnelse1"/>
            <w:rPr>
              <w:rFonts w:asciiTheme="minorHAnsi" w:eastAsiaTheme="minorEastAsia" w:hAnsiTheme="minorHAnsi"/>
              <w:noProof/>
              <w:sz w:val="22"/>
              <w:lang w:eastAsia="da-DK"/>
            </w:rPr>
          </w:pPr>
          <w:hyperlink w:anchor="_Toc176172952" w:history="1">
            <w:r w:rsidRPr="00C217A8">
              <w:rPr>
                <w:rStyle w:val="Hyperlink"/>
                <w:rFonts w:cs="Times New Roman"/>
                <w:iCs/>
                <w:noProof/>
              </w:rPr>
              <w:t>7. Forholdet til EU-retten</w:t>
            </w:r>
            <w:r>
              <w:rPr>
                <w:noProof/>
                <w:webHidden/>
              </w:rPr>
              <w:tab/>
            </w:r>
            <w:r>
              <w:rPr>
                <w:noProof/>
                <w:webHidden/>
              </w:rPr>
              <w:fldChar w:fldCharType="begin"/>
            </w:r>
            <w:r>
              <w:rPr>
                <w:noProof/>
                <w:webHidden/>
              </w:rPr>
              <w:instrText xml:space="preserve"> PAGEREF _Toc176172952 \h </w:instrText>
            </w:r>
            <w:r>
              <w:rPr>
                <w:noProof/>
                <w:webHidden/>
              </w:rPr>
            </w:r>
            <w:r>
              <w:rPr>
                <w:noProof/>
                <w:webHidden/>
              </w:rPr>
              <w:fldChar w:fldCharType="separate"/>
            </w:r>
            <w:r>
              <w:rPr>
                <w:noProof/>
                <w:webHidden/>
              </w:rPr>
              <w:t>36</w:t>
            </w:r>
            <w:r>
              <w:rPr>
                <w:noProof/>
                <w:webHidden/>
              </w:rPr>
              <w:fldChar w:fldCharType="end"/>
            </w:r>
          </w:hyperlink>
        </w:p>
        <w:p w14:paraId="10E5FF63" w14:textId="1F52FF0D" w:rsidR="006A2676" w:rsidRDefault="006A2676">
          <w:pPr>
            <w:pStyle w:val="Indholdsfortegnelse1"/>
            <w:rPr>
              <w:rFonts w:asciiTheme="minorHAnsi" w:eastAsiaTheme="minorEastAsia" w:hAnsiTheme="minorHAnsi"/>
              <w:noProof/>
              <w:sz w:val="22"/>
              <w:lang w:eastAsia="da-DK"/>
            </w:rPr>
          </w:pPr>
          <w:hyperlink w:anchor="_Toc176172953" w:history="1">
            <w:r w:rsidRPr="00C217A8">
              <w:rPr>
                <w:rStyle w:val="Hyperlink"/>
                <w:rFonts w:cs="Times New Roman"/>
                <w:iCs/>
                <w:noProof/>
              </w:rPr>
              <w:t>8. Hørte myndigheder og organisationer m.v.</w:t>
            </w:r>
            <w:r>
              <w:rPr>
                <w:noProof/>
                <w:webHidden/>
              </w:rPr>
              <w:tab/>
            </w:r>
            <w:r>
              <w:rPr>
                <w:noProof/>
                <w:webHidden/>
              </w:rPr>
              <w:fldChar w:fldCharType="begin"/>
            </w:r>
            <w:r>
              <w:rPr>
                <w:noProof/>
                <w:webHidden/>
              </w:rPr>
              <w:instrText xml:space="preserve"> PAGEREF _Toc176172953 \h </w:instrText>
            </w:r>
            <w:r>
              <w:rPr>
                <w:noProof/>
                <w:webHidden/>
              </w:rPr>
            </w:r>
            <w:r>
              <w:rPr>
                <w:noProof/>
                <w:webHidden/>
              </w:rPr>
              <w:fldChar w:fldCharType="separate"/>
            </w:r>
            <w:r>
              <w:rPr>
                <w:noProof/>
                <w:webHidden/>
              </w:rPr>
              <w:t>37</w:t>
            </w:r>
            <w:r>
              <w:rPr>
                <w:noProof/>
                <w:webHidden/>
              </w:rPr>
              <w:fldChar w:fldCharType="end"/>
            </w:r>
          </w:hyperlink>
        </w:p>
        <w:p w14:paraId="628330DC" w14:textId="4AFB8F30" w:rsidR="006A2676" w:rsidRDefault="006A2676">
          <w:pPr>
            <w:pStyle w:val="Indholdsfortegnelse1"/>
            <w:rPr>
              <w:rFonts w:asciiTheme="minorHAnsi" w:eastAsiaTheme="minorEastAsia" w:hAnsiTheme="minorHAnsi"/>
              <w:noProof/>
              <w:sz w:val="22"/>
              <w:lang w:eastAsia="da-DK"/>
            </w:rPr>
          </w:pPr>
          <w:hyperlink w:anchor="_Toc176172954" w:history="1">
            <w:r w:rsidRPr="00C217A8">
              <w:rPr>
                <w:rStyle w:val="Hyperlink"/>
                <w:rFonts w:cs="Times New Roman"/>
                <w:iCs/>
                <w:noProof/>
              </w:rPr>
              <w:t>9. Sammenfattende skema</w:t>
            </w:r>
            <w:r>
              <w:rPr>
                <w:noProof/>
                <w:webHidden/>
              </w:rPr>
              <w:tab/>
            </w:r>
            <w:r>
              <w:rPr>
                <w:noProof/>
                <w:webHidden/>
              </w:rPr>
              <w:fldChar w:fldCharType="begin"/>
            </w:r>
            <w:r>
              <w:rPr>
                <w:noProof/>
                <w:webHidden/>
              </w:rPr>
              <w:instrText xml:space="preserve"> PAGEREF _Toc176172954 \h </w:instrText>
            </w:r>
            <w:r>
              <w:rPr>
                <w:noProof/>
                <w:webHidden/>
              </w:rPr>
            </w:r>
            <w:r>
              <w:rPr>
                <w:noProof/>
                <w:webHidden/>
              </w:rPr>
              <w:fldChar w:fldCharType="separate"/>
            </w:r>
            <w:r>
              <w:rPr>
                <w:noProof/>
                <w:webHidden/>
              </w:rPr>
              <w:t>38</w:t>
            </w:r>
            <w:r>
              <w:rPr>
                <w:noProof/>
                <w:webHidden/>
              </w:rPr>
              <w:fldChar w:fldCharType="end"/>
            </w:r>
          </w:hyperlink>
        </w:p>
        <w:p w14:paraId="6F9AD36B" w14:textId="14C20D96" w:rsidR="00A14C90" w:rsidRPr="006F5332" w:rsidRDefault="00A14C90">
          <w:r w:rsidRPr="006F5332">
            <w:rPr>
              <w:rFonts w:cs="Times New Roman"/>
              <w:sz w:val="24"/>
              <w:szCs w:val="24"/>
            </w:rPr>
            <w:fldChar w:fldCharType="end"/>
          </w:r>
        </w:p>
      </w:sdtContent>
    </w:sdt>
    <w:p w14:paraId="4AC851C8" w14:textId="699746EA" w:rsidR="00A14C90" w:rsidRPr="006F5332" w:rsidRDefault="00A14C90">
      <w:pPr>
        <w:spacing w:after="200" w:line="276" w:lineRule="auto"/>
        <w:jc w:val="left"/>
        <w:rPr>
          <w:rFonts w:eastAsia="Calibri" w:cs="Times New Roman"/>
          <w:szCs w:val="24"/>
        </w:rPr>
      </w:pPr>
      <w:r w:rsidRPr="006F5332">
        <w:rPr>
          <w:rFonts w:eastAsia="Calibri" w:cs="Times New Roman"/>
          <w:szCs w:val="24"/>
        </w:rPr>
        <w:br w:type="page"/>
      </w:r>
    </w:p>
    <w:bookmarkEnd w:id="50"/>
    <w:p w14:paraId="34D181D1" w14:textId="77777777" w:rsidR="006108C2" w:rsidRPr="006F5332" w:rsidRDefault="006108C2" w:rsidP="00522FA6">
      <w:pPr>
        <w:ind w:firstLine="284"/>
        <w:rPr>
          <w:rFonts w:eastAsia="Calibri" w:cs="Times New Roman"/>
          <w:szCs w:val="24"/>
        </w:rPr>
      </w:pPr>
    </w:p>
    <w:p w14:paraId="665FDC4E" w14:textId="77777777" w:rsidR="006108C2" w:rsidRPr="006F5332" w:rsidRDefault="006108C2" w:rsidP="006108C2">
      <w:pPr>
        <w:spacing w:after="240"/>
        <w:jc w:val="center"/>
        <w:rPr>
          <w:rFonts w:eastAsia="Calibri" w:cs="Times New Roman"/>
          <w:i/>
          <w:sz w:val="24"/>
          <w:szCs w:val="24"/>
        </w:rPr>
      </w:pPr>
      <w:r w:rsidRPr="006F5332">
        <w:rPr>
          <w:rFonts w:eastAsia="Calibri" w:cs="Times New Roman"/>
          <w:i/>
          <w:sz w:val="24"/>
          <w:szCs w:val="24"/>
        </w:rPr>
        <w:t>Bemærkninger til lovforslaget</w:t>
      </w:r>
    </w:p>
    <w:p w14:paraId="06938EC1" w14:textId="77777777" w:rsidR="006108C2" w:rsidRPr="006F5332" w:rsidRDefault="006108C2" w:rsidP="006108C2">
      <w:pPr>
        <w:spacing w:after="240"/>
        <w:jc w:val="center"/>
        <w:rPr>
          <w:rFonts w:eastAsia="Calibri" w:cs="Times New Roman"/>
          <w:i/>
          <w:sz w:val="24"/>
          <w:szCs w:val="24"/>
        </w:rPr>
      </w:pPr>
      <w:r w:rsidRPr="006F5332">
        <w:rPr>
          <w:rFonts w:eastAsia="Calibri" w:cs="Times New Roman"/>
          <w:i/>
          <w:sz w:val="24"/>
          <w:szCs w:val="24"/>
        </w:rPr>
        <w:t>Almindelige bemærkninger</w:t>
      </w:r>
    </w:p>
    <w:p w14:paraId="121F702E" w14:textId="77777777" w:rsidR="000E3BEF" w:rsidRPr="006F5332" w:rsidRDefault="000E3BEF" w:rsidP="00522FA6">
      <w:pPr>
        <w:spacing w:after="240"/>
        <w:ind w:firstLine="238"/>
        <w:rPr>
          <w:rFonts w:cs="Times New Roman"/>
          <w:sz w:val="24"/>
          <w:szCs w:val="24"/>
        </w:rPr>
      </w:pPr>
    </w:p>
    <w:p w14:paraId="263CFDC8" w14:textId="77777777" w:rsidR="000E3BEF" w:rsidRPr="006F5332" w:rsidRDefault="000E3BEF" w:rsidP="00522FA6">
      <w:pPr>
        <w:spacing w:after="240"/>
        <w:ind w:firstLine="238"/>
        <w:rPr>
          <w:rFonts w:cs="Times New Roman"/>
          <w:sz w:val="24"/>
          <w:szCs w:val="24"/>
        </w:rPr>
      </w:pPr>
    </w:p>
    <w:p w14:paraId="5441F653" w14:textId="3D92AD00" w:rsidR="007D1A57" w:rsidRPr="006F5332" w:rsidRDefault="006108C2" w:rsidP="00931EDB">
      <w:pPr>
        <w:pStyle w:val="Overskrift1"/>
        <w:spacing w:after="240"/>
        <w:rPr>
          <w:rFonts w:ascii="Times New Roman" w:hAnsi="Times New Roman" w:cs="Times New Roman"/>
          <w:bCs w:val="0"/>
          <w:iCs/>
          <w:sz w:val="24"/>
          <w:szCs w:val="24"/>
        </w:rPr>
      </w:pPr>
      <w:bookmarkStart w:id="51" w:name="_Toc442277386"/>
      <w:bookmarkStart w:id="52" w:name="_Toc442281298"/>
      <w:bookmarkStart w:id="53" w:name="_Toc442281328"/>
      <w:bookmarkStart w:id="54" w:name="_Toc442777834"/>
      <w:bookmarkStart w:id="55" w:name="_Toc442787232"/>
      <w:bookmarkStart w:id="56" w:name="_Toc442787524"/>
      <w:bookmarkStart w:id="57" w:name="_Toc442953229"/>
      <w:bookmarkStart w:id="58" w:name="_Toc443047614"/>
      <w:bookmarkStart w:id="59" w:name="_Toc444095974"/>
      <w:bookmarkStart w:id="60" w:name="_Toc444244500"/>
      <w:bookmarkStart w:id="61" w:name="_Toc498557071"/>
      <w:bookmarkStart w:id="62" w:name="_Toc498557151"/>
      <w:bookmarkStart w:id="63" w:name="_Toc498557218"/>
      <w:bookmarkStart w:id="64" w:name="_Toc498557282"/>
      <w:bookmarkStart w:id="65" w:name="_Toc498590016"/>
      <w:bookmarkStart w:id="66" w:name="_Toc498681499"/>
      <w:bookmarkStart w:id="67" w:name="_Toc499152771"/>
      <w:bookmarkStart w:id="68" w:name="_Toc499158730"/>
      <w:bookmarkStart w:id="69" w:name="_Toc499648599"/>
      <w:bookmarkStart w:id="70" w:name="_Toc499728092"/>
      <w:bookmarkStart w:id="71" w:name="_Toc499732940"/>
      <w:bookmarkStart w:id="72" w:name="_Toc499736971"/>
      <w:bookmarkStart w:id="73" w:name="_Toc499812911"/>
      <w:bookmarkStart w:id="74" w:name="_Toc499813714"/>
      <w:bookmarkStart w:id="75" w:name="_Toc500921460"/>
      <w:bookmarkStart w:id="76" w:name="_Toc500921486"/>
      <w:bookmarkStart w:id="77" w:name="_Toc500921594"/>
      <w:bookmarkStart w:id="78" w:name="_Toc501019204"/>
      <w:bookmarkStart w:id="79" w:name="_Toc504483849"/>
      <w:bookmarkStart w:id="80" w:name="_Toc505180547"/>
      <w:bookmarkStart w:id="81" w:name="_Toc505690192"/>
      <w:bookmarkStart w:id="82" w:name="_Toc505701745"/>
      <w:bookmarkStart w:id="83" w:name="_Toc505759537"/>
      <w:bookmarkStart w:id="84" w:name="_Toc505759554"/>
      <w:bookmarkStart w:id="85" w:name="_Toc505762647"/>
      <w:bookmarkStart w:id="86" w:name="_Toc505785987"/>
      <w:bookmarkStart w:id="87" w:name="_Toc506799572"/>
      <w:bookmarkStart w:id="88" w:name="_Toc506799589"/>
      <w:bookmarkStart w:id="89" w:name="_Toc506894548"/>
      <w:bookmarkStart w:id="90" w:name="_Toc507486285"/>
      <w:bookmarkStart w:id="91" w:name="_Toc515271224"/>
      <w:bookmarkStart w:id="92" w:name="_Toc515271547"/>
      <w:bookmarkStart w:id="93" w:name="_Toc515271575"/>
      <w:bookmarkStart w:id="94" w:name="_Toc515280471"/>
      <w:bookmarkStart w:id="95" w:name="_Toc515280622"/>
      <w:bookmarkStart w:id="96" w:name="_Toc515352774"/>
      <w:bookmarkStart w:id="97" w:name="_Toc515540847"/>
      <w:bookmarkStart w:id="98" w:name="_Toc515543683"/>
      <w:bookmarkStart w:id="99" w:name="_Toc515543868"/>
      <w:bookmarkStart w:id="100" w:name="_Toc515551669"/>
      <w:bookmarkStart w:id="101" w:name="_Toc515627611"/>
      <w:bookmarkStart w:id="102" w:name="_Toc516039921"/>
      <w:bookmarkStart w:id="103" w:name="_Toc516155344"/>
      <w:bookmarkStart w:id="104" w:name="_Toc516490245"/>
      <w:bookmarkStart w:id="105" w:name="_Toc518037927"/>
      <w:bookmarkStart w:id="106" w:name="_Toc524599575"/>
      <w:bookmarkStart w:id="107" w:name="_Toc526154928"/>
      <w:bookmarkStart w:id="108" w:name="_Toc526155474"/>
      <w:bookmarkStart w:id="109" w:name="_Toc526155547"/>
      <w:bookmarkStart w:id="110" w:name="_Toc526253984"/>
      <w:bookmarkStart w:id="111" w:name="_Toc526348408"/>
      <w:bookmarkStart w:id="112" w:name="_Toc526374599"/>
      <w:bookmarkStart w:id="113" w:name="_Toc526374615"/>
      <w:bookmarkStart w:id="114" w:name="_Toc526406478"/>
      <w:bookmarkStart w:id="115" w:name="_Toc526409498"/>
      <w:bookmarkStart w:id="116" w:name="_Toc526491397"/>
      <w:bookmarkStart w:id="117" w:name="_Toc526505509"/>
      <w:bookmarkStart w:id="118" w:name="_Toc526756601"/>
      <w:bookmarkStart w:id="119" w:name="_Toc176172918"/>
      <w:r w:rsidRPr="006F5332">
        <w:rPr>
          <w:rFonts w:ascii="Times New Roman" w:hAnsi="Times New Roman" w:cs="Times New Roman"/>
          <w:bCs w:val="0"/>
          <w:iCs/>
          <w:sz w:val="24"/>
          <w:szCs w:val="24"/>
        </w:rPr>
        <w:t>1. Indledning</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7943C990" w14:textId="06C0004B" w:rsidR="00A75CD6" w:rsidRPr="006F5332" w:rsidRDefault="00A75CD6" w:rsidP="00522FA6">
      <w:pPr>
        <w:spacing w:after="240"/>
        <w:rPr>
          <w:rFonts w:eastAsia="Calibri" w:cs="Times New Roman"/>
          <w:sz w:val="24"/>
          <w:szCs w:val="24"/>
        </w:rPr>
      </w:pPr>
      <w:r w:rsidRPr="006F5332">
        <w:rPr>
          <w:rFonts w:eastAsia="Calibri" w:cs="Times New Roman"/>
          <w:sz w:val="24"/>
          <w:szCs w:val="24"/>
        </w:rPr>
        <w:t>Lovforslaget har til formål i kølvandet på covid-19</w:t>
      </w:r>
      <w:r w:rsidR="00170F67" w:rsidRPr="006F5332">
        <w:rPr>
          <w:rFonts w:eastAsia="Calibri" w:cs="Times New Roman"/>
          <w:sz w:val="24"/>
          <w:szCs w:val="24"/>
        </w:rPr>
        <w:t>-pandemien</w:t>
      </w:r>
      <w:r w:rsidRPr="006F5332">
        <w:rPr>
          <w:rFonts w:eastAsia="Calibri" w:cs="Times New Roman"/>
          <w:sz w:val="24"/>
          <w:szCs w:val="24"/>
        </w:rPr>
        <w:t xml:space="preserve"> igen at skabe balance mellem Trafikstyrelsens udgifter til tilsyn på luftfartsområdet og indtægterne fra safety-afgiftsordningen, der </w:t>
      </w:r>
      <w:r w:rsidR="00605EE8" w:rsidRPr="006F5332">
        <w:rPr>
          <w:rFonts w:eastAsia="Calibri" w:cs="Times New Roman"/>
          <w:sz w:val="24"/>
          <w:szCs w:val="24"/>
        </w:rPr>
        <w:t>skal</w:t>
      </w:r>
      <w:r w:rsidRPr="006F5332">
        <w:rPr>
          <w:rFonts w:eastAsia="Calibri" w:cs="Times New Roman"/>
          <w:sz w:val="24"/>
          <w:szCs w:val="24"/>
        </w:rPr>
        <w:t xml:space="preserve"> finansiere dette tilsyn.</w:t>
      </w:r>
    </w:p>
    <w:p w14:paraId="49360B33" w14:textId="52C3F27E" w:rsidR="00736D41" w:rsidRDefault="008A7000" w:rsidP="00522FA6">
      <w:pPr>
        <w:spacing w:after="240"/>
        <w:rPr>
          <w:ins w:id="120" w:author="Forfatter"/>
          <w:rFonts w:eastAsia="Calibri" w:cs="Times New Roman"/>
          <w:sz w:val="24"/>
          <w:szCs w:val="24"/>
        </w:rPr>
      </w:pPr>
      <w:r w:rsidRPr="006F5332">
        <w:rPr>
          <w:rFonts w:eastAsia="Calibri" w:cs="Times New Roman"/>
          <w:sz w:val="24"/>
          <w:szCs w:val="24"/>
        </w:rPr>
        <w:t>Det foreslås at</w:t>
      </w:r>
      <w:r w:rsidR="00EA5BEE" w:rsidRPr="006F5332">
        <w:rPr>
          <w:rFonts w:eastAsia="Calibri" w:cs="Times New Roman"/>
          <w:sz w:val="24"/>
          <w:szCs w:val="24"/>
        </w:rPr>
        <w:t xml:space="preserve"> </w:t>
      </w:r>
      <w:r w:rsidR="000E56F5" w:rsidRPr="006F5332">
        <w:rPr>
          <w:rFonts w:eastAsia="Calibri" w:cs="Times New Roman"/>
          <w:sz w:val="24"/>
          <w:szCs w:val="24"/>
        </w:rPr>
        <w:t xml:space="preserve">øge </w:t>
      </w:r>
      <w:r w:rsidR="00EA5BEE" w:rsidRPr="006F5332">
        <w:rPr>
          <w:rFonts w:eastAsia="Calibri" w:cs="Times New Roman"/>
          <w:sz w:val="24"/>
          <w:szCs w:val="24"/>
        </w:rPr>
        <w:t xml:space="preserve">safety-afgiftssatsen </w:t>
      </w:r>
      <w:r w:rsidR="005C3AC2" w:rsidRPr="006F5332">
        <w:rPr>
          <w:rFonts w:eastAsia="Calibri" w:cs="Times New Roman"/>
          <w:sz w:val="24"/>
          <w:szCs w:val="24"/>
        </w:rPr>
        <w:t xml:space="preserve">hen over en årrække med henblik på at skabe balance mellem </w:t>
      </w:r>
      <w:r w:rsidR="00BE0D4F" w:rsidRPr="006F5332">
        <w:rPr>
          <w:rFonts w:eastAsia="Calibri" w:cs="Times New Roman"/>
          <w:sz w:val="24"/>
          <w:szCs w:val="24"/>
        </w:rPr>
        <w:t xml:space="preserve">indtægter og </w:t>
      </w:r>
      <w:r w:rsidR="00EA5BEE" w:rsidRPr="006F5332">
        <w:rPr>
          <w:rFonts w:eastAsia="Calibri" w:cs="Times New Roman"/>
          <w:sz w:val="24"/>
          <w:szCs w:val="24"/>
        </w:rPr>
        <w:t xml:space="preserve">de løbende udgifter til tilsyn på luftfartsområdet og </w:t>
      </w:r>
      <w:r w:rsidR="00BE0D4F" w:rsidRPr="006F5332">
        <w:rPr>
          <w:rFonts w:eastAsia="Calibri" w:cs="Times New Roman"/>
          <w:sz w:val="24"/>
          <w:szCs w:val="24"/>
        </w:rPr>
        <w:t xml:space="preserve">samtidigt </w:t>
      </w:r>
      <w:r w:rsidR="00E853BC" w:rsidRPr="006F5332">
        <w:rPr>
          <w:rFonts w:eastAsia="Calibri" w:cs="Times New Roman"/>
          <w:sz w:val="24"/>
          <w:szCs w:val="24"/>
        </w:rPr>
        <w:t>udligne</w:t>
      </w:r>
      <w:r w:rsidR="00EA5BEE" w:rsidRPr="006F5332">
        <w:rPr>
          <w:rFonts w:eastAsia="Calibri" w:cs="Times New Roman"/>
          <w:sz w:val="24"/>
          <w:szCs w:val="24"/>
        </w:rPr>
        <w:t xml:space="preserve"> det opbyggede underskud</w:t>
      </w:r>
      <w:r w:rsidR="005C3AC2" w:rsidRPr="006F5332">
        <w:rPr>
          <w:rFonts w:eastAsia="Calibri" w:cs="Times New Roman"/>
          <w:sz w:val="24"/>
          <w:szCs w:val="24"/>
        </w:rPr>
        <w:t xml:space="preserve"> i ordningen. </w:t>
      </w:r>
      <w:r w:rsidR="00EA5BEE" w:rsidRPr="006F5332">
        <w:rPr>
          <w:rFonts w:eastAsia="Calibri" w:cs="Times New Roman"/>
          <w:sz w:val="24"/>
          <w:szCs w:val="24"/>
        </w:rPr>
        <w:t xml:space="preserve"> Med lovforslaget foreslås </w:t>
      </w:r>
      <w:r w:rsidR="000E56F5" w:rsidRPr="006F5332">
        <w:rPr>
          <w:rFonts w:eastAsia="Calibri" w:cs="Times New Roman"/>
          <w:sz w:val="24"/>
          <w:szCs w:val="24"/>
        </w:rPr>
        <w:t xml:space="preserve">den nuværende </w:t>
      </w:r>
      <w:r w:rsidR="00EA5BEE" w:rsidRPr="006F5332">
        <w:rPr>
          <w:rFonts w:eastAsia="Calibri" w:cs="Times New Roman"/>
          <w:sz w:val="24"/>
          <w:szCs w:val="24"/>
        </w:rPr>
        <w:t>safety-afgiftssats</w:t>
      </w:r>
      <w:r w:rsidR="000E56F5" w:rsidRPr="006F5332">
        <w:rPr>
          <w:rFonts w:eastAsia="Calibri" w:cs="Times New Roman"/>
          <w:sz w:val="24"/>
          <w:szCs w:val="24"/>
        </w:rPr>
        <w:t xml:space="preserve"> på 5,00 kr.</w:t>
      </w:r>
      <w:r w:rsidR="00EA5BEE" w:rsidRPr="006F5332">
        <w:rPr>
          <w:rFonts w:eastAsia="Calibri" w:cs="Times New Roman"/>
          <w:sz w:val="24"/>
          <w:szCs w:val="24"/>
        </w:rPr>
        <w:t xml:space="preserve"> </w:t>
      </w:r>
      <w:r w:rsidR="005C3AC2" w:rsidRPr="006F5332">
        <w:rPr>
          <w:rFonts w:eastAsia="Calibri" w:cs="Times New Roman"/>
          <w:sz w:val="24"/>
          <w:szCs w:val="24"/>
        </w:rPr>
        <w:t>således øget til 8,00 kr. pr. 1. januar 2025, til 10,00 kr. pr. 1. januar 2026, til 12,00 kr. pr. 1. januar 2027 og til 14,00 kr. pr. 1. januar 2028</w:t>
      </w:r>
      <w:r w:rsidR="00F36F0B" w:rsidRPr="006F5332">
        <w:rPr>
          <w:rFonts w:eastAsia="Calibri" w:cs="Times New Roman"/>
          <w:sz w:val="24"/>
          <w:szCs w:val="24"/>
        </w:rPr>
        <w:t xml:space="preserve"> </w:t>
      </w:r>
      <w:r w:rsidR="00D50852">
        <w:rPr>
          <w:rFonts w:eastAsia="Calibri" w:cs="Times New Roman"/>
          <w:sz w:val="24"/>
          <w:szCs w:val="24"/>
        </w:rPr>
        <w:t>med tillæg af den årlige pris- og lønindeksregulering af satsen</w:t>
      </w:r>
      <w:r w:rsidR="005C3AC2" w:rsidRPr="006F5332">
        <w:rPr>
          <w:rFonts w:eastAsia="Calibri" w:cs="Times New Roman"/>
          <w:sz w:val="24"/>
          <w:szCs w:val="24"/>
        </w:rPr>
        <w:t xml:space="preserve">. Med den foreslåede gradvise øgning af safety-afgiften frem mod 2028 forventes underskuddet i safety-afgiftsordningen </w:t>
      </w:r>
      <w:r w:rsidR="00CE6F51" w:rsidRPr="006F5332">
        <w:rPr>
          <w:rFonts w:eastAsia="Calibri" w:cs="Times New Roman"/>
          <w:sz w:val="24"/>
          <w:szCs w:val="24"/>
        </w:rPr>
        <w:t xml:space="preserve">udlignet </w:t>
      </w:r>
      <w:r w:rsidR="005C3AC2" w:rsidRPr="006F5332">
        <w:rPr>
          <w:rFonts w:eastAsia="Calibri" w:cs="Times New Roman"/>
          <w:sz w:val="24"/>
          <w:szCs w:val="24"/>
        </w:rPr>
        <w:t xml:space="preserve">inden for en 6-årig periode. </w:t>
      </w:r>
      <w:r w:rsidR="00214783">
        <w:rPr>
          <w:rFonts w:eastAsia="Calibri" w:cs="Times New Roman"/>
          <w:sz w:val="24"/>
          <w:szCs w:val="24"/>
        </w:rPr>
        <w:t>Under de forud</w:t>
      </w:r>
      <w:r w:rsidR="009F680E">
        <w:rPr>
          <w:rFonts w:eastAsia="Calibri" w:cs="Times New Roman"/>
          <w:sz w:val="24"/>
          <w:szCs w:val="24"/>
        </w:rPr>
        <w:t>s</w:t>
      </w:r>
      <w:r w:rsidR="00214783">
        <w:rPr>
          <w:rFonts w:eastAsia="Calibri" w:cs="Times New Roman"/>
          <w:sz w:val="24"/>
          <w:szCs w:val="24"/>
        </w:rPr>
        <w:t>ætninger kan s</w:t>
      </w:r>
      <w:r w:rsidR="005C3AC2" w:rsidRPr="006F5332">
        <w:rPr>
          <w:rFonts w:eastAsia="Calibri" w:cs="Times New Roman"/>
          <w:sz w:val="24"/>
          <w:szCs w:val="24"/>
        </w:rPr>
        <w:t xml:space="preserve">afety-afgiftssatsen herefter sænkes til et omkostningsdækkende niveau i forhold til de løbende tilsynsudgifter. </w:t>
      </w:r>
    </w:p>
    <w:p w14:paraId="423AB679" w14:textId="7FBCD9B3" w:rsidR="0037737B" w:rsidRPr="006F5332" w:rsidRDefault="000D782F" w:rsidP="00522FA6">
      <w:pPr>
        <w:spacing w:after="240"/>
        <w:rPr>
          <w:rFonts w:eastAsia="Calibri" w:cs="Times New Roman"/>
          <w:sz w:val="24"/>
          <w:szCs w:val="24"/>
        </w:rPr>
      </w:pPr>
      <w:ins w:id="121" w:author="Forfatter">
        <w:r>
          <w:rPr>
            <w:rFonts w:eastAsia="Calibri" w:cs="Times New Roman"/>
            <w:sz w:val="24"/>
            <w:szCs w:val="24"/>
          </w:rPr>
          <w:t>I tillæg hertil</w:t>
        </w:r>
        <w:r w:rsidR="0037737B">
          <w:rPr>
            <w:rFonts w:eastAsia="Calibri" w:cs="Times New Roman"/>
            <w:sz w:val="24"/>
            <w:szCs w:val="24"/>
          </w:rPr>
          <w:t xml:space="preserve"> foreslås erstatningsansvarsgrænserne for luftfartsselskaber ligeledes ændret. </w:t>
        </w:r>
        <w:r w:rsidR="0037737B" w:rsidRPr="0037737B">
          <w:rPr>
            <w:rFonts w:eastAsia="Calibri" w:cs="Times New Roman"/>
            <w:sz w:val="24"/>
            <w:szCs w:val="24"/>
          </w:rPr>
          <w:t xml:space="preserve">De gældende regler for luftfartsselskabernes erstatningsansvar, herunder beløbsmæssige grænser for erstatningen, er reguleret i Montreal-konventionen af 28. maj 1999 om indførelse af visse ensartede regler for international luftbefordring (herefter Montreal-konventionen). </w:t>
        </w:r>
        <w:r w:rsidR="0037737B">
          <w:rPr>
            <w:rFonts w:eastAsia="Calibri" w:cs="Times New Roman"/>
            <w:sz w:val="24"/>
            <w:szCs w:val="24"/>
          </w:rPr>
          <w:t>Erstatningsansvarsgrænserne er i overensstemmelse med reguleringsmekanismen i Montreal-konventionen nu blevet ændret af den internationale civile luftfartsorganisation ICAO</w:t>
        </w:r>
        <w:r w:rsidR="00EB0C6F">
          <w:rPr>
            <w:rFonts w:eastAsia="Calibri" w:cs="Times New Roman"/>
            <w:sz w:val="24"/>
            <w:szCs w:val="24"/>
          </w:rPr>
          <w:t xml:space="preserve"> med virkning fra den 28. december 2024</w:t>
        </w:r>
        <w:r w:rsidR="0037737B">
          <w:rPr>
            <w:rFonts w:eastAsia="Calibri" w:cs="Times New Roman"/>
            <w:sz w:val="24"/>
            <w:szCs w:val="24"/>
          </w:rPr>
          <w:t xml:space="preserve">, </w:t>
        </w:r>
        <w:r w:rsidR="0037737B" w:rsidRPr="0037737B">
          <w:rPr>
            <w:rFonts w:eastAsia="Calibri" w:cs="Times New Roman"/>
            <w:sz w:val="24"/>
            <w:szCs w:val="24"/>
          </w:rPr>
          <w:t>hvorfor grænserne i </w:t>
        </w:r>
        <w:r w:rsidR="0037737B" w:rsidRPr="0037737B">
          <w:rPr>
            <w:rFonts w:eastAsia="Calibri" w:cs="Times New Roman"/>
            <w:sz w:val="24"/>
            <w:szCs w:val="24"/>
          </w:rPr>
          <w:fldChar w:fldCharType="begin"/>
        </w:r>
        <w:r w:rsidR="0037737B" w:rsidRPr="0037737B">
          <w:rPr>
            <w:rFonts w:eastAsia="Calibri" w:cs="Times New Roman"/>
            <w:sz w:val="24"/>
            <w:szCs w:val="24"/>
          </w:rPr>
          <w:instrText xml:space="preserve"> HYPERLINK "https://pro.karnovgroup.dk/b/documents/rel/LBKG20171149" </w:instrText>
        </w:r>
        <w:r w:rsidR="0037737B" w:rsidRPr="0037737B">
          <w:rPr>
            <w:rFonts w:eastAsia="Calibri" w:cs="Times New Roman"/>
            <w:sz w:val="24"/>
            <w:szCs w:val="24"/>
          </w:rPr>
          <w:fldChar w:fldCharType="separate"/>
        </w:r>
        <w:r w:rsidR="0037737B" w:rsidRPr="0037737B">
          <w:rPr>
            <w:rStyle w:val="Hyperlink"/>
            <w:rFonts w:eastAsia="Calibri" w:cs="Times New Roman"/>
            <w:sz w:val="24"/>
            <w:szCs w:val="24"/>
          </w:rPr>
          <w:t>luftfartsloven</w:t>
        </w:r>
        <w:r w:rsidR="0037737B" w:rsidRPr="0037737B">
          <w:rPr>
            <w:rFonts w:eastAsia="Calibri" w:cs="Times New Roman"/>
            <w:sz w:val="24"/>
            <w:szCs w:val="24"/>
          </w:rPr>
          <w:fldChar w:fldCharType="end"/>
        </w:r>
        <w:r w:rsidR="0037737B" w:rsidRPr="0037737B">
          <w:rPr>
            <w:rFonts w:eastAsia="Calibri" w:cs="Times New Roman"/>
            <w:sz w:val="24"/>
            <w:szCs w:val="24"/>
          </w:rPr>
          <w:t> foreslås reguleret tilsvarende.</w:t>
        </w:r>
        <w:r w:rsidR="0037737B">
          <w:rPr>
            <w:rFonts w:eastAsia="Calibri" w:cs="Times New Roman"/>
            <w:sz w:val="24"/>
            <w:szCs w:val="24"/>
          </w:rPr>
          <w:t xml:space="preserve"> </w:t>
        </w:r>
        <w:r w:rsidR="00EB0C6F">
          <w:rPr>
            <w:rFonts w:eastAsia="Calibri" w:cs="Times New Roman"/>
            <w:sz w:val="24"/>
            <w:szCs w:val="24"/>
          </w:rPr>
          <w:t xml:space="preserve">Danmark </w:t>
        </w:r>
        <w:r w:rsidR="005D5BCF">
          <w:rPr>
            <w:rFonts w:eastAsia="Calibri" w:cs="Times New Roman"/>
            <w:sz w:val="24"/>
            <w:szCs w:val="24"/>
          </w:rPr>
          <w:t>ha</w:t>
        </w:r>
        <w:r w:rsidR="00EB0C6F">
          <w:rPr>
            <w:rFonts w:eastAsia="Calibri" w:cs="Times New Roman"/>
            <w:sz w:val="24"/>
            <w:szCs w:val="24"/>
          </w:rPr>
          <w:t>r som led i sine folkeretlige forpligtelser en pligt til at gennemføre ændringerne af beløbsgrænserne, og</w:t>
        </w:r>
        <w:r w:rsidR="007A70F6">
          <w:rPr>
            <w:rFonts w:eastAsia="Calibri" w:cs="Times New Roman"/>
            <w:sz w:val="24"/>
            <w:szCs w:val="24"/>
          </w:rPr>
          <w:t xml:space="preserve"> for at lette den administrative byrde ved opdatering af beløbene fremadrettet</w:t>
        </w:r>
        <w:r w:rsidR="00EB0C6F">
          <w:rPr>
            <w:rFonts w:eastAsia="Calibri" w:cs="Times New Roman"/>
            <w:sz w:val="24"/>
            <w:szCs w:val="24"/>
          </w:rPr>
          <w:t xml:space="preserve"> </w:t>
        </w:r>
        <w:r w:rsidR="007A70F6">
          <w:rPr>
            <w:rFonts w:eastAsia="Calibri" w:cs="Times New Roman"/>
            <w:sz w:val="24"/>
            <w:szCs w:val="24"/>
          </w:rPr>
          <w:t xml:space="preserve">foreslås det, </w:t>
        </w:r>
        <w:r w:rsidR="00EB0C6F">
          <w:rPr>
            <w:rFonts w:eastAsia="Calibri" w:cs="Times New Roman"/>
            <w:sz w:val="24"/>
            <w:szCs w:val="24"/>
          </w:rPr>
          <w:t xml:space="preserve">at transportministeren bemyndiges til at </w:t>
        </w:r>
        <w:r w:rsidR="006A2676">
          <w:rPr>
            <w:rFonts w:eastAsia="Calibri" w:cs="Times New Roman"/>
            <w:sz w:val="24"/>
            <w:szCs w:val="24"/>
          </w:rPr>
          <w:t>foretage</w:t>
        </w:r>
        <w:r w:rsidR="00EB0C6F">
          <w:rPr>
            <w:rFonts w:eastAsia="Calibri" w:cs="Times New Roman"/>
            <w:sz w:val="24"/>
            <w:szCs w:val="24"/>
          </w:rPr>
          <w:t xml:space="preserve"> </w:t>
        </w:r>
        <w:r w:rsidR="00316745">
          <w:rPr>
            <w:rFonts w:eastAsia="Calibri" w:cs="Times New Roman"/>
            <w:sz w:val="24"/>
            <w:szCs w:val="24"/>
          </w:rPr>
          <w:t xml:space="preserve">fremtidige </w:t>
        </w:r>
        <w:r w:rsidR="00EB0C6F">
          <w:rPr>
            <w:rFonts w:eastAsia="Calibri" w:cs="Times New Roman"/>
            <w:sz w:val="24"/>
            <w:szCs w:val="24"/>
          </w:rPr>
          <w:t xml:space="preserve">ændringer </w:t>
        </w:r>
        <w:r w:rsidR="00316745">
          <w:rPr>
            <w:rFonts w:eastAsia="Calibri" w:cs="Times New Roman"/>
            <w:sz w:val="24"/>
            <w:szCs w:val="24"/>
          </w:rPr>
          <w:t>af</w:t>
        </w:r>
        <w:r w:rsidR="00EB0C6F">
          <w:rPr>
            <w:rFonts w:eastAsia="Calibri" w:cs="Times New Roman"/>
            <w:sz w:val="24"/>
            <w:szCs w:val="24"/>
          </w:rPr>
          <w:t xml:space="preserve"> erstatningsansvarsgrænserne. </w:t>
        </w:r>
        <w:r w:rsidR="005D5BCF">
          <w:rPr>
            <w:rFonts w:eastAsia="Calibri" w:cs="Times New Roman"/>
            <w:sz w:val="24"/>
            <w:szCs w:val="24"/>
          </w:rPr>
          <w:t>Det vil således ikke længere være nødvendigt at stille forslag om ændring af luftfartsloven i forbindelse med den administrativt fastsatte justering</w:t>
        </w:r>
        <w:r w:rsidR="00D23180">
          <w:rPr>
            <w:rFonts w:eastAsia="Calibri" w:cs="Times New Roman"/>
            <w:sz w:val="24"/>
            <w:szCs w:val="24"/>
          </w:rPr>
          <w:t>er</w:t>
        </w:r>
        <w:r w:rsidR="005D5BCF">
          <w:rPr>
            <w:rFonts w:eastAsia="Calibri" w:cs="Times New Roman"/>
            <w:sz w:val="24"/>
            <w:szCs w:val="24"/>
          </w:rPr>
          <w:t xml:space="preserve"> af erstatningsansvarsgrænserne. </w:t>
        </w:r>
      </w:ins>
    </w:p>
    <w:p w14:paraId="4D1584DB" w14:textId="05AAAA07" w:rsidR="00862628" w:rsidRPr="006F5332" w:rsidRDefault="00862628" w:rsidP="00522FA6">
      <w:pPr>
        <w:spacing w:after="240"/>
        <w:rPr>
          <w:rFonts w:eastAsia="Calibri" w:cs="Times New Roman"/>
          <w:sz w:val="24"/>
          <w:szCs w:val="24"/>
        </w:rPr>
      </w:pPr>
      <w:r w:rsidRPr="006F5332">
        <w:rPr>
          <w:rFonts w:eastAsia="Calibri" w:cs="Times New Roman"/>
          <w:sz w:val="24"/>
          <w:szCs w:val="24"/>
        </w:rPr>
        <w:lastRenderedPageBreak/>
        <w:t xml:space="preserve">Foruden en ændring af </w:t>
      </w:r>
      <w:proofErr w:type="spellStart"/>
      <w:r w:rsidRPr="006F5332">
        <w:rPr>
          <w:rFonts w:eastAsia="Calibri" w:cs="Times New Roman"/>
          <w:sz w:val="24"/>
          <w:szCs w:val="24"/>
        </w:rPr>
        <w:t>safety</w:t>
      </w:r>
      <w:proofErr w:type="spellEnd"/>
      <w:r w:rsidRPr="006F5332">
        <w:rPr>
          <w:rFonts w:eastAsia="Calibri" w:cs="Times New Roman"/>
          <w:sz w:val="24"/>
          <w:szCs w:val="24"/>
        </w:rPr>
        <w:t>-afgiftsordningen</w:t>
      </w:r>
      <w:ins w:id="122" w:author="Forfatter">
        <w:r w:rsidR="00357DF6">
          <w:rPr>
            <w:rFonts w:eastAsia="Calibri" w:cs="Times New Roman"/>
            <w:sz w:val="24"/>
            <w:szCs w:val="24"/>
          </w:rPr>
          <w:t xml:space="preserve"> og erstatningsansvarsgrænserne</w:t>
        </w:r>
      </w:ins>
      <w:r w:rsidRPr="006F5332">
        <w:rPr>
          <w:rFonts w:eastAsia="Calibri" w:cs="Times New Roman"/>
          <w:sz w:val="24"/>
          <w:szCs w:val="24"/>
        </w:rPr>
        <w:t xml:space="preserve"> foreslås en række </w:t>
      </w:r>
      <w:r w:rsidR="00D23180">
        <w:rPr>
          <w:rFonts w:eastAsia="Calibri" w:cs="Times New Roman"/>
          <w:sz w:val="24"/>
          <w:szCs w:val="24"/>
        </w:rPr>
        <w:t xml:space="preserve">mindre </w:t>
      </w:r>
      <w:r w:rsidRPr="006F5332">
        <w:rPr>
          <w:rFonts w:eastAsia="Calibri" w:cs="Times New Roman"/>
          <w:sz w:val="24"/>
          <w:szCs w:val="24"/>
        </w:rPr>
        <w:t>ændringer i luftfartsloven af mere teknisk karakter.</w:t>
      </w:r>
    </w:p>
    <w:p w14:paraId="05A5FE7B" w14:textId="49598246" w:rsidR="00862628" w:rsidRPr="006F5332" w:rsidRDefault="00D23180" w:rsidP="00522FA6">
      <w:pPr>
        <w:spacing w:after="240"/>
        <w:rPr>
          <w:rFonts w:eastAsia="Calibri" w:cs="Times New Roman"/>
          <w:sz w:val="24"/>
          <w:szCs w:val="24"/>
        </w:rPr>
      </w:pPr>
      <w:r>
        <w:rPr>
          <w:rFonts w:eastAsia="Calibri" w:cs="Times New Roman"/>
          <w:sz w:val="24"/>
          <w:szCs w:val="24"/>
        </w:rPr>
        <w:t xml:space="preserve">For det første foreslås </w:t>
      </w:r>
      <w:r w:rsidR="00862628" w:rsidRPr="006F5332">
        <w:rPr>
          <w:rFonts w:eastAsia="Calibri" w:cs="Times New Roman"/>
          <w:sz w:val="24"/>
          <w:szCs w:val="24"/>
        </w:rPr>
        <w:t>at indsætte særskilte bemyndigelsesbestemmelser vedrørende fastsættelsen af regler om luftfartøjers luftdygtighed og mærkning</w:t>
      </w:r>
      <w:r w:rsidR="008A7000" w:rsidRPr="006F5332">
        <w:rPr>
          <w:rFonts w:eastAsia="Calibri" w:cs="Times New Roman"/>
          <w:sz w:val="24"/>
          <w:szCs w:val="24"/>
        </w:rPr>
        <w:t xml:space="preserve"> </w:t>
      </w:r>
      <w:r w:rsidR="00862628" w:rsidRPr="006F5332">
        <w:rPr>
          <w:rFonts w:eastAsia="Calibri" w:cs="Times New Roman"/>
          <w:sz w:val="24"/>
          <w:szCs w:val="24"/>
        </w:rPr>
        <w:t>for at skabe større gennemsigtighed og klarhed i forhold til rækkevidden af ministerens bemyndigelser på disse områder.</w:t>
      </w:r>
    </w:p>
    <w:p w14:paraId="4CBBE75A" w14:textId="5AD2D84B" w:rsidR="00862628" w:rsidRPr="006F5332" w:rsidRDefault="00D23180" w:rsidP="00862628">
      <w:pPr>
        <w:spacing w:after="240"/>
        <w:rPr>
          <w:rFonts w:cs="Times New Roman"/>
          <w:sz w:val="24"/>
          <w:szCs w:val="24"/>
        </w:rPr>
      </w:pPr>
      <w:r>
        <w:rPr>
          <w:rFonts w:cs="Times New Roman"/>
          <w:sz w:val="24"/>
          <w:szCs w:val="24"/>
        </w:rPr>
        <w:t>For det andet</w:t>
      </w:r>
      <w:r w:rsidR="00862628" w:rsidRPr="006F5332">
        <w:rPr>
          <w:rFonts w:cs="Times New Roman"/>
          <w:sz w:val="24"/>
          <w:szCs w:val="24"/>
        </w:rPr>
        <w:t xml:space="preserve"> foreslås en præcisering af bestemmelserne om registrering af luftfartøjer i </w:t>
      </w:r>
      <w:r w:rsidR="00784ACF" w:rsidRPr="006F5332">
        <w:rPr>
          <w:rFonts w:cs="Times New Roman"/>
          <w:sz w:val="24"/>
          <w:szCs w:val="24"/>
        </w:rPr>
        <w:t>Nationalitetsregistret</w:t>
      </w:r>
      <w:r w:rsidR="00862628" w:rsidRPr="006F5332">
        <w:rPr>
          <w:rFonts w:cs="Times New Roman"/>
          <w:sz w:val="24"/>
          <w:szCs w:val="24"/>
        </w:rPr>
        <w:t xml:space="preserve"> (registret over danske luftfartøjer). </w:t>
      </w:r>
    </w:p>
    <w:p w14:paraId="5FA75517" w14:textId="3A017AE9" w:rsidR="00862628" w:rsidRPr="006F5332" w:rsidRDefault="00D23180" w:rsidP="00862628">
      <w:pPr>
        <w:spacing w:after="240"/>
        <w:rPr>
          <w:rFonts w:cs="Times New Roman"/>
          <w:sz w:val="24"/>
          <w:szCs w:val="24"/>
        </w:rPr>
      </w:pPr>
      <w:r>
        <w:rPr>
          <w:rFonts w:cs="Times New Roman"/>
          <w:sz w:val="24"/>
          <w:szCs w:val="24"/>
        </w:rPr>
        <w:t>For det tredje</w:t>
      </w:r>
      <w:r w:rsidR="00862628" w:rsidRPr="006F5332">
        <w:rPr>
          <w:rFonts w:cs="Times New Roman"/>
          <w:sz w:val="24"/>
          <w:szCs w:val="24"/>
        </w:rPr>
        <w:t xml:space="preserve"> foreslås luftfartslovens bestemmelser om </w:t>
      </w:r>
      <w:r w:rsidR="00784ACF" w:rsidRPr="006F5332">
        <w:rPr>
          <w:rFonts w:cs="Times New Roman"/>
          <w:sz w:val="24"/>
          <w:szCs w:val="24"/>
        </w:rPr>
        <w:t>Nationalitetsregistret</w:t>
      </w:r>
      <w:r w:rsidR="00862628" w:rsidRPr="006F5332">
        <w:rPr>
          <w:rFonts w:cs="Times New Roman"/>
          <w:sz w:val="24"/>
          <w:szCs w:val="24"/>
        </w:rPr>
        <w:t xml:space="preserve"> også ændret for så vidt angår registrering af luftfartøjer af særlig beskaffenhed. </w:t>
      </w:r>
    </w:p>
    <w:p w14:paraId="317834B0" w14:textId="59499A04" w:rsidR="00862628" w:rsidRPr="006F5332" w:rsidRDefault="00D23180" w:rsidP="00862628">
      <w:pPr>
        <w:spacing w:after="240"/>
        <w:rPr>
          <w:rFonts w:cs="Times New Roman"/>
          <w:sz w:val="24"/>
          <w:szCs w:val="24"/>
        </w:rPr>
      </w:pPr>
      <w:r>
        <w:rPr>
          <w:rFonts w:cs="Times New Roman"/>
          <w:sz w:val="24"/>
          <w:szCs w:val="24"/>
        </w:rPr>
        <w:t>For det fjerde</w:t>
      </w:r>
      <w:r w:rsidR="00862628" w:rsidRPr="006F5332">
        <w:rPr>
          <w:rFonts w:cs="Times New Roman"/>
          <w:sz w:val="24"/>
          <w:szCs w:val="24"/>
        </w:rPr>
        <w:t xml:space="preserve"> foreslås en række mindre ændringer af luftfartsloven med henblik på at opdatere og fremtidssikre luftfartslovens ordlyd.</w:t>
      </w:r>
    </w:p>
    <w:p w14:paraId="6B8A1BE7" w14:textId="538F4A66" w:rsidR="00862628" w:rsidRPr="006F5332" w:rsidRDefault="00862628" w:rsidP="00862628">
      <w:pPr>
        <w:spacing w:after="240"/>
        <w:rPr>
          <w:rFonts w:cs="Times New Roman"/>
          <w:sz w:val="24"/>
          <w:szCs w:val="24"/>
        </w:rPr>
      </w:pPr>
      <w:r w:rsidRPr="006F5332">
        <w:rPr>
          <w:rFonts w:cs="Times New Roman"/>
          <w:sz w:val="24"/>
          <w:szCs w:val="24"/>
        </w:rPr>
        <w:t>Endelig foreslås territorialbestemmelsen for så vidt angår Grønland ændret</w:t>
      </w:r>
      <w:r w:rsidR="005B0A96" w:rsidRPr="006F5332">
        <w:rPr>
          <w:rFonts w:cs="Times New Roman"/>
          <w:sz w:val="24"/>
          <w:szCs w:val="24"/>
        </w:rPr>
        <w:t>, således at loven formelt set altid vil skulle sættes i kraft ved anordninger i Grønland</w:t>
      </w:r>
      <w:r w:rsidRPr="006F5332">
        <w:rPr>
          <w:rFonts w:cs="Times New Roman"/>
          <w:sz w:val="24"/>
          <w:szCs w:val="24"/>
        </w:rPr>
        <w:t xml:space="preserve">. I dag </w:t>
      </w:r>
      <w:r w:rsidR="005D5B54" w:rsidRPr="006F5332">
        <w:rPr>
          <w:rFonts w:cs="Times New Roman"/>
          <w:sz w:val="24"/>
          <w:szCs w:val="24"/>
        </w:rPr>
        <w:t>følger</w:t>
      </w:r>
      <w:r w:rsidRPr="006F5332">
        <w:rPr>
          <w:rFonts w:cs="Times New Roman"/>
          <w:sz w:val="24"/>
          <w:szCs w:val="24"/>
        </w:rPr>
        <w:t xml:space="preserve"> det af luftfartsloven, at for Grønland gælder loven kun med de af den særlige grønlandske lovgivning flydende lempelser. Luftfartsloven er således direkte gældende i Grønland. I praksis har ændringslove til luftfartsloven siden selvstyrelovens ikrafttræden i 2009 dog været sat i kraft i Grønland ved anordninger. Luftfartslovens territorialbestemmelse foreslås derfor ændret for så vidt angår Grønland. </w:t>
      </w:r>
    </w:p>
    <w:p w14:paraId="646DA35A" w14:textId="409BA891" w:rsidR="00862628" w:rsidRPr="006F5332" w:rsidRDefault="00E204D2" w:rsidP="00522FA6">
      <w:pPr>
        <w:spacing w:after="240"/>
        <w:rPr>
          <w:rFonts w:cs="Times New Roman"/>
          <w:sz w:val="24"/>
          <w:szCs w:val="24"/>
        </w:rPr>
      </w:pPr>
      <w:r w:rsidRPr="006F5332">
        <w:rPr>
          <w:rFonts w:cs="Times New Roman"/>
          <w:sz w:val="24"/>
          <w:szCs w:val="24"/>
        </w:rPr>
        <w:t>Foruden ændringerne af luftfartsloven foreslås lov nr. 381 af 10. juni 1987 om forlængelse af Danmarks deltagelse i det skandinaviske luftfartssamarbejde ophævet</w:t>
      </w:r>
      <w:r w:rsidR="003D40A7" w:rsidRPr="006F5332">
        <w:rPr>
          <w:rFonts w:cs="Times New Roman"/>
          <w:sz w:val="24"/>
          <w:szCs w:val="24"/>
        </w:rPr>
        <w:t xml:space="preserve"> af ordensmæssige hensyn</w:t>
      </w:r>
      <w:r w:rsidR="005B0A96" w:rsidRPr="006F5332">
        <w:rPr>
          <w:rFonts w:cs="Times New Roman"/>
          <w:sz w:val="24"/>
          <w:szCs w:val="24"/>
        </w:rPr>
        <w:t>, eftersom l</w:t>
      </w:r>
      <w:r w:rsidR="003D40A7" w:rsidRPr="006F5332">
        <w:rPr>
          <w:rFonts w:cs="Times New Roman"/>
          <w:sz w:val="24"/>
          <w:szCs w:val="24"/>
        </w:rPr>
        <w:t xml:space="preserve">oven udtømte sit formål den 30. september 2005. </w:t>
      </w:r>
    </w:p>
    <w:p w14:paraId="67FDE2FE" w14:textId="1537A19C" w:rsidR="00311550" w:rsidRPr="006F5332" w:rsidRDefault="00311550" w:rsidP="00311550">
      <w:pPr>
        <w:pStyle w:val="Overskrift1"/>
        <w:spacing w:after="240"/>
        <w:rPr>
          <w:rFonts w:ascii="Times New Roman" w:hAnsi="Times New Roman" w:cs="Times New Roman"/>
          <w:bCs w:val="0"/>
          <w:iCs/>
          <w:sz w:val="24"/>
          <w:szCs w:val="24"/>
        </w:rPr>
      </w:pPr>
      <w:bookmarkStart w:id="123" w:name="_Toc176172919"/>
      <w:r w:rsidRPr="006F5332">
        <w:rPr>
          <w:rFonts w:ascii="Times New Roman" w:hAnsi="Times New Roman" w:cs="Times New Roman"/>
          <w:bCs w:val="0"/>
          <w:iCs/>
          <w:sz w:val="24"/>
          <w:szCs w:val="24"/>
        </w:rPr>
        <w:t>1.</w:t>
      </w:r>
      <w:r w:rsidR="00A0764D" w:rsidRPr="006F5332">
        <w:rPr>
          <w:rFonts w:ascii="Times New Roman" w:hAnsi="Times New Roman" w:cs="Times New Roman"/>
          <w:bCs w:val="0"/>
          <w:iCs/>
          <w:sz w:val="24"/>
          <w:szCs w:val="24"/>
        </w:rPr>
        <w:t>1.</w:t>
      </w:r>
      <w:r w:rsidRPr="006F5332">
        <w:rPr>
          <w:rFonts w:ascii="Times New Roman" w:hAnsi="Times New Roman" w:cs="Times New Roman"/>
          <w:bCs w:val="0"/>
          <w:iCs/>
          <w:sz w:val="24"/>
          <w:szCs w:val="24"/>
        </w:rPr>
        <w:t> Baggrund</w:t>
      </w:r>
      <w:bookmarkEnd w:id="123"/>
    </w:p>
    <w:p w14:paraId="1C4E988A" w14:textId="77777777" w:rsidR="00311550" w:rsidRPr="006F5332" w:rsidRDefault="00311550" w:rsidP="00311550">
      <w:pPr>
        <w:spacing w:after="240"/>
        <w:rPr>
          <w:rFonts w:eastAsia="Calibri" w:cs="Times New Roman"/>
          <w:sz w:val="24"/>
          <w:szCs w:val="24"/>
        </w:rPr>
      </w:pPr>
      <w:r w:rsidRPr="006F5332">
        <w:rPr>
          <w:rFonts w:eastAsia="Calibri" w:cs="Times New Roman"/>
          <w:sz w:val="24"/>
          <w:szCs w:val="24"/>
        </w:rPr>
        <w:t xml:space="preserve">Safety-afgiften har siden 2013 finansieret Trafikstyrelsens tilsyn på det civile luftfartsområde. Safety-afgiften betales af luftfartsselskaberne for passagerer, som rejser med et luftfartøj, der er godkendt til mere end 10 passagersæder, eller som har en maksimal startvægt på mere end 5.700 kg, og som afgår fra en dansk flyveplads, hvis benyttelse til flyvning står åben for offentligheden. Safety-afgiftssatsen udgjorde ved ordningens indførelse 6,00 kr. pr. passager og er siden ordningens indførelse ændret flere gange med afsæt i et ønske om, at ordningen har skulle balancere i sig selv i forhold til de omkostninger, der har været til Trafikstyrelsens tilsyn. </w:t>
      </w:r>
    </w:p>
    <w:p w14:paraId="0E3EA5E6" w14:textId="79647297" w:rsidR="00311550" w:rsidRPr="006F5332" w:rsidRDefault="00311550" w:rsidP="00311550">
      <w:pPr>
        <w:spacing w:after="240"/>
        <w:rPr>
          <w:rFonts w:eastAsia="Calibri" w:cs="Times New Roman"/>
          <w:sz w:val="24"/>
          <w:szCs w:val="24"/>
        </w:rPr>
      </w:pPr>
      <w:r w:rsidRPr="006F5332">
        <w:rPr>
          <w:rFonts w:eastAsia="Calibri" w:cs="Times New Roman"/>
          <w:sz w:val="24"/>
          <w:szCs w:val="24"/>
        </w:rPr>
        <w:lastRenderedPageBreak/>
        <w:t>I forbindelse med covid-19-pandemien skete der en væsentlig nedgang i antallet af luftfartspassagerer. Nedgangen i passagerantallet kombineret med en lovændring i 2020 under pandemien, hvor safety-afgiftssatsen blev fastsat til et niveau, der ikke var omkostningsdækkende, har medført, at der er oparbejdet et underskud i safety-afgiftsordningen. Safety-afgiften udgør ved lovforslagets fremsættelse 5 kr. pr. passager og vil pr. 1. januar 2025 blive opjusteret til 6,00 kr. pr. passager som konsekvens af en tidligere vedtagen ændring af luftfartsloven (lov nr. 2399 af 14. december 2022).</w:t>
      </w:r>
    </w:p>
    <w:p w14:paraId="1D8D1387" w14:textId="70DF3FB7" w:rsidR="00311550" w:rsidRDefault="00311550" w:rsidP="00311550">
      <w:pPr>
        <w:spacing w:after="240"/>
        <w:rPr>
          <w:ins w:id="124" w:author="Forfatter"/>
          <w:rFonts w:eastAsia="Calibri" w:cs="Times New Roman"/>
          <w:sz w:val="24"/>
          <w:szCs w:val="24"/>
        </w:rPr>
      </w:pPr>
      <w:r w:rsidRPr="006F5332">
        <w:rPr>
          <w:rFonts w:eastAsia="Calibri" w:cs="Times New Roman"/>
          <w:sz w:val="24"/>
          <w:szCs w:val="24"/>
        </w:rPr>
        <w:t>Det foreslås at øge safety-afgiftssatsen hen over en årrække med henblik på at skabe balance mellem</w:t>
      </w:r>
      <w:r w:rsidR="00BE0D4F" w:rsidRPr="006F5332">
        <w:rPr>
          <w:rFonts w:eastAsia="Calibri" w:cs="Times New Roman"/>
          <w:sz w:val="24"/>
          <w:szCs w:val="24"/>
        </w:rPr>
        <w:t xml:space="preserve"> indtægter og</w:t>
      </w:r>
      <w:r w:rsidRPr="006F5332">
        <w:rPr>
          <w:rFonts w:eastAsia="Calibri" w:cs="Times New Roman"/>
          <w:sz w:val="24"/>
          <w:szCs w:val="24"/>
        </w:rPr>
        <w:t xml:space="preserve"> de løbende udgifter til tilsyn på luftfartsområdet og</w:t>
      </w:r>
      <w:r w:rsidR="004C7722" w:rsidRPr="006F5332">
        <w:rPr>
          <w:rFonts w:eastAsia="Calibri" w:cs="Times New Roman"/>
          <w:sz w:val="24"/>
          <w:szCs w:val="24"/>
        </w:rPr>
        <w:t xml:space="preserve"> at</w:t>
      </w:r>
      <w:r w:rsidRPr="006F5332">
        <w:rPr>
          <w:rFonts w:eastAsia="Calibri" w:cs="Times New Roman"/>
          <w:sz w:val="24"/>
          <w:szCs w:val="24"/>
        </w:rPr>
        <w:t xml:space="preserve"> </w:t>
      </w:r>
      <w:r w:rsidR="00E853BC" w:rsidRPr="006F5332">
        <w:rPr>
          <w:rFonts w:eastAsia="Calibri" w:cs="Times New Roman"/>
          <w:sz w:val="24"/>
          <w:szCs w:val="24"/>
        </w:rPr>
        <w:t>udligne</w:t>
      </w:r>
      <w:r w:rsidRPr="006F5332">
        <w:rPr>
          <w:rFonts w:eastAsia="Calibri" w:cs="Times New Roman"/>
          <w:sz w:val="24"/>
          <w:szCs w:val="24"/>
        </w:rPr>
        <w:t xml:space="preserve"> det opbyggede underskud i ordningen.  Med lovforslaget foreslås den nuværende safety-afgiftssats på 5,00 kr. således øget til 8,00 kr. pr. 1. januar 2025, til 10,00 kr. pr. 1. januar 2026, til 12,00 kr. pr. 1. januar 2027 og til 14,00 kr. pr. 1. januar 2028</w:t>
      </w:r>
      <w:r w:rsidR="00F36F0B" w:rsidRPr="006F5332">
        <w:rPr>
          <w:rFonts w:eastAsia="Calibri" w:cs="Times New Roman"/>
          <w:sz w:val="24"/>
          <w:szCs w:val="24"/>
        </w:rPr>
        <w:t>. Hertil tillægges desuden en årlig regulering af safety-afgiftssatsen</w:t>
      </w:r>
      <w:r w:rsidR="00A0626E" w:rsidRPr="006F5332">
        <w:rPr>
          <w:rFonts w:eastAsia="Calibri" w:cs="Times New Roman"/>
          <w:sz w:val="24"/>
          <w:szCs w:val="24"/>
        </w:rPr>
        <w:t xml:space="preserve"> </w:t>
      </w:r>
      <w:r w:rsidR="00F36F0B" w:rsidRPr="006F5332">
        <w:rPr>
          <w:rFonts w:eastAsia="Calibri" w:cs="Times New Roman"/>
          <w:sz w:val="24"/>
          <w:szCs w:val="24"/>
        </w:rPr>
        <w:t>på basis af den årlige pris- og lønindeksregulering.</w:t>
      </w:r>
      <w:r w:rsidRPr="006F5332">
        <w:rPr>
          <w:rFonts w:eastAsia="Calibri" w:cs="Times New Roman"/>
          <w:sz w:val="24"/>
          <w:szCs w:val="24"/>
        </w:rPr>
        <w:t xml:space="preserve"> Med den foreslåede gradvise øgning af safety-afgiften frem mod 2028 forventes underskuddet i safety-afgiftsordningen udlignet inden for en 6-årig periode. </w:t>
      </w:r>
      <w:r w:rsidR="009F680E">
        <w:rPr>
          <w:rFonts w:eastAsia="Calibri" w:cs="Times New Roman"/>
          <w:sz w:val="24"/>
          <w:szCs w:val="24"/>
        </w:rPr>
        <w:t>Under de forudsætninger kan s</w:t>
      </w:r>
      <w:r w:rsidRPr="006F5332">
        <w:rPr>
          <w:rFonts w:eastAsia="Calibri" w:cs="Times New Roman"/>
          <w:sz w:val="24"/>
          <w:szCs w:val="24"/>
        </w:rPr>
        <w:t>afety-afgiftssatsen herefter sænkes til et omkostningsdækkende niveau i forhold til de løbende tilsynsudgifter.</w:t>
      </w:r>
    </w:p>
    <w:p w14:paraId="3F9C3DC6" w14:textId="45A110CA" w:rsidR="00357DF6" w:rsidRPr="006F5332" w:rsidRDefault="00357DF6" w:rsidP="00311550">
      <w:pPr>
        <w:spacing w:after="240"/>
        <w:rPr>
          <w:rFonts w:eastAsia="Calibri" w:cs="Times New Roman"/>
          <w:sz w:val="24"/>
          <w:szCs w:val="24"/>
        </w:rPr>
      </w:pPr>
      <w:ins w:id="125" w:author="Forfatter">
        <w:r>
          <w:rPr>
            <w:rFonts w:eastAsia="Calibri" w:cs="Times New Roman"/>
            <w:sz w:val="24"/>
            <w:szCs w:val="24"/>
          </w:rPr>
          <w:t xml:space="preserve">Foruden ændringen af safety-afgiftssatsen foreslås erstatningsansvarsgrænserne for luftfartsselskaber ligeledes ændret i overensstemmelse med Montreal-konventionens reguleringsmekanisme, mens det foreslås, at transportministeren fremadrettet skal kunne justere disse erstatningsansvarsgrænser administrativt. </w:t>
        </w:r>
      </w:ins>
    </w:p>
    <w:p w14:paraId="5D570AF2" w14:textId="411C7D34" w:rsidR="00311550" w:rsidRPr="006F5332" w:rsidRDefault="00311550" w:rsidP="00311550">
      <w:pPr>
        <w:spacing w:after="240"/>
        <w:rPr>
          <w:rFonts w:eastAsia="Calibri" w:cs="Times New Roman"/>
          <w:sz w:val="24"/>
          <w:szCs w:val="24"/>
        </w:rPr>
      </w:pPr>
      <w:del w:id="126" w:author="Forfatter">
        <w:r w:rsidRPr="006F5332" w:rsidDel="00357DF6">
          <w:rPr>
            <w:rFonts w:eastAsia="Calibri" w:cs="Times New Roman"/>
            <w:sz w:val="24"/>
            <w:szCs w:val="24"/>
          </w:rPr>
          <w:delText xml:space="preserve">Foruden </w:delText>
        </w:r>
      </w:del>
      <w:ins w:id="127" w:author="Forfatter">
        <w:r w:rsidR="00357DF6">
          <w:rPr>
            <w:rFonts w:eastAsia="Calibri" w:cs="Times New Roman"/>
            <w:sz w:val="24"/>
            <w:szCs w:val="24"/>
          </w:rPr>
          <w:t>Ud over</w:t>
        </w:r>
        <w:r w:rsidR="00357DF6" w:rsidRPr="006F5332">
          <w:rPr>
            <w:rFonts w:eastAsia="Calibri" w:cs="Times New Roman"/>
            <w:sz w:val="24"/>
            <w:szCs w:val="24"/>
          </w:rPr>
          <w:t xml:space="preserve"> </w:t>
        </w:r>
      </w:ins>
      <w:r w:rsidRPr="006F5332">
        <w:rPr>
          <w:rFonts w:eastAsia="Calibri" w:cs="Times New Roman"/>
          <w:sz w:val="24"/>
          <w:szCs w:val="24"/>
        </w:rPr>
        <w:t xml:space="preserve">en ændring af </w:t>
      </w:r>
      <w:proofErr w:type="spellStart"/>
      <w:r w:rsidRPr="006F5332">
        <w:rPr>
          <w:rFonts w:eastAsia="Calibri" w:cs="Times New Roman"/>
          <w:sz w:val="24"/>
          <w:szCs w:val="24"/>
        </w:rPr>
        <w:t>safety</w:t>
      </w:r>
      <w:proofErr w:type="spellEnd"/>
      <w:r w:rsidRPr="006F5332">
        <w:rPr>
          <w:rFonts w:eastAsia="Calibri" w:cs="Times New Roman"/>
          <w:sz w:val="24"/>
          <w:szCs w:val="24"/>
        </w:rPr>
        <w:t>-afgiftsordningen</w:t>
      </w:r>
      <w:ins w:id="128" w:author="Forfatter">
        <w:r w:rsidR="00357DF6">
          <w:rPr>
            <w:rFonts w:eastAsia="Calibri" w:cs="Times New Roman"/>
            <w:sz w:val="24"/>
            <w:szCs w:val="24"/>
          </w:rPr>
          <w:t xml:space="preserve"> og erstatningsansvarsgrænserne</w:t>
        </w:r>
      </w:ins>
      <w:r w:rsidRPr="006F5332">
        <w:rPr>
          <w:rFonts w:eastAsia="Calibri" w:cs="Times New Roman"/>
          <w:sz w:val="24"/>
          <w:szCs w:val="24"/>
        </w:rPr>
        <w:t xml:space="preserve"> foreslås en række ændringer i luftfartsloven af mere teknisk karakter.</w:t>
      </w:r>
    </w:p>
    <w:p w14:paraId="28BBB619" w14:textId="7BBD6678" w:rsidR="004C7722" w:rsidRPr="006F5332" w:rsidRDefault="004C7722" w:rsidP="00311550">
      <w:pPr>
        <w:spacing w:after="240"/>
        <w:rPr>
          <w:rFonts w:eastAsia="Calibri" w:cs="Times New Roman"/>
          <w:sz w:val="24"/>
          <w:szCs w:val="24"/>
        </w:rPr>
      </w:pPr>
      <w:r w:rsidRPr="006F5332">
        <w:rPr>
          <w:rFonts w:eastAsia="Calibri" w:cs="Times New Roman"/>
          <w:sz w:val="24"/>
          <w:szCs w:val="24"/>
        </w:rPr>
        <w:t>De</w:t>
      </w:r>
      <w:r w:rsidR="003E092D">
        <w:rPr>
          <w:rFonts w:eastAsia="Calibri" w:cs="Times New Roman"/>
          <w:sz w:val="24"/>
          <w:szCs w:val="24"/>
        </w:rPr>
        <w:t>t</w:t>
      </w:r>
      <w:r w:rsidRPr="006F5332">
        <w:rPr>
          <w:rFonts w:eastAsia="Calibri" w:cs="Times New Roman"/>
          <w:sz w:val="24"/>
          <w:szCs w:val="24"/>
        </w:rPr>
        <w:t xml:space="preserve"> foreslås at fastsætte bestemmelser om transportministerens beføjelser for så vidt angår fastsættelse af regler vedrørende luftfartøjers luftdygtighed og mærkning. Ministerens beføjelser til at fastsætte regler vedrørende luftfartøjers luftdygtighed og mærkning er i dag baseret på en generel bemyndigelseshjemmel, og det foreslås med lovforslaget at indsætte særskilte bemyndigelseshjemler for at skabe større gennemsigtighed og klarhed i forhold til rækkevidden af ministerens bemyndigelser på disse områder.</w:t>
      </w:r>
    </w:p>
    <w:p w14:paraId="5F44A86A" w14:textId="0E30BC51" w:rsidR="00311550" w:rsidRPr="006F5332" w:rsidRDefault="003E092D" w:rsidP="00311550">
      <w:pPr>
        <w:spacing w:after="240"/>
        <w:rPr>
          <w:rFonts w:cs="Times New Roman"/>
          <w:sz w:val="24"/>
          <w:szCs w:val="24"/>
        </w:rPr>
      </w:pPr>
      <w:r>
        <w:rPr>
          <w:rFonts w:cs="Times New Roman"/>
          <w:sz w:val="24"/>
          <w:szCs w:val="24"/>
        </w:rPr>
        <w:t>Dernæst indeholder l</w:t>
      </w:r>
      <w:r w:rsidR="00311550" w:rsidRPr="006F5332">
        <w:rPr>
          <w:rFonts w:cs="Times New Roman"/>
          <w:sz w:val="24"/>
          <w:szCs w:val="24"/>
        </w:rPr>
        <w:t xml:space="preserve">uftfartsloven i dag en bestemmelse om, at EU- og EØS-statsborgere og EU- og EØS-selskaber (juridiske personer) kan få et luftfartøj registret i Danmark, når disse borgere og </w:t>
      </w:r>
      <w:r w:rsidR="00E47447">
        <w:rPr>
          <w:rFonts w:cs="Times New Roman"/>
          <w:sz w:val="24"/>
          <w:szCs w:val="24"/>
        </w:rPr>
        <w:t>selskab</w:t>
      </w:r>
      <w:r w:rsidR="00E47447" w:rsidRPr="006F5332">
        <w:rPr>
          <w:rFonts w:cs="Times New Roman"/>
          <w:sz w:val="24"/>
          <w:szCs w:val="24"/>
        </w:rPr>
        <w:t xml:space="preserve">er </w:t>
      </w:r>
      <w:r w:rsidR="00311550" w:rsidRPr="006F5332">
        <w:rPr>
          <w:rFonts w:cs="Times New Roman"/>
          <w:sz w:val="24"/>
          <w:szCs w:val="24"/>
        </w:rPr>
        <w:t xml:space="preserve">er omfattet af den </w:t>
      </w:r>
      <w:r w:rsidR="00311550" w:rsidRPr="006F5332">
        <w:rPr>
          <w:rFonts w:cs="Times New Roman"/>
          <w:sz w:val="24"/>
          <w:szCs w:val="24"/>
        </w:rPr>
        <w:lastRenderedPageBreak/>
        <w:t>Europæiske Unions regler. Det følger af bemærkningerne til bestemmelsen, at det er en forudsætning for registreringen i Danmark, at der er en tilknytning til Danmark i kraft af EU-reglerne om arbejdskraftens frie bevægelighed, etableringsretten eller retten til fri udveksling af tjenesteydelser. Grundet Kommissionens hidtidige fokus på ordlyden af luftfartsloven i forhold til EU-/EØS-relaterede rettigheder, foreslås bestemmelsens ordlyd præciseret, således at hensigten med bestemmelsen, som den følger af bemærkningerne, indsættes direkte i lovens ordlyd. En sådan præcisering af bestemmelsen vil fjerne eventuel tvivl om forudsætningerne for EU-</w:t>
      </w:r>
      <w:r w:rsidR="00E47447">
        <w:rPr>
          <w:rFonts w:cs="Times New Roman"/>
          <w:sz w:val="24"/>
          <w:szCs w:val="24"/>
        </w:rPr>
        <w:t>stats</w:t>
      </w:r>
      <w:r w:rsidR="00311550" w:rsidRPr="006F5332">
        <w:rPr>
          <w:rFonts w:cs="Times New Roman"/>
          <w:sz w:val="24"/>
          <w:szCs w:val="24"/>
        </w:rPr>
        <w:t xml:space="preserve">borgeres registrering af luftfartøjer i Danmark og skabe øget klarhed om bestemmelsens rækkevidde. </w:t>
      </w:r>
    </w:p>
    <w:p w14:paraId="5182B6D9" w14:textId="7C2F7A05" w:rsidR="00311550" w:rsidRPr="006F5332" w:rsidRDefault="00E853BC" w:rsidP="00311550">
      <w:pPr>
        <w:spacing w:after="240"/>
        <w:rPr>
          <w:rFonts w:cs="Times New Roman"/>
          <w:sz w:val="24"/>
          <w:szCs w:val="24"/>
        </w:rPr>
      </w:pPr>
      <w:r w:rsidRPr="006F5332">
        <w:rPr>
          <w:rFonts w:cs="Times New Roman"/>
          <w:sz w:val="24"/>
          <w:szCs w:val="24"/>
        </w:rPr>
        <w:t>Endvidere</w:t>
      </w:r>
      <w:r w:rsidR="00311550" w:rsidRPr="006F5332">
        <w:rPr>
          <w:rFonts w:cs="Times New Roman"/>
          <w:sz w:val="24"/>
          <w:szCs w:val="24"/>
        </w:rPr>
        <w:t xml:space="preserve"> foreslås luftfartslovens bestemmelser om Nationalitetsregistret også ændret for så vidt angår registrering af luftfartøjer af særlig beskaffenhed. Disse luftfartøjer registreres i dag i et særskilt register – adskilt fra Nationalitetsregistret – og det bør fremgå klart af lovens ordlyd, at disse luftfartøjer også har dansk nationalitet med heraf følgende ret til luftfart inden for dansk område.</w:t>
      </w:r>
    </w:p>
    <w:p w14:paraId="4A77E4B9" w14:textId="074E329A" w:rsidR="00311550" w:rsidRPr="006F5332" w:rsidRDefault="00E853BC" w:rsidP="00311550">
      <w:pPr>
        <w:spacing w:after="240"/>
        <w:rPr>
          <w:rFonts w:cs="Times New Roman"/>
          <w:sz w:val="24"/>
          <w:szCs w:val="24"/>
        </w:rPr>
      </w:pPr>
      <w:r w:rsidRPr="006F5332">
        <w:rPr>
          <w:rFonts w:cs="Times New Roman"/>
          <w:sz w:val="24"/>
          <w:szCs w:val="24"/>
        </w:rPr>
        <w:t>Afslutningsvis</w:t>
      </w:r>
      <w:r w:rsidR="00A0764D" w:rsidRPr="006F5332">
        <w:rPr>
          <w:rFonts w:cs="Times New Roman"/>
          <w:sz w:val="24"/>
          <w:szCs w:val="24"/>
        </w:rPr>
        <w:t xml:space="preserve"> foreslås luftfartslovens territorialbestemmelse ændret for så vidt angår Grønland, således at loven formelt set altid vil skulle sættes i kraft ved </w:t>
      </w:r>
      <w:r w:rsidRPr="006F5332">
        <w:rPr>
          <w:rFonts w:cs="Times New Roman"/>
          <w:sz w:val="24"/>
          <w:szCs w:val="24"/>
        </w:rPr>
        <w:t xml:space="preserve">kongelige </w:t>
      </w:r>
      <w:r w:rsidR="00A0764D" w:rsidRPr="006F5332">
        <w:rPr>
          <w:rFonts w:cs="Times New Roman"/>
          <w:sz w:val="24"/>
          <w:szCs w:val="24"/>
        </w:rPr>
        <w:t xml:space="preserve">anordninger i Grønland i overensstemmelse med praksis efter selvstyrelovens ikrafttræden. </w:t>
      </w:r>
    </w:p>
    <w:p w14:paraId="64D38E9D" w14:textId="5B0B8E3C" w:rsidR="006108C2" w:rsidRPr="006F5332" w:rsidRDefault="00F26EEE" w:rsidP="00A14C90">
      <w:pPr>
        <w:pStyle w:val="Overskrift1"/>
        <w:spacing w:after="240"/>
        <w:rPr>
          <w:rFonts w:ascii="Times New Roman" w:hAnsi="Times New Roman" w:cs="Times New Roman"/>
          <w:bCs w:val="0"/>
          <w:iCs/>
          <w:sz w:val="24"/>
          <w:szCs w:val="24"/>
        </w:rPr>
      </w:pPr>
      <w:bookmarkStart w:id="129" w:name="_Toc498557219"/>
      <w:bookmarkStart w:id="130" w:name="_Toc498557283"/>
      <w:bookmarkStart w:id="131" w:name="_Toc498590017"/>
      <w:bookmarkStart w:id="132" w:name="_Toc498681500"/>
      <w:bookmarkStart w:id="133" w:name="_Toc499152772"/>
      <w:bookmarkStart w:id="134" w:name="_Toc499158731"/>
      <w:bookmarkStart w:id="135" w:name="_Toc499648600"/>
      <w:bookmarkStart w:id="136" w:name="_Toc499728093"/>
      <w:bookmarkStart w:id="137" w:name="_Toc499732941"/>
      <w:bookmarkStart w:id="138" w:name="_Toc499736972"/>
      <w:bookmarkStart w:id="139" w:name="_Toc499812912"/>
      <w:bookmarkStart w:id="140" w:name="_Toc499813715"/>
      <w:bookmarkStart w:id="141" w:name="_Toc500921461"/>
      <w:bookmarkStart w:id="142" w:name="_Toc500921487"/>
      <w:bookmarkStart w:id="143" w:name="_Toc500921595"/>
      <w:bookmarkStart w:id="144" w:name="_Toc501019205"/>
      <w:bookmarkStart w:id="145" w:name="_Toc504483850"/>
      <w:bookmarkStart w:id="146" w:name="_Toc505180548"/>
      <w:bookmarkStart w:id="147" w:name="_Toc505690193"/>
      <w:bookmarkStart w:id="148" w:name="_Toc505701746"/>
      <w:bookmarkStart w:id="149" w:name="_Toc505759538"/>
      <w:bookmarkStart w:id="150" w:name="_Toc505759555"/>
      <w:bookmarkStart w:id="151" w:name="_Toc505762648"/>
      <w:bookmarkStart w:id="152" w:name="_Toc505785988"/>
      <w:bookmarkStart w:id="153" w:name="_Toc506799573"/>
      <w:bookmarkStart w:id="154" w:name="_Toc506799590"/>
      <w:bookmarkStart w:id="155" w:name="_Toc506894549"/>
      <w:bookmarkStart w:id="156" w:name="_Toc507486286"/>
      <w:bookmarkStart w:id="157" w:name="_Toc515271225"/>
      <w:bookmarkStart w:id="158" w:name="_Toc515271548"/>
      <w:bookmarkStart w:id="159" w:name="_Toc515271576"/>
      <w:bookmarkStart w:id="160" w:name="_Toc515280472"/>
      <w:bookmarkStart w:id="161" w:name="_Toc515280623"/>
      <w:bookmarkStart w:id="162" w:name="_Toc515352775"/>
      <w:bookmarkStart w:id="163" w:name="_Toc515540848"/>
      <w:bookmarkStart w:id="164" w:name="_Toc515543684"/>
      <w:bookmarkStart w:id="165" w:name="_Toc515543869"/>
      <w:bookmarkStart w:id="166" w:name="_Toc515551670"/>
      <w:bookmarkStart w:id="167" w:name="_Toc515627612"/>
      <w:bookmarkStart w:id="168" w:name="_Toc516039922"/>
      <w:bookmarkStart w:id="169" w:name="_Toc516155345"/>
      <w:bookmarkStart w:id="170" w:name="_Toc516490246"/>
      <w:bookmarkStart w:id="171" w:name="_Toc518037928"/>
      <w:bookmarkStart w:id="172" w:name="_Toc524599576"/>
      <w:bookmarkStart w:id="173" w:name="_Toc526154929"/>
      <w:bookmarkStart w:id="174" w:name="_Toc526155475"/>
      <w:bookmarkStart w:id="175" w:name="_Toc526155548"/>
      <w:bookmarkStart w:id="176" w:name="_Toc526253985"/>
      <w:bookmarkStart w:id="177" w:name="_Toc526348409"/>
      <w:bookmarkStart w:id="178" w:name="_Toc526374600"/>
      <w:bookmarkStart w:id="179" w:name="_Toc526374616"/>
      <w:bookmarkStart w:id="180" w:name="_Toc526406479"/>
      <w:bookmarkStart w:id="181" w:name="_Toc526409499"/>
      <w:bookmarkStart w:id="182" w:name="_Toc526491398"/>
      <w:bookmarkStart w:id="183" w:name="_Toc526505510"/>
      <w:bookmarkStart w:id="184" w:name="_Toc526756602"/>
      <w:bookmarkStart w:id="185" w:name="_Toc176172920"/>
      <w:r w:rsidRPr="006F5332">
        <w:rPr>
          <w:rFonts w:ascii="Times New Roman" w:hAnsi="Times New Roman" w:cs="Times New Roman"/>
          <w:bCs w:val="0"/>
          <w:iCs/>
          <w:sz w:val="24"/>
          <w:szCs w:val="24"/>
        </w:rPr>
        <w:t>2</w:t>
      </w:r>
      <w:r w:rsidR="006108C2" w:rsidRPr="006F5332">
        <w:rPr>
          <w:rFonts w:ascii="Times New Roman" w:hAnsi="Times New Roman" w:cs="Times New Roman"/>
          <w:bCs w:val="0"/>
          <w:iCs/>
          <w:sz w:val="24"/>
          <w:szCs w:val="24"/>
        </w:rPr>
        <w:t>. Lovforslagets hovedpunkter</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48F48C4F" w14:textId="22911F7E" w:rsidR="007A6DC7" w:rsidRPr="006F5332" w:rsidRDefault="007A6DC7" w:rsidP="007A6DC7">
      <w:pPr>
        <w:spacing w:after="240"/>
        <w:outlineLvl w:val="1"/>
        <w:rPr>
          <w:rFonts w:cs="Times New Roman"/>
          <w:b/>
          <w:bCs/>
          <w:sz w:val="24"/>
          <w:szCs w:val="24"/>
        </w:rPr>
      </w:pPr>
      <w:bookmarkStart w:id="186" w:name="_Toc176172921"/>
      <w:r w:rsidRPr="006F5332">
        <w:rPr>
          <w:rFonts w:cs="Times New Roman"/>
          <w:b/>
          <w:bCs/>
          <w:sz w:val="24"/>
          <w:szCs w:val="24"/>
        </w:rPr>
        <w:t>2.</w:t>
      </w:r>
      <w:r w:rsidR="00EE502A" w:rsidRPr="006F5332">
        <w:rPr>
          <w:rFonts w:cs="Times New Roman"/>
          <w:b/>
          <w:bCs/>
          <w:sz w:val="24"/>
          <w:szCs w:val="24"/>
        </w:rPr>
        <w:t>1</w:t>
      </w:r>
      <w:r w:rsidRPr="006F5332">
        <w:rPr>
          <w:rFonts w:cs="Times New Roman"/>
          <w:b/>
          <w:bCs/>
          <w:sz w:val="24"/>
          <w:szCs w:val="24"/>
        </w:rPr>
        <w:t>. Safety-afgiften</w:t>
      </w:r>
      <w:bookmarkEnd w:id="186"/>
    </w:p>
    <w:p w14:paraId="29ACC004" w14:textId="1F6B44A8" w:rsidR="006108C2" w:rsidRPr="006F5332" w:rsidRDefault="00811252" w:rsidP="00E0327A">
      <w:pPr>
        <w:pStyle w:val="Undertitel"/>
        <w:spacing w:after="240"/>
        <w:rPr>
          <w:rFonts w:eastAsia="Calibri"/>
          <w:sz w:val="24"/>
        </w:rPr>
      </w:pPr>
      <w:bookmarkStart w:id="187" w:name="_Toc526409501"/>
      <w:bookmarkStart w:id="188" w:name="_Toc526491400"/>
      <w:bookmarkStart w:id="189" w:name="_Toc526505512"/>
      <w:bookmarkStart w:id="190" w:name="_Toc526756604"/>
      <w:bookmarkStart w:id="191" w:name="_Toc176172922"/>
      <w:r w:rsidRPr="006F5332">
        <w:rPr>
          <w:sz w:val="24"/>
        </w:rPr>
        <w:t>2</w:t>
      </w:r>
      <w:r w:rsidR="006108C2" w:rsidRPr="006F5332">
        <w:rPr>
          <w:sz w:val="24"/>
        </w:rPr>
        <w:t>.1.1. Gældende ret</w:t>
      </w:r>
      <w:bookmarkEnd w:id="187"/>
      <w:bookmarkEnd w:id="188"/>
      <w:bookmarkEnd w:id="189"/>
      <w:bookmarkEnd w:id="190"/>
      <w:bookmarkEnd w:id="191"/>
    </w:p>
    <w:p w14:paraId="6BEA0585" w14:textId="796CF633" w:rsidR="004847AA" w:rsidRPr="006F5332" w:rsidRDefault="004847AA" w:rsidP="00212B1E">
      <w:pPr>
        <w:spacing w:after="240"/>
        <w:rPr>
          <w:rFonts w:eastAsia="Calibri" w:cs="Times New Roman"/>
          <w:sz w:val="24"/>
          <w:szCs w:val="24"/>
        </w:rPr>
      </w:pPr>
      <w:r w:rsidRPr="006F5332">
        <w:rPr>
          <w:rFonts w:eastAsia="Calibri" w:cs="Times New Roman"/>
          <w:sz w:val="24"/>
          <w:szCs w:val="24"/>
        </w:rPr>
        <w:t xml:space="preserve">Det </w:t>
      </w:r>
      <w:r w:rsidR="005D5B54" w:rsidRPr="006F5332">
        <w:rPr>
          <w:rFonts w:eastAsia="Calibri" w:cs="Times New Roman"/>
          <w:sz w:val="24"/>
          <w:szCs w:val="24"/>
        </w:rPr>
        <w:t>følger</w:t>
      </w:r>
      <w:r w:rsidRPr="006F5332">
        <w:rPr>
          <w:rFonts w:eastAsia="Calibri" w:cs="Times New Roman"/>
          <w:sz w:val="24"/>
          <w:szCs w:val="24"/>
        </w:rPr>
        <w:t xml:space="preserve"> af luftfartslovens § 148, stk. 1, at luftfartsselskaberne skal betale en afgift til Trafikstyrelsen på 5,00 kr. for hver passager, som selskabet befordrer</w:t>
      </w:r>
      <w:r w:rsidR="00CA2CE5" w:rsidRPr="006F5332">
        <w:rPr>
          <w:rFonts w:eastAsia="Calibri" w:cs="Times New Roman"/>
          <w:sz w:val="24"/>
          <w:szCs w:val="24"/>
        </w:rPr>
        <w:t>, undtagen for passagerer befordret i perioden fra den 1. juni 2021 til den 31. december 2021</w:t>
      </w:r>
      <w:r w:rsidRPr="006F5332">
        <w:rPr>
          <w:rFonts w:eastAsia="Calibri" w:cs="Times New Roman"/>
          <w:sz w:val="24"/>
          <w:szCs w:val="24"/>
        </w:rPr>
        <w:t xml:space="preserve">. Afgiften, </w:t>
      </w:r>
      <w:r w:rsidR="007B2AA6" w:rsidRPr="006F5332">
        <w:rPr>
          <w:rFonts w:eastAsia="Calibri" w:cs="Times New Roman"/>
          <w:sz w:val="24"/>
          <w:szCs w:val="24"/>
        </w:rPr>
        <w:t>den såkaldte</w:t>
      </w:r>
      <w:r w:rsidRPr="006F5332">
        <w:rPr>
          <w:rFonts w:eastAsia="Calibri" w:cs="Times New Roman"/>
          <w:sz w:val="24"/>
          <w:szCs w:val="24"/>
        </w:rPr>
        <w:t xml:space="preserve"> safety-afgift, betales for passagerer, som rejser med et luftfartøj, der er godkendt til mere end 10 passagersæder, eller som har en maksimal startvægt på mere end 5.700 kg, og som afgår fra en dansk flyveplads, hvis benyttelse til flyvning står åben for offentligheden. Afgiften betales af såvel danske som udenlandske luftfartsselskaber. I praksis </w:t>
      </w:r>
      <w:r w:rsidR="00C44247" w:rsidRPr="006F5332">
        <w:rPr>
          <w:rFonts w:eastAsia="Calibri" w:cs="Times New Roman"/>
          <w:sz w:val="24"/>
          <w:szCs w:val="24"/>
        </w:rPr>
        <w:t>forudsættes afgiften overvæltet på passagererne</w:t>
      </w:r>
      <w:r w:rsidRPr="006F5332">
        <w:rPr>
          <w:rFonts w:eastAsia="Calibri" w:cs="Times New Roman"/>
          <w:sz w:val="24"/>
          <w:szCs w:val="24"/>
        </w:rPr>
        <w:t>.</w:t>
      </w:r>
      <w:r w:rsidR="00682D30" w:rsidRPr="006F5332">
        <w:rPr>
          <w:rFonts w:eastAsia="Calibri" w:cs="Times New Roman"/>
          <w:sz w:val="24"/>
          <w:szCs w:val="24"/>
        </w:rPr>
        <w:t xml:space="preserve"> </w:t>
      </w:r>
    </w:p>
    <w:p w14:paraId="6B23CA88" w14:textId="2EAC15E7" w:rsidR="000C3E5F" w:rsidRPr="006F5332" w:rsidRDefault="00605EE8" w:rsidP="00522FA6">
      <w:pPr>
        <w:spacing w:after="240"/>
        <w:rPr>
          <w:rFonts w:eastAsia="Calibri" w:cs="Times New Roman"/>
          <w:sz w:val="24"/>
          <w:szCs w:val="24"/>
        </w:rPr>
      </w:pPr>
      <w:r w:rsidRPr="006F5332">
        <w:rPr>
          <w:rFonts w:eastAsia="Calibri" w:cs="Times New Roman"/>
          <w:sz w:val="24"/>
          <w:szCs w:val="24"/>
        </w:rPr>
        <w:t>I medfør af luftfartslovens</w:t>
      </w:r>
      <w:r w:rsidR="004847AA" w:rsidRPr="006F5332">
        <w:rPr>
          <w:rFonts w:eastAsia="Calibri" w:cs="Times New Roman"/>
          <w:sz w:val="24"/>
          <w:szCs w:val="24"/>
        </w:rPr>
        <w:t xml:space="preserve"> § 148, stk. 2, dækker safety-afgiften omkostningerne forbundet med Trafikstyrelsens opgaver vedrørende tilsyn med civil luftfart i bred forstand, herunder også tilsyn med aktører, der ikke er pålagt </w:t>
      </w:r>
      <w:r w:rsidR="004847AA" w:rsidRPr="006F5332">
        <w:rPr>
          <w:rFonts w:eastAsia="Calibri" w:cs="Times New Roman"/>
          <w:sz w:val="24"/>
          <w:szCs w:val="24"/>
        </w:rPr>
        <w:lastRenderedPageBreak/>
        <w:t>afgiften, men hvis aktivitet har betydning for luftfartspassagerernes sikkerhed.</w:t>
      </w:r>
      <w:r w:rsidR="00351372" w:rsidRPr="006F5332">
        <w:rPr>
          <w:rFonts w:eastAsia="Calibri" w:cs="Times New Roman"/>
          <w:sz w:val="24"/>
          <w:szCs w:val="24"/>
        </w:rPr>
        <w:t xml:space="preserve"> Det følger af </w:t>
      </w:r>
      <w:r w:rsidR="004F7779" w:rsidRPr="006F5332">
        <w:rPr>
          <w:rFonts w:eastAsia="Calibri" w:cs="Times New Roman"/>
          <w:sz w:val="24"/>
          <w:szCs w:val="24"/>
        </w:rPr>
        <w:t xml:space="preserve">forarbejderne til </w:t>
      </w:r>
      <w:r w:rsidR="00351372" w:rsidRPr="006F5332">
        <w:rPr>
          <w:rFonts w:eastAsia="Calibri" w:cs="Times New Roman"/>
          <w:sz w:val="24"/>
          <w:szCs w:val="24"/>
        </w:rPr>
        <w:t>bestemmelsen, at afgiften blandt andet har til formål at dække styrelsens omkostninger til</w:t>
      </w:r>
      <w:r w:rsidR="004847AA" w:rsidRPr="006F5332">
        <w:rPr>
          <w:rFonts w:eastAsia="Calibri" w:cs="Times New Roman"/>
          <w:sz w:val="24"/>
          <w:szCs w:val="24"/>
        </w:rPr>
        <w:t xml:space="preserve"> </w:t>
      </w:r>
      <w:r w:rsidR="00663EEA" w:rsidRPr="006F5332">
        <w:rPr>
          <w:rFonts w:eastAsia="Calibri" w:cs="Times New Roman"/>
          <w:sz w:val="24"/>
          <w:szCs w:val="24"/>
        </w:rPr>
        <w:t xml:space="preserve">at føre tilsyn med </w:t>
      </w:r>
      <w:r w:rsidR="004847AA" w:rsidRPr="006F5332">
        <w:rPr>
          <w:rFonts w:eastAsia="Calibri" w:cs="Times New Roman"/>
          <w:sz w:val="24"/>
          <w:szCs w:val="24"/>
        </w:rPr>
        <w:t>luftfartsselskaber, der alene udfører godstransport, private aktører, der leverer forskellige ydelser til luftfarten, svæveflyvere, mindre fly, piloter, flyveledere, teknisk personale som f.eks. mekanikere, flyværksteder, flyvepladser, flyvesikringstjenester, droneførere m.v</w:t>
      </w:r>
      <w:r w:rsidR="00351372" w:rsidRPr="006F5332">
        <w:rPr>
          <w:rFonts w:eastAsia="Calibri" w:cs="Times New Roman"/>
          <w:sz w:val="24"/>
          <w:szCs w:val="24"/>
        </w:rPr>
        <w:t>., jf. Folketingstidende 2017-18, tillæg A, L</w:t>
      </w:r>
      <w:r w:rsidR="00BF4D08" w:rsidRPr="006F5332">
        <w:rPr>
          <w:rFonts w:eastAsia="Calibri" w:cs="Times New Roman"/>
          <w:sz w:val="24"/>
          <w:szCs w:val="24"/>
        </w:rPr>
        <w:t xml:space="preserve"> </w:t>
      </w:r>
      <w:r w:rsidR="00351372" w:rsidRPr="006F5332">
        <w:rPr>
          <w:rFonts w:eastAsia="Calibri" w:cs="Times New Roman"/>
          <w:sz w:val="24"/>
          <w:szCs w:val="24"/>
        </w:rPr>
        <w:t>154 som fremsat, side 18.</w:t>
      </w:r>
      <w:r w:rsidR="006E52E2" w:rsidRPr="006F5332">
        <w:rPr>
          <w:rFonts w:eastAsia="Calibri" w:cs="Times New Roman"/>
          <w:sz w:val="24"/>
          <w:szCs w:val="24"/>
        </w:rPr>
        <w:t xml:space="preserve"> </w:t>
      </w:r>
    </w:p>
    <w:p w14:paraId="7D477625" w14:textId="6759C033" w:rsidR="00351372" w:rsidRPr="006F5332" w:rsidRDefault="00C44247" w:rsidP="00522FA6">
      <w:pPr>
        <w:spacing w:after="240"/>
        <w:rPr>
          <w:rFonts w:eastAsia="Calibri" w:cs="Times New Roman"/>
          <w:sz w:val="24"/>
          <w:szCs w:val="24"/>
        </w:rPr>
      </w:pPr>
      <w:r w:rsidRPr="006F5332">
        <w:rPr>
          <w:rFonts w:eastAsia="Calibri" w:cs="Times New Roman"/>
          <w:sz w:val="24"/>
          <w:szCs w:val="24"/>
        </w:rPr>
        <w:t>S</w:t>
      </w:r>
      <w:r w:rsidR="006E52E2" w:rsidRPr="006F5332">
        <w:rPr>
          <w:rFonts w:eastAsia="Calibri" w:cs="Times New Roman"/>
          <w:sz w:val="24"/>
          <w:szCs w:val="24"/>
        </w:rPr>
        <w:t xml:space="preserve">afety-afgiften </w:t>
      </w:r>
      <w:r w:rsidRPr="006F5332">
        <w:rPr>
          <w:rFonts w:eastAsia="Calibri" w:cs="Times New Roman"/>
          <w:sz w:val="24"/>
          <w:szCs w:val="24"/>
        </w:rPr>
        <w:t>finansierer som led</w:t>
      </w:r>
      <w:r w:rsidR="003774BC" w:rsidRPr="006F5332">
        <w:rPr>
          <w:rFonts w:eastAsia="Calibri" w:cs="Times New Roman"/>
          <w:sz w:val="24"/>
          <w:szCs w:val="24"/>
        </w:rPr>
        <w:t xml:space="preserve"> i</w:t>
      </w:r>
      <w:r w:rsidRPr="006F5332">
        <w:rPr>
          <w:rFonts w:eastAsia="Calibri" w:cs="Times New Roman"/>
          <w:sz w:val="24"/>
          <w:szCs w:val="24"/>
        </w:rPr>
        <w:t xml:space="preserve"> tilsynet med den civile luftfart i bred forstand endvidere </w:t>
      </w:r>
      <w:r w:rsidR="006E52E2" w:rsidRPr="006F5332">
        <w:rPr>
          <w:rFonts w:eastAsia="Calibri" w:cs="Times New Roman"/>
          <w:sz w:val="24"/>
          <w:szCs w:val="24"/>
        </w:rPr>
        <w:t xml:space="preserve">Trafikstyrelsens behandling af </w:t>
      </w:r>
      <w:r w:rsidR="003467A8" w:rsidRPr="006F5332">
        <w:rPr>
          <w:rFonts w:eastAsia="Calibri" w:cs="Times New Roman"/>
          <w:sz w:val="24"/>
          <w:szCs w:val="24"/>
        </w:rPr>
        <w:t>klage</w:t>
      </w:r>
      <w:r w:rsidR="006E52E2" w:rsidRPr="006F5332">
        <w:rPr>
          <w:rFonts w:eastAsia="Calibri" w:cs="Times New Roman"/>
          <w:sz w:val="24"/>
          <w:szCs w:val="24"/>
        </w:rPr>
        <w:t>sager</w:t>
      </w:r>
      <w:r w:rsidR="003467A8" w:rsidRPr="006F5332">
        <w:rPr>
          <w:rFonts w:eastAsia="Calibri" w:cs="Times New Roman"/>
          <w:sz w:val="24"/>
          <w:szCs w:val="24"/>
        </w:rPr>
        <w:t xml:space="preserve"> over danske selskaber</w:t>
      </w:r>
      <w:r w:rsidR="006E52E2" w:rsidRPr="006F5332">
        <w:rPr>
          <w:rFonts w:eastAsia="Calibri" w:cs="Times New Roman"/>
          <w:sz w:val="24"/>
          <w:szCs w:val="24"/>
        </w:rPr>
        <w:t xml:space="preserve"> efter Europa-Parlamentets og Rådets forordning (EF) nr. 261/2004 af 11. februar 2004 om fælles bestemmelser om kompensation og bistand til luftfartspassagerer ved boardingafvisning og ved aflysning eller lange forsinkelser og om ophævelse af forordning (EØF) nr. 295/91 (herefter</w:t>
      </w:r>
      <w:r w:rsidR="00440CF4" w:rsidRPr="006F5332">
        <w:rPr>
          <w:rFonts w:eastAsia="Calibri" w:cs="Times New Roman"/>
          <w:sz w:val="24"/>
          <w:szCs w:val="24"/>
        </w:rPr>
        <w:t>:</w:t>
      </w:r>
      <w:r w:rsidR="006E52E2" w:rsidRPr="006F5332">
        <w:rPr>
          <w:rFonts w:eastAsia="Calibri" w:cs="Times New Roman"/>
          <w:sz w:val="24"/>
          <w:szCs w:val="24"/>
        </w:rPr>
        <w:t xml:space="preserve"> </w:t>
      </w:r>
      <w:r w:rsidR="00440CF4" w:rsidRPr="006F5332">
        <w:rPr>
          <w:rFonts w:cs="Times New Roman"/>
          <w:sz w:val="24"/>
          <w:szCs w:val="24"/>
        </w:rPr>
        <w:t>»</w:t>
      </w:r>
      <w:r w:rsidR="006E52E2" w:rsidRPr="006F5332">
        <w:rPr>
          <w:rFonts w:eastAsia="Calibri" w:cs="Times New Roman"/>
          <w:sz w:val="24"/>
          <w:szCs w:val="24"/>
        </w:rPr>
        <w:t>passager</w:t>
      </w:r>
      <w:r w:rsidR="001D7154" w:rsidRPr="006F5332">
        <w:rPr>
          <w:rFonts w:eastAsia="Calibri" w:cs="Times New Roman"/>
          <w:sz w:val="24"/>
          <w:szCs w:val="24"/>
        </w:rPr>
        <w:t>r</w:t>
      </w:r>
      <w:r w:rsidR="006E52E2" w:rsidRPr="006F5332">
        <w:rPr>
          <w:rFonts w:eastAsia="Calibri" w:cs="Times New Roman"/>
          <w:sz w:val="24"/>
          <w:szCs w:val="24"/>
        </w:rPr>
        <w:t>ettighedsforordningen</w:t>
      </w:r>
      <w:r w:rsidR="00440CF4" w:rsidRPr="006F5332">
        <w:rPr>
          <w:rFonts w:cs="Times New Roman"/>
          <w:sz w:val="24"/>
          <w:szCs w:val="24"/>
        </w:rPr>
        <w:t>«</w:t>
      </w:r>
      <w:r w:rsidR="006E52E2" w:rsidRPr="006F5332">
        <w:rPr>
          <w:rFonts w:eastAsia="Calibri" w:cs="Times New Roman"/>
          <w:sz w:val="24"/>
          <w:szCs w:val="24"/>
        </w:rPr>
        <w:t>)</w:t>
      </w:r>
      <w:r w:rsidRPr="006F5332">
        <w:rPr>
          <w:rFonts w:eastAsia="Calibri" w:cs="Times New Roman"/>
          <w:sz w:val="24"/>
          <w:szCs w:val="24"/>
        </w:rPr>
        <w:t>.</w:t>
      </w:r>
    </w:p>
    <w:p w14:paraId="02A06CF6" w14:textId="77777777" w:rsidR="006E52E2" w:rsidRPr="006F5332" w:rsidRDefault="004847AA" w:rsidP="00212B1E">
      <w:pPr>
        <w:spacing w:after="240"/>
        <w:rPr>
          <w:rFonts w:eastAsia="Calibri" w:cs="Times New Roman"/>
          <w:sz w:val="24"/>
          <w:szCs w:val="24"/>
        </w:rPr>
      </w:pPr>
      <w:r w:rsidRPr="006F5332">
        <w:rPr>
          <w:rFonts w:eastAsia="Calibri" w:cs="Times New Roman"/>
          <w:sz w:val="24"/>
          <w:szCs w:val="24"/>
        </w:rPr>
        <w:t xml:space="preserve">Det følger af luftfartslovens § 148, stk. 4, at afgiften reguleres én gang årligt med 2 pct. tillagt tilpasningsprocenten for det pågældende finansår, jf. lov om en satsreguleringsprocent, jf. lovbekendtgørelse nr. 237 af 27. februar 2020, og fratrukket passagervækstprocenten mellem de to perioder på 12 måneder, der begyndte henholdsvis 36 og 24 måneder før det pågældende finansår. Det herefter fremkomne beløb afrundes til nærmeste 25 øre. Transportministeren bekendtgør reguleringen hvert år. </w:t>
      </w:r>
    </w:p>
    <w:p w14:paraId="2D7BF1B7" w14:textId="19BF6770" w:rsidR="00936A1F" w:rsidRPr="006F5332" w:rsidRDefault="004F7779" w:rsidP="00212B1E">
      <w:pPr>
        <w:spacing w:after="240"/>
        <w:rPr>
          <w:rFonts w:eastAsia="Calibri" w:cs="Times New Roman"/>
          <w:sz w:val="24"/>
          <w:szCs w:val="24"/>
        </w:rPr>
      </w:pPr>
      <w:r w:rsidRPr="006F5332">
        <w:rPr>
          <w:rFonts w:eastAsia="Calibri" w:cs="Times New Roman"/>
          <w:sz w:val="24"/>
          <w:szCs w:val="24"/>
        </w:rPr>
        <w:t>Formålet med r</w:t>
      </w:r>
      <w:r w:rsidR="00936A1F" w:rsidRPr="006F5332">
        <w:rPr>
          <w:rFonts w:eastAsia="Calibri" w:cs="Times New Roman"/>
          <w:sz w:val="24"/>
          <w:szCs w:val="24"/>
        </w:rPr>
        <w:t xml:space="preserve">eguleringsmetoden </w:t>
      </w:r>
      <w:r w:rsidRPr="006F5332">
        <w:rPr>
          <w:rFonts w:eastAsia="Calibri" w:cs="Times New Roman"/>
          <w:sz w:val="24"/>
          <w:szCs w:val="24"/>
        </w:rPr>
        <w:t>er</w:t>
      </w:r>
      <w:r w:rsidR="00936A1F" w:rsidRPr="006F5332">
        <w:rPr>
          <w:rFonts w:eastAsia="Calibri" w:cs="Times New Roman"/>
          <w:sz w:val="24"/>
          <w:szCs w:val="24"/>
        </w:rPr>
        <w:t>, at afgiftssatsen løbende</w:t>
      </w:r>
      <w:r w:rsidR="00181BE2" w:rsidRPr="006F5332">
        <w:rPr>
          <w:rFonts w:eastAsia="Calibri" w:cs="Times New Roman"/>
          <w:sz w:val="24"/>
          <w:szCs w:val="24"/>
        </w:rPr>
        <w:t xml:space="preserve"> </w:t>
      </w:r>
      <w:r w:rsidR="00936A1F" w:rsidRPr="006F5332">
        <w:rPr>
          <w:rFonts w:eastAsia="Calibri" w:cs="Times New Roman"/>
          <w:sz w:val="24"/>
          <w:szCs w:val="24"/>
        </w:rPr>
        <w:t>tilpasses finansieringsbehovet</w:t>
      </w:r>
      <w:r w:rsidR="00C44247" w:rsidRPr="006F5332">
        <w:rPr>
          <w:rFonts w:eastAsia="Calibri" w:cs="Times New Roman"/>
          <w:sz w:val="24"/>
          <w:szCs w:val="24"/>
        </w:rPr>
        <w:t>,</w:t>
      </w:r>
      <w:r w:rsidR="00936A1F" w:rsidRPr="006F5332">
        <w:rPr>
          <w:rFonts w:eastAsia="Calibri" w:cs="Times New Roman"/>
          <w:sz w:val="24"/>
          <w:szCs w:val="24"/>
        </w:rPr>
        <w:t xml:space="preserve"> ved at der i reguleringsmetoden </w:t>
      </w:r>
      <w:r w:rsidR="00181BE2" w:rsidRPr="006F5332">
        <w:rPr>
          <w:rFonts w:eastAsia="Calibri" w:cs="Times New Roman"/>
          <w:sz w:val="24"/>
          <w:szCs w:val="24"/>
        </w:rPr>
        <w:t>er</w:t>
      </w:r>
      <w:r w:rsidR="00936A1F" w:rsidRPr="006F5332">
        <w:rPr>
          <w:rFonts w:eastAsia="Calibri" w:cs="Times New Roman"/>
          <w:sz w:val="24"/>
          <w:szCs w:val="24"/>
        </w:rPr>
        <w:t xml:space="preserve"> indlagt såvel en årlig 2 pct. stigning samt en tilpasning</w:t>
      </w:r>
      <w:r w:rsidR="00181BE2" w:rsidRPr="006F5332">
        <w:rPr>
          <w:rFonts w:eastAsia="Calibri" w:cs="Times New Roman"/>
          <w:sz w:val="24"/>
          <w:szCs w:val="24"/>
        </w:rPr>
        <w:t>, der baserer sig på passagervækstprocenten</w:t>
      </w:r>
      <w:r w:rsidR="00936A1F" w:rsidRPr="006F5332">
        <w:rPr>
          <w:rFonts w:eastAsia="Calibri" w:cs="Times New Roman"/>
          <w:sz w:val="24"/>
          <w:szCs w:val="24"/>
        </w:rPr>
        <w:t>. Ved en positiv passagervækst fratrækkes passagerudviklingsprocenten, mens en negativ passagervækst betyder</w:t>
      </w:r>
      <w:r w:rsidR="00C44247" w:rsidRPr="006F5332">
        <w:rPr>
          <w:rFonts w:eastAsia="Calibri" w:cs="Times New Roman"/>
          <w:sz w:val="24"/>
          <w:szCs w:val="24"/>
        </w:rPr>
        <w:t>,</w:t>
      </w:r>
      <w:r w:rsidR="00936A1F" w:rsidRPr="006F5332">
        <w:rPr>
          <w:rFonts w:eastAsia="Calibri" w:cs="Times New Roman"/>
          <w:sz w:val="24"/>
          <w:szCs w:val="24"/>
        </w:rPr>
        <w:t xml:space="preserve"> at den tillægges. Passagerudviklingen for pågældende finansår kendes først ved afslutningen af finansåret. Det er derfor nødvendigt at tage udgangspunkt i den passagervækstprocent, der kendes i god tid inden det tidspunkt, hvor pågældende finansår begynder.</w:t>
      </w:r>
    </w:p>
    <w:p w14:paraId="7822708E" w14:textId="1FF7BA75" w:rsidR="00936A1F" w:rsidRPr="006F5332" w:rsidRDefault="004F7779" w:rsidP="00212B1E">
      <w:pPr>
        <w:spacing w:after="240"/>
        <w:rPr>
          <w:rFonts w:eastAsia="Calibri" w:cs="Times New Roman"/>
          <w:sz w:val="24"/>
          <w:szCs w:val="24"/>
        </w:rPr>
      </w:pPr>
      <w:r w:rsidRPr="006F5332">
        <w:rPr>
          <w:rFonts w:eastAsia="Calibri" w:cs="Times New Roman"/>
          <w:sz w:val="24"/>
          <w:szCs w:val="24"/>
        </w:rPr>
        <w:t>R</w:t>
      </w:r>
      <w:r w:rsidR="00181BE2" w:rsidRPr="006F5332">
        <w:rPr>
          <w:rFonts w:eastAsia="Calibri" w:cs="Times New Roman"/>
          <w:sz w:val="24"/>
          <w:szCs w:val="24"/>
        </w:rPr>
        <w:t xml:space="preserve">eguleringsmetoden </w:t>
      </w:r>
      <w:r w:rsidRPr="006F5332">
        <w:rPr>
          <w:rFonts w:eastAsia="Calibri" w:cs="Times New Roman"/>
          <w:sz w:val="24"/>
          <w:szCs w:val="24"/>
        </w:rPr>
        <w:t>sikrer</w:t>
      </w:r>
      <w:r w:rsidR="00181BE2" w:rsidRPr="006F5332">
        <w:rPr>
          <w:rFonts w:eastAsia="Calibri" w:cs="Times New Roman"/>
          <w:sz w:val="24"/>
          <w:szCs w:val="24"/>
        </w:rPr>
        <w:t xml:space="preserve">, at </w:t>
      </w:r>
      <w:r w:rsidR="00936A1F" w:rsidRPr="006F5332">
        <w:rPr>
          <w:rFonts w:eastAsia="Calibri" w:cs="Times New Roman"/>
          <w:sz w:val="24"/>
          <w:szCs w:val="24"/>
        </w:rPr>
        <w:t>den samlede indtægt fra safety-</w:t>
      </w:r>
      <w:r w:rsidR="00F02520" w:rsidRPr="006F5332">
        <w:rPr>
          <w:rFonts w:eastAsia="Calibri" w:cs="Times New Roman"/>
          <w:sz w:val="24"/>
          <w:szCs w:val="24"/>
        </w:rPr>
        <w:t>afgiften</w:t>
      </w:r>
      <w:r w:rsidR="00936A1F" w:rsidRPr="006F5332">
        <w:rPr>
          <w:rFonts w:eastAsia="Calibri" w:cs="Times New Roman"/>
          <w:sz w:val="24"/>
          <w:szCs w:val="24"/>
        </w:rPr>
        <w:t xml:space="preserve"> fastholdes på et forholdsvis konstant niveau</w:t>
      </w:r>
      <w:r w:rsidR="0066395A">
        <w:rPr>
          <w:rFonts w:eastAsia="Calibri" w:cs="Times New Roman"/>
          <w:sz w:val="24"/>
          <w:szCs w:val="24"/>
        </w:rPr>
        <w:t xml:space="preserve"> </w:t>
      </w:r>
      <w:r w:rsidR="00936A1F" w:rsidRPr="006F5332">
        <w:rPr>
          <w:rFonts w:eastAsia="Calibri" w:cs="Times New Roman"/>
          <w:sz w:val="24"/>
          <w:szCs w:val="24"/>
        </w:rPr>
        <w:t>relativt i forhold branchens aktivitetsniveau.</w:t>
      </w:r>
    </w:p>
    <w:p w14:paraId="141E4CFA" w14:textId="213E0AFC" w:rsidR="00F074AE" w:rsidRPr="006F5332" w:rsidRDefault="000F2B34" w:rsidP="00212B1E">
      <w:pPr>
        <w:spacing w:after="240"/>
        <w:rPr>
          <w:rFonts w:eastAsia="Calibri" w:cs="Times New Roman"/>
          <w:sz w:val="24"/>
          <w:szCs w:val="24"/>
        </w:rPr>
      </w:pPr>
      <w:r w:rsidRPr="006F5332">
        <w:rPr>
          <w:rFonts w:eastAsia="Calibri" w:cs="Times New Roman"/>
          <w:sz w:val="24"/>
          <w:szCs w:val="24"/>
        </w:rPr>
        <w:t xml:space="preserve">Afgiften er siden indførelsen i 2013 blevet tilpasset </w:t>
      </w:r>
      <w:r w:rsidR="00137386" w:rsidRPr="006F5332">
        <w:rPr>
          <w:rFonts w:eastAsia="Calibri" w:cs="Times New Roman"/>
          <w:sz w:val="24"/>
          <w:szCs w:val="24"/>
        </w:rPr>
        <w:t>flere gange</w:t>
      </w:r>
      <w:r w:rsidRPr="006F5332">
        <w:rPr>
          <w:rFonts w:eastAsia="Calibri" w:cs="Times New Roman"/>
          <w:sz w:val="24"/>
          <w:szCs w:val="24"/>
        </w:rPr>
        <w:t>, senest ved lov nr. 2399 af 14. december 2021 om ændring af lov om luftfart, hvor safety-afgiften blev fastlagt til 5,00 kr.</w:t>
      </w:r>
      <w:r w:rsidR="00F074AE" w:rsidRPr="006F5332">
        <w:rPr>
          <w:rFonts w:eastAsia="Calibri" w:cs="Times New Roman"/>
          <w:sz w:val="24"/>
          <w:szCs w:val="24"/>
        </w:rPr>
        <w:t xml:space="preserve"> pr. 1. januar 2023 og 6</w:t>
      </w:r>
      <w:r w:rsidR="003774BC" w:rsidRPr="006F5332">
        <w:rPr>
          <w:rFonts w:eastAsia="Calibri" w:cs="Times New Roman"/>
          <w:sz w:val="24"/>
          <w:szCs w:val="24"/>
        </w:rPr>
        <w:t>,00</w:t>
      </w:r>
      <w:r w:rsidR="00F074AE" w:rsidRPr="006F5332">
        <w:rPr>
          <w:rFonts w:eastAsia="Calibri" w:cs="Times New Roman"/>
          <w:sz w:val="24"/>
          <w:szCs w:val="24"/>
        </w:rPr>
        <w:t xml:space="preserve"> kr. pr. 1. januar 2025.</w:t>
      </w:r>
      <w:r w:rsidRPr="006F5332">
        <w:rPr>
          <w:rFonts w:eastAsia="Calibri" w:cs="Times New Roman"/>
          <w:sz w:val="24"/>
          <w:szCs w:val="24"/>
        </w:rPr>
        <w:t xml:space="preserve"> </w:t>
      </w:r>
    </w:p>
    <w:p w14:paraId="45436C61" w14:textId="7718164C" w:rsidR="00265A3A" w:rsidRPr="006F5332" w:rsidRDefault="00F074AE" w:rsidP="00212B1E">
      <w:pPr>
        <w:spacing w:after="240"/>
        <w:rPr>
          <w:rFonts w:eastAsia="Calibri" w:cs="Times New Roman"/>
          <w:sz w:val="24"/>
          <w:szCs w:val="24"/>
        </w:rPr>
      </w:pPr>
      <w:r w:rsidRPr="006F5332">
        <w:rPr>
          <w:rFonts w:eastAsia="Calibri" w:cs="Times New Roman"/>
          <w:sz w:val="24"/>
          <w:szCs w:val="24"/>
        </w:rPr>
        <w:lastRenderedPageBreak/>
        <w:t>Underskud i safety-afgiftsordningen var ved seneste ændring af safety-afgiften i forbindelse med covid-19</w:t>
      </w:r>
      <w:r w:rsidR="003774BC" w:rsidRPr="006F5332">
        <w:rPr>
          <w:rFonts w:eastAsia="Calibri" w:cs="Times New Roman"/>
          <w:sz w:val="24"/>
          <w:szCs w:val="24"/>
        </w:rPr>
        <w:t>-pandemien</w:t>
      </w:r>
      <w:r w:rsidRPr="006F5332">
        <w:rPr>
          <w:rFonts w:eastAsia="Calibri" w:cs="Times New Roman"/>
          <w:sz w:val="24"/>
          <w:szCs w:val="24"/>
        </w:rPr>
        <w:t xml:space="preserve"> forudsat dækket af fremtidige afgiftsstigninger,</w:t>
      </w:r>
      <w:r w:rsidR="00F06E68" w:rsidRPr="006F5332">
        <w:rPr>
          <w:rFonts w:eastAsia="Calibri" w:cs="Times New Roman"/>
          <w:sz w:val="24"/>
          <w:szCs w:val="24"/>
        </w:rPr>
        <w:t xml:space="preserve"> jf. Folketingstidende 2020-21, tillæg A, L</w:t>
      </w:r>
      <w:r w:rsidR="00BF4D08" w:rsidRPr="006F5332">
        <w:rPr>
          <w:rFonts w:eastAsia="Calibri" w:cs="Times New Roman"/>
          <w:sz w:val="24"/>
          <w:szCs w:val="24"/>
        </w:rPr>
        <w:t xml:space="preserve"> </w:t>
      </w:r>
      <w:r w:rsidR="00F06E68" w:rsidRPr="006F5332">
        <w:rPr>
          <w:rFonts w:eastAsia="Calibri" w:cs="Times New Roman"/>
          <w:sz w:val="24"/>
          <w:szCs w:val="24"/>
        </w:rPr>
        <w:t>41 som fremsat, side 3</w:t>
      </w:r>
      <w:r w:rsidR="00265A3A" w:rsidRPr="006F5332">
        <w:rPr>
          <w:rFonts w:eastAsia="Calibri" w:cs="Times New Roman"/>
          <w:sz w:val="24"/>
          <w:szCs w:val="24"/>
        </w:rPr>
        <w:t>.</w:t>
      </w:r>
    </w:p>
    <w:p w14:paraId="7993FE97" w14:textId="09B73153" w:rsidR="00F074AE" w:rsidRPr="006F5332" w:rsidRDefault="00AD075E" w:rsidP="00212B1E">
      <w:pPr>
        <w:spacing w:after="240"/>
        <w:rPr>
          <w:rFonts w:eastAsia="Calibri" w:cs="Times New Roman"/>
          <w:sz w:val="24"/>
          <w:szCs w:val="24"/>
        </w:rPr>
      </w:pPr>
      <w:r w:rsidRPr="006F5332">
        <w:rPr>
          <w:rFonts w:eastAsia="Calibri" w:cs="Times New Roman"/>
          <w:sz w:val="24"/>
          <w:szCs w:val="24"/>
        </w:rPr>
        <w:t>Safety-afgiften blev indtil den 1. januar 2022 reguleret i medfør af reguleringsmekanismen i luftfartslovens § 148, stk. 4, som tilstræber et uændret indtægtsniveau for Trafikstyrelsen til trods for udsving i passagertallene. Ved lov nr. 2073 af 21. december 2020, der blev vedtaget som følge af begivenhederne omkring covid-19-pandemien, er reguleringsmekanismen sat ud af kraft indtil 1. januar 2025. Herefter genoptages reguleringen, hvorefter afgiftssatsen fra 1. januar 2025 vil udgøre 6,00 kr. tillagt reguleringen som følge af reguleringsmekanismen</w:t>
      </w:r>
      <w:r w:rsidR="00F074AE" w:rsidRPr="006F5332">
        <w:rPr>
          <w:rFonts w:eastAsia="Calibri" w:cs="Times New Roman"/>
          <w:sz w:val="24"/>
          <w:szCs w:val="24"/>
        </w:rPr>
        <w:t xml:space="preserve">. </w:t>
      </w:r>
    </w:p>
    <w:p w14:paraId="686452EA" w14:textId="1AD0F864" w:rsidR="00265A3A" w:rsidRPr="006F5332" w:rsidRDefault="00F06E68" w:rsidP="00212B1E">
      <w:pPr>
        <w:spacing w:after="240"/>
        <w:rPr>
          <w:rFonts w:eastAsia="Calibri" w:cs="Times New Roman"/>
          <w:sz w:val="24"/>
          <w:szCs w:val="24"/>
        </w:rPr>
      </w:pPr>
      <w:r w:rsidRPr="006F5332">
        <w:rPr>
          <w:rFonts w:eastAsia="Calibri" w:cs="Times New Roman"/>
          <w:sz w:val="24"/>
          <w:szCs w:val="24"/>
        </w:rPr>
        <w:t xml:space="preserve">De nærmere regler om selve opkrævningen af </w:t>
      </w:r>
      <w:r w:rsidR="00265A3A" w:rsidRPr="006F5332">
        <w:rPr>
          <w:rFonts w:eastAsia="Calibri" w:cs="Times New Roman"/>
          <w:sz w:val="24"/>
          <w:szCs w:val="24"/>
        </w:rPr>
        <w:t>safety-afgiften</w:t>
      </w:r>
      <w:r w:rsidRPr="006F5332">
        <w:rPr>
          <w:rFonts w:eastAsia="Calibri" w:cs="Times New Roman"/>
          <w:sz w:val="24"/>
          <w:szCs w:val="24"/>
        </w:rPr>
        <w:t xml:space="preserve"> følger af</w:t>
      </w:r>
      <w:r w:rsidR="00265A3A" w:rsidRPr="006F5332">
        <w:rPr>
          <w:rFonts w:eastAsia="Calibri" w:cs="Times New Roman"/>
          <w:sz w:val="24"/>
          <w:szCs w:val="24"/>
        </w:rPr>
        <w:t xml:space="preserve"> bekendtgørelse</w:t>
      </w:r>
      <w:r w:rsidR="00605EE8" w:rsidRPr="006F5332">
        <w:rPr>
          <w:rFonts w:eastAsia="Calibri" w:cs="Times New Roman"/>
          <w:sz w:val="24"/>
          <w:szCs w:val="24"/>
        </w:rPr>
        <w:t xml:space="preserve"> nr. 1692 af 11. december 2023</w:t>
      </w:r>
      <w:r w:rsidRPr="006F5332">
        <w:rPr>
          <w:rFonts w:eastAsia="Calibri" w:cs="Times New Roman"/>
          <w:sz w:val="24"/>
          <w:szCs w:val="24"/>
        </w:rPr>
        <w:t xml:space="preserve"> </w:t>
      </w:r>
      <w:r w:rsidR="00265A3A" w:rsidRPr="006F5332">
        <w:rPr>
          <w:rFonts w:eastAsia="Calibri" w:cs="Times New Roman"/>
          <w:sz w:val="24"/>
          <w:szCs w:val="24"/>
        </w:rPr>
        <w:t>om Trafikstyrelsens gebyrer og afgifter på luftfartsområdet m.v.</w:t>
      </w:r>
      <w:r w:rsidR="00AD6FFE" w:rsidRPr="006F5332">
        <w:rPr>
          <w:rFonts w:eastAsia="Calibri" w:cs="Times New Roman"/>
          <w:sz w:val="24"/>
          <w:szCs w:val="24"/>
        </w:rPr>
        <w:t xml:space="preserve"> (herefter: </w:t>
      </w:r>
      <w:r w:rsidR="00605EE8" w:rsidRPr="006F5332">
        <w:rPr>
          <w:rFonts w:eastAsia="Calibri" w:cs="Times New Roman"/>
          <w:sz w:val="24"/>
          <w:szCs w:val="24"/>
        </w:rPr>
        <w:t>»</w:t>
      </w:r>
      <w:r w:rsidR="00AD6FFE" w:rsidRPr="006F5332">
        <w:rPr>
          <w:rFonts w:eastAsia="Calibri" w:cs="Times New Roman"/>
          <w:sz w:val="24"/>
          <w:szCs w:val="24"/>
        </w:rPr>
        <w:t>gebyrbekendtgørelsen</w:t>
      </w:r>
      <w:r w:rsidR="00605EE8" w:rsidRPr="006F5332">
        <w:rPr>
          <w:rFonts w:eastAsia="Calibri" w:cs="Times New Roman"/>
          <w:sz w:val="24"/>
          <w:szCs w:val="24"/>
        </w:rPr>
        <w:t>«</w:t>
      </w:r>
      <w:r w:rsidR="00AD6FFE" w:rsidRPr="006F5332">
        <w:rPr>
          <w:rFonts w:eastAsia="Calibri" w:cs="Times New Roman"/>
          <w:sz w:val="24"/>
          <w:szCs w:val="24"/>
        </w:rPr>
        <w:t>).</w:t>
      </w:r>
      <w:r w:rsidR="00265A3A" w:rsidRPr="006F5332">
        <w:rPr>
          <w:rFonts w:eastAsia="Calibri" w:cs="Times New Roman"/>
          <w:sz w:val="24"/>
          <w:szCs w:val="24"/>
        </w:rPr>
        <w:t xml:space="preserve"> Det følger af </w:t>
      </w:r>
      <w:r w:rsidR="00AD6FFE" w:rsidRPr="006F5332">
        <w:rPr>
          <w:rFonts w:eastAsia="Calibri" w:cs="Times New Roman"/>
          <w:sz w:val="24"/>
          <w:szCs w:val="24"/>
        </w:rPr>
        <w:t>gebyr</w:t>
      </w:r>
      <w:r w:rsidR="00265A3A" w:rsidRPr="006F5332">
        <w:rPr>
          <w:rFonts w:eastAsia="Calibri" w:cs="Times New Roman"/>
          <w:sz w:val="24"/>
          <w:szCs w:val="24"/>
        </w:rPr>
        <w:t xml:space="preserve">bekendtgørelsens § 7, stk. 2, at flyvepladser, hvorfra der afgår flyvninger med luftfartsselskaber, som efter § 148, stk. 1, skal betale safety-afgift, </w:t>
      </w:r>
      <w:r w:rsidR="0031518C" w:rsidRPr="006F5332">
        <w:rPr>
          <w:rFonts w:eastAsia="Calibri" w:cs="Times New Roman"/>
          <w:sz w:val="24"/>
          <w:szCs w:val="24"/>
        </w:rPr>
        <w:t xml:space="preserve">hver måned skal </w:t>
      </w:r>
      <w:r w:rsidR="00265A3A" w:rsidRPr="006F5332">
        <w:rPr>
          <w:rFonts w:eastAsia="Calibri" w:cs="Times New Roman"/>
          <w:sz w:val="24"/>
          <w:szCs w:val="24"/>
        </w:rPr>
        <w:t xml:space="preserve">indsende opkrævningsgrundlag til Trafikstyrelsen senest den 10. i den efterfølgende måned. Yderligere følger det af </w:t>
      </w:r>
      <w:r w:rsidR="00605EE8" w:rsidRPr="006F5332">
        <w:rPr>
          <w:rFonts w:eastAsia="Calibri" w:cs="Times New Roman"/>
          <w:sz w:val="24"/>
          <w:szCs w:val="24"/>
        </w:rPr>
        <w:t xml:space="preserve">bekendtgørelsens </w:t>
      </w:r>
      <w:r w:rsidR="00265A3A" w:rsidRPr="006F5332">
        <w:rPr>
          <w:rFonts w:eastAsia="Calibri" w:cs="Times New Roman"/>
          <w:sz w:val="24"/>
          <w:szCs w:val="24"/>
        </w:rPr>
        <w:t>§ 7, stk. 5, at Trafikstyrelsen opkræver safety-afgiften hos luftfartsselskaberne med en betalingsfrist på 30 dage. I praksis opkræver Trafikstyrelsen safety-afgiften hver måned.</w:t>
      </w:r>
    </w:p>
    <w:p w14:paraId="1C4C053B" w14:textId="586B58E6" w:rsidR="006108C2" w:rsidRPr="006F5332" w:rsidRDefault="00D97085" w:rsidP="00E0327A">
      <w:pPr>
        <w:pStyle w:val="Undertitel"/>
        <w:spacing w:after="240"/>
        <w:rPr>
          <w:sz w:val="24"/>
        </w:rPr>
      </w:pPr>
      <w:bookmarkStart w:id="192" w:name="_Toc176172923"/>
      <w:r w:rsidRPr="006F5332">
        <w:rPr>
          <w:sz w:val="24"/>
        </w:rPr>
        <w:t>2</w:t>
      </w:r>
      <w:r w:rsidR="000F2B34" w:rsidRPr="006F5332">
        <w:rPr>
          <w:sz w:val="24"/>
        </w:rPr>
        <w:t>.</w:t>
      </w:r>
      <w:r w:rsidR="00811252" w:rsidRPr="006F5332">
        <w:rPr>
          <w:sz w:val="24"/>
        </w:rPr>
        <w:t>1</w:t>
      </w:r>
      <w:r w:rsidR="000F2B34" w:rsidRPr="006F5332">
        <w:rPr>
          <w:sz w:val="24"/>
        </w:rPr>
        <w:t>.2. Transportministeriets overvejelser og den foreslåede ordning</w:t>
      </w:r>
      <w:bookmarkEnd w:id="192"/>
    </w:p>
    <w:p w14:paraId="335DD31B" w14:textId="0DBB000C" w:rsidR="00BE2E88" w:rsidRPr="006F5332" w:rsidRDefault="003969CB" w:rsidP="00212B1E">
      <w:pPr>
        <w:spacing w:after="240"/>
        <w:rPr>
          <w:rFonts w:eastAsia="Calibri" w:cs="Times New Roman"/>
          <w:sz w:val="24"/>
          <w:szCs w:val="24"/>
        </w:rPr>
      </w:pPr>
      <w:r w:rsidRPr="006F5332">
        <w:rPr>
          <w:rFonts w:eastAsia="Calibri" w:cs="Times New Roman"/>
          <w:sz w:val="24"/>
          <w:szCs w:val="24"/>
        </w:rPr>
        <w:t xml:space="preserve">Safety-afgiften afløste i 2013 årsgebyrerne for Trafikstyrelsens tilsyn på luftfartsområdet. Formålet med </w:t>
      </w:r>
      <w:r w:rsidR="00BF4D08" w:rsidRPr="006F5332">
        <w:rPr>
          <w:rFonts w:eastAsia="Calibri" w:cs="Times New Roman"/>
          <w:sz w:val="24"/>
          <w:szCs w:val="24"/>
        </w:rPr>
        <w:t xml:space="preserve">at </w:t>
      </w:r>
      <w:r w:rsidRPr="006F5332">
        <w:rPr>
          <w:rFonts w:eastAsia="Calibri" w:cs="Times New Roman"/>
          <w:sz w:val="24"/>
          <w:szCs w:val="24"/>
        </w:rPr>
        <w:t xml:space="preserve">indføre afgiften var </w:t>
      </w:r>
      <w:r w:rsidR="00BF4D08" w:rsidRPr="006F5332">
        <w:rPr>
          <w:rFonts w:eastAsia="Calibri" w:cs="Times New Roman"/>
          <w:sz w:val="24"/>
          <w:szCs w:val="24"/>
        </w:rPr>
        <w:t xml:space="preserve">at sikre, at </w:t>
      </w:r>
      <w:r w:rsidR="008F6CCA" w:rsidRPr="006F5332">
        <w:rPr>
          <w:rFonts w:eastAsia="Calibri" w:cs="Times New Roman"/>
          <w:sz w:val="24"/>
          <w:szCs w:val="24"/>
        </w:rPr>
        <w:t>passagerer, der anvender de danske lufthavne til afrejse, og som dermed har</w:t>
      </w:r>
      <w:r w:rsidR="00BF4D08" w:rsidRPr="006F5332">
        <w:rPr>
          <w:rFonts w:eastAsia="Calibri" w:cs="Times New Roman"/>
          <w:sz w:val="24"/>
          <w:szCs w:val="24"/>
        </w:rPr>
        <w:t xml:space="preserve"> gavn af et højt sikkerhedsniveau, uanset om de er danske eller udenlandske, </w:t>
      </w:r>
      <w:r w:rsidR="008F6CCA" w:rsidRPr="006F5332">
        <w:rPr>
          <w:rFonts w:eastAsia="Calibri" w:cs="Times New Roman"/>
          <w:sz w:val="24"/>
          <w:szCs w:val="24"/>
        </w:rPr>
        <w:t xml:space="preserve">skal </w:t>
      </w:r>
      <w:r w:rsidR="00BF4D08" w:rsidRPr="006F5332">
        <w:rPr>
          <w:rFonts w:eastAsia="Calibri" w:cs="Times New Roman"/>
          <w:sz w:val="24"/>
          <w:szCs w:val="24"/>
        </w:rPr>
        <w:t>bidrag</w:t>
      </w:r>
      <w:r w:rsidR="008F6CCA" w:rsidRPr="006F5332">
        <w:rPr>
          <w:rFonts w:eastAsia="Calibri" w:cs="Times New Roman"/>
          <w:sz w:val="24"/>
          <w:szCs w:val="24"/>
        </w:rPr>
        <w:t>e</w:t>
      </w:r>
      <w:r w:rsidR="00BF4D08" w:rsidRPr="006F5332">
        <w:rPr>
          <w:rFonts w:eastAsia="Calibri" w:cs="Times New Roman"/>
          <w:sz w:val="24"/>
          <w:szCs w:val="24"/>
        </w:rPr>
        <w:t xml:space="preserve"> til at finansiere</w:t>
      </w:r>
      <w:r w:rsidR="00663EEA" w:rsidRPr="006F5332">
        <w:rPr>
          <w:rFonts w:eastAsia="Calibri" w:cs="Times New Roman"/>
          <w:sz w:val="24"/>
          <w:szCs w:val="24"/>
        </w:rPr>
        <w:t xml:space="preserve"> Trafikstyrelsens </w:t>
      </w:r>
      <w:r w:rsidR="00BF4D08" w:rsidRPr="006F5332">
        <w:rPr>
          <w:rFonts w:eastAsia="Calibri" w:cs="Times New Roman"/>
          <w:sz w:val="24"/>
          <w:szCs w:val="24"/>
        </w:rPr>
        <w:t>tilsyn</w:t>
      </w:r>
      <w:r w:rsidR="00663EEA" w:rsidRPr="006F5332">
        <w:rPr>
          <w:rFonts w:eastAsia="Calibri" w:cs="Times New Roman"/>
          <w:sz w:val="24"/>
          <w:szCs w:val="24"/>
        </w:rPr>
        <w:t xml:space="preserve"> med alle aktører, der kan have indflydelse på sikkerheden på luftfartsområdet</w:t>
      </w:r>
      <w:r w:rsidR="00BF4D08" w:rsidRPr="006F5332">
        <w:rPr>
          <w:rFonts w:eastAsia="Calibri" w:cs="Times New Roman"/>
          <w:sz w:val="24"/>
          <w:szCs w:val="24"/>
        </w:rPr>
        <w:t>, jf. Folketingstidende 2012-13, tillæg A, L 100</w:t>
      </w:r>
      <w:r w:rsidR="00EE502A" w:rsidRPr="006F5332">
        <w:rPr>
          <w:rFonts w:eastAsia="Calibri" w:cs="Times New Roman"/>
          <w:sz w:val="24"/>
          <w:szCs w:val="24"/>
        </w:rPr>
        <w:t>, side 7</w:t>
      </w:r>
      <w:r w:rsidR="00BF4D08" w:rsidRPr="006F5332">
        <w:rPr>
          <w:rFonts w:eastAsia="Calibri" w:cs="Times New Roman"/>
          <w:sz w:val="24"/>
          <w:szCs w:val="24"/>
        </w:rPr>
        <w:t>.</w:t>
      </w:r>
      <w:r w:rsidR="008F6CCA" w:rsidRPr="006F5332">
        <w:rPr>
          <w:rFonts w:eastAsia="Calibri" w:cs="Times New Roman"/>
          <w:sz w:val="24"/>
          <w:szCs w:val="24"/>
        </w:rPr>
        <w:t xml:space="preserve"> </w:t>
      </w:r>
    </w:p>
    <w:p w14:paraId="453BF316" w14:textId="6ECD6E95" w:rsidR="00682D30" w:rsidRPr="006F5332" w:rsidRDefault="00F06011" w:rsidP="00212B1E">
      <w:pPr>
        <w:spacing w:after="240"/>
        <w:rPr>
          <w:rFonts w:eastAsia="Calibri" w:cs="Times New Roman"/>
          <w:sz w:val="24"/>
          <w:szCs w:val="24"/>
        </w:rPr>
      </w:pPr>
      <w:r w:rsidRPr="006F5332">
        <w:rPr>
          <w:rFonts w:eastAsia="Calibri" w:cs="Times New Roman"/>
          <w:sz w:val="24"/>
          <w:szCs w:val="24"/>
        </w:rPr>
        <w:t>Afgiften blev oprindeligt fastsat til 6</w:t>
      </w:r>
      <w:r w:rsidR="003774BC" w:rsidRPr="006F5332">
        <w:rPr>
          <w:rFonts w:eastAsia="Calibri" w:cs="Times New Roman"/>
          <w:sz w:val="24"/>
          <w:szCs w:val="24"/>
        </w:rPr>
        <w:t>,00</w:t>
      </w:r>
      <w:r w:rsidRPr="006F5332">
        <w:rPr>
          <w:rFonts w:eastAsia="Calibri" w:cs="Times New Roman"/>
          <w:sz w:val="24"/>
          <w:szCs w:val="24"/>
        </w:rPr>
        <w:t xml:space="preserve"> kr. pr. afgiftsbelagt passager. </w:t>
      </w:r>
      <w:r w:rsidR="00682D30" w:rsidRPr="006F5332">
        <w:rPr>
          <w:rFonts w:eastAsia="Calibri" w:cs="Times New Roman"/>
          <w:sz w:val="24"/>
          <w:szCs w:val="24"/>
        </w:rPr>
        <w:t>Det har siden safety-afgiftsordningens indførelse været hensigten, at ordningen skulle balancere i sig selv, således at der var overensstemmelse me</w:t>
      </w:r>
      <w:r w:rsidR="001D7154" w:rsidRPr="006F5332">
        <w:rPr>
          <w:rFonts w:eastAsia="Calibri" w:cs="Times New Roman"/>
          <w:sz w:val="24"/>
          <w:szCs w:val="24"/>
        </w:rPr>
        <w:t>llem</w:t>
      </w:r>
      <w:r w:rsidR="00682D30" w:rsidRPr="006F5332">
        <w:rPr>
          <w:rFonts w:eastAsia="Calibri" w:cs="Times New Roman"/>
          <w:sz w:val="24"/>
          <w:szCs w:val="24"/>
        </w:rPr>
        <w:t xml:space="preserve"> Trafikstyrelsens omkostninger til tilsyn med den civile luftfart og indtægterne til dækning heraf via safety-afgiftsordningen. </w:t>
      </w:r>
      <w:r w:rsidRPr="006F5332">
        <w:rPr>
          <w:rFonts w:eastAsia="Calibri" w:cs="Times New Roman"/>
          <w:sz w:val="24"/>
          <w:szCs w:val="24"/>
        </w:rPr>
        <w:t>For at afvikle et oparbejdet overskud blev afgiften</w:t>
      </w:r>
      <w:r w:rsidR="00682D30" w:rsidRPr="006F5332">
        <w:rPr>
          <w:rFonts w:eastAsia="Calibri" w:cs="Times New Roman"/>
          <w:sz w:val="24"/>
          <w:szCs w:val="24"/>
        </w:rPr>
        <w:t xml:space="preserve"> derfor også</w:t>
      </w:r>
      <w:r w:rsidRPr="006F5332">
        <w:rPr>
          <w:rFonts w:eastAsia="Calibri" w:cs="Times New Roman"/>
          <w:sz w:val="24"/>
          <w:szCs w:val="24"/>
        </w:rPr>
        <w:t xml:space="preserve"> </w:t>
      </w:r>
      <w:r w:rsidR="00BE2E88" w:rsidRPr="006F5332">
        <w:rPr>
          <w:rFonts w:eastAsia="Calibri" w:cs="Times New Roman"/>
          <w:sz w:val="24"/>
          <w:szCs w:val="24"/>
        </w:rPr>
        <w:t xml:space="preserve">sat ned </w:t>
      </w:r>
      <w:r w:rsidRPr="006F5332">
        <w:rPr>
          <w:rFonts w:eastAsia="Calibri" w:cs="Times New Roman"/>
          <w:sz w:val="24"/>
          <w:szCs w:val="24"/>
        </w:rPr>
        <w:t xml:space="preserve">ved en ændring af luftfartsloven </w:t>
      </w:r>
      <w:r w:rsidRPr="006F5332">
        <w:rPr>
          <w:rFonts w:eastAsia="Calibri" w:cs="Times New Roman"/>
          <w:sz w:val="24"/>
          <w:szCs w:val="24"/>
        </w:rPr>
        <w:lastRenderedPageBreak/>
        <w:t>i 2016</w:t>
      </w:r>
      <w:r w:rsidR="00902FD3" w:rsidRPr="006F5332">
        <w:rPr>
          <w:rFonts w:eastAsia="Calibri" w:cs="Times New Roman"/>
          <w:sz w:val="24"/>
          <w:szCs w:val="24"/>
        </w:rPr>
        <w:t>, hvor afgiften blev ændret</w:t>
      </w:r>
      <w:r w:rsidR="000C3E5F" w:rsidRPr="006F5332">
        <w:rPr>
          <w:rFonts w:eastAsia="Calibri" w:cs="Times New Roman"/>
          <w:sz w:val="24"/>
          <w:szCs w:val="24"/>
        </w:rPr>
        <w:t xml:space="preserve"> fra 6,00 kr.</w:t>
      </w:r>
      <w:r w:rsidR="00902FD3" w:rsidRPr="006F5332">
        <w:rPr>
          <w:rFonts w:eastAsia="Calibri" w:cs="Times New Roman"/>
          <w:sz w:val="24"/>
          <w:szCs w:val="24"/>
        </w:rPr>
        <w:t xml:space="preserve"> til 5,50 kr.</w:t>
      </w:r>
      <w:r w:rsidRPr="006F5332">
        <w:rPr>
          <w:rFonts w:eastAsia="Calibri" w:cs="Times New Roman"/>
          <w:sz w:val="24"/>
          <w:szCs w:val="24"/>
        </w:rPr>
        <w:t xml:space="preserve"> og </w:t>
      </w:r>
      <w:r w:rsidR="000C3E5F" w:rsidRPr="006F5332">
        <w:rPr>
          <w:rFonts w:eastAsia="Calibri" w:cs="Times New Roman"/>
          <w:sz w:val="24"/>
          <w:szCs w:val="24"/>
        </w:rPr>
        <w:t>igen</w:t>
      </w:r>
      <w:r w:rsidR="00C92019" w:rsidRPr="006F5332">
        <w:rPr>
          <w:rFonts w:eastAsia="Calibri" w:cs="Times New Roman"/>
          <w:sz w:val="24"/>
          <w:szCs w:val="24"/>
        </w:rPr>
        <w:t xml:space="preserve"> </w:t>
      </w:r>
      <w:r w:rsidR="00902FD3" w:rsidRPr="006F5332">
        <w:rPr>
          <w:rFonts w:eastAsia="Calibri" w:cs="Times New Roman"/>
          <w:sz w:val="24"/>
          <w:szCs w:val="24"/>
        </w:rPr>
        <w:t xml:space="preserve">i </w:t>
      </w:r>
      <w:r w:rsidRPr="006F5332">
        <w:rPr>
          <w:rFonts w:eastAsia="Calibri" w:cs="Times New Roman"/>
          <w:sz w:val="24"/>
          <w:szCs w:val="24"/>
        </w:rPr>
        <w:t>2018</w:t>
      </w:r>
      <w:r w:rsidR="00902FD3" w:rsidRPr="006F5332">
        <w:rPr>
          <w:rFonts w:eastAsia="Calibri" w:cs="Times New Roman"/>
          <w:sz w:val="24"/>
          <w:szCs w:val="24"/>
        </w:rPr>
        <w:t>, hvor afgiften blev ændret</w:t>
      </w:r>
      <w:r w:rsidR="000C3E5F" w:rsidRPr="006F5332">
        <w:rPr>
          <w:rFonts w:eastAsia="Calibri" w:cs="Times New Roman"/>
          <w:sz w:val="24"/>
          <w:szCs w:val="24"/>
        </w:rPr>
        <w:t xml:space="preserve"> fra 5,25 kr.</w:t>
      </w:r>
      <w:r w:rsidR="00902FD3" w:rsidRPr="006F5332">
        <w:rPr>
          <w:rFonts w:eastAsia="Calibri" w:cs="Times New Roman"/>
          <w:sz w:val="24"/>
          <w:szCs w:val="24"/>
        </w:rPr>
        <w:t xml:space="preserve"> til 4,75 kr</w:t>
      </w:r>
      <w:r w:rsidRPr="006F5332">
        <w:rPr>
          <w:rFonts w:eastAsia="Calibri" w:cs="Times New Roman"/>
          <w:sz w:val="24"/>
          <w:szCs w:val="24"/>
        </w:rPr>
        <w:t xml:space="preserve">. </w:t>
      </w:r>
    </w:p>
    <w:p w14:paraId="6FE80C0B" w14:textId="77777777" w:rsidR="00581510" w:rsidRPr="006F5332" w:rsidRDefault="00F074AE" w:rsidP="00212B1E">
      <w:pPr>
        <w:spacing w:after="240"/>
        <w:rPr>
          <w:rFonts w:eastAsia="Calibri" w:cs="Times New Roman"/>
          <w:sz w:val="24"/>
          <w:szCs w:val="24"/>
        </w:rPr>
      </w:pPr>
      <w:r w:rsidRPr="006F5332">
        <w:rPr>
          <w:rFonts w:eastAsia="Calibri" w:cs="Times New Roman"/>
          <w:sz w:val="24"/>
          <w:szCs w:val="24"/>
        </w:rPr>
        <w:t xml:space="preserve">Et lavere aktivitetsniveau på luftfartsområdet som følge af covid-19-pandemien og fastsættelse af en afgift, der ikke var omkostningsdækkende ved ændringen af luftfartsloven i 2020, har medført, at der er blevet og fortsat oparbejdes et underskud i safety-afgiftsordningen. </w:t>
      </w:r>
      <w:r w:rsidR="00682D30" w:rsidRPr="006F5332">
        <w:rPr>
          <w:rFonts w:eastAsia="Calibri" w:cs="Times New Roman"/>
          <w:sz w:val="24"/>
          <w:szCs w:val="24"/>
        </w:rPr>
        <w:t>Underskuddet i safety-afgiftsordning forventes ved udgangen af 2024 at udgøre</w:t>
      </w:r>
      <w:r w:rsidR="00682D30" w:rsidRPr="006F5332" w:rsidDel="00F074AE">
        <w:rPr>
          <w:rFonts w:eastAsia="Calibri" w:cs="Times New Roman"/>
          <w:sz w:val="24"/>
          <w:szCs w:val="24"/>
        </w:rPr>
        <w:t xml:space="preserve"> </w:t>
      </w:r>
      <w:r w:rsidR="00682D30" w:rsidRPr="006F5332">
        <w:rPr>
          <w:rFonts w:eastAsia="Calibri" w:cs="Times New Roman"/>
          <w:sz w:val="24"/>
          <w:szCs w:val="24"/>
        </w:rPr>
        <w:t>ca. 225 mio. kr.</w:t>
      </w:r>
      <w:r w:rsidR="00FA192D" w:rsidRPr="006F5332">
        <w:rPr>
          <w:rFonts w:eastAsia="Calibri" w:cs="Times New Roman"/>
          <w:sz w:val="24"/>
          <w:szCs w:val="24"/>
        </w:rPr>
        <w:t xml:space="preserve"> </w:t>
      </w:r>
    </w:p>
    <w:p w14:paraId="70DE24F2" w14:textId="133EAA40" w:rsidR="00F06011" w:rsidRPr="006F5332" w:rsidRDefault="00581510" w:rsidP="00212B1E">
      <w:pPr>
        <w:spacing w:after="240"/>
        <w:rPr>
          <w:rFonts w:eastAsia="Calibri" w:cs="Times New Roman"/>
          <w:sz w:val="24"/>
          <w:szCs w:val="24"/>
        </w:rPr>
      </w:pPr>
      <w:r w:rsidRPr="006F5332">
        <w:rPr>
          <w:rFonts w:eastAsia="Calibri" w:cs="Times New Roman"/>
          <w:sz w:val="24"/>
          <w:szCs w:val="24"/>
        </w:rPr>
        <w:t>Safety-afgiften udgør ved lovforslagets fremsættelse 5</w:t>
      </w:r>
      <w:r w:rsidR="0066395A">
        <w:rPr>
          <w:rFonts w:eastAsia="Calibri" w:cs="Times New Roman"/>
          <w:sz w:val="24"/>
          <w:szCs w:val="24"/>
        </w:rPr>
        <w:t>,00</w:t>
      </w:r>
      <w:r w:rsidRPr="006F5332">
        <w:rPr>
          <w:rFonts w:eastAsia="Calibri" w:cs="Times New Roman"/>
          <w:sz w:val="24"/>
          <w:szCs w:val="24"/>
        </w:rPr>
        <w:t xml:space="preserve"> kr. pr. passager og vil pr. 1. januar 2025 blive opjusteret til 6,00 kr. pr. passager</w:t>
      </w:r>
      <w:r w:rsidR="00D12BBD" w:rsidRPr="006F5332">
        <w:rPr>
          <w:rFonts w:eastAsia="Calibri" w:cs="Times New Roman"/>
          <w:sz w:val="24"/>
          <w:szCs w:val="24"/>
        </w:rPr>
        <w:t xml:space="preserve"> tillagt reguleringen som følge af reguleringsmekanismen</w:t>
      </w:r>
      <w:r w:rsidRPr="006F5332">
        <w:rPr>
          <w:rFonts w:eastAsia="Calibri" w:cs="Times New Roman"/>
          <w:sz w:val="24"/>
          <w:szCs w:val="24"/>
        </w:rPr>
        <w:t xml:space="preserve"> som konsekvens af en tidligere vedtagen ændring af luftfartsloven (lov nr. 2399 af 14. december 2022)</w:t>
      </w:r>
      <w:r w:rsidR="00D12BBD" w:rsidRPr="006F5332">
        <w:rPr>
          <w:rFonts w:eastAsia="Calibri" w:cs="Times New Roman"/>
          <w:sz w:val="24"/>
          <w:szCs w:val="24"/>
        </w:rPr>
        <w:t xml:space="preserve">. </w:t>
      </w:r>
      <w:r w:rsidR="00FA192D" w:rsidRPr="006F5332">
        <w:rPr>
          <w:rFonts w:eastAsia="Calibri" w:cs="Times New Roman"/>
          <w:sz w:val="24"/>
          <w:szCs w:val="24"/>
        </w:rPr>
        <w:t xml:space="preserve"> </w:t>
      </w:r>
      <w:r w:rsidR="00D12BBD" w:rsidRPr="006F5332">
        <w:rPr>
          <w:rFonts w:eastAsia="Calibri" w:cs="Times New Roman"/>
          <w:sz w:val="24"/>
          <w:szCs w:val="24"/>
        </w:rPr>
        <w:t>Dette vil</w:t>
      </w:r>
      <w:r w:rsidR="00FA192D" w:rsidRPr="006F5332">
        <w:rPr>
          <w:rFonts w:eastAsia="Calibri" w:cs="Times New Roman"/>
          <w:sz w:val="24"/>
          <w:szCs w:val="24"/>
        </w:rPr>
        <w:t xml:space="preserve"> fortsat ikke være et omkostningsdækkende niveau for det samlede luftfartstilsynsområde. </w:t>
      </w:r>
      <w:r w:rsidR="005B488D" w:rsidRPr="006F5332">
        <w:rPr>
          <w:rFonts w:eastAsia="Calibri" w:cs="Times New Roman"/>
          <w:sz w:val="24"/>
          <w:szCs w:val="24"/>
        </w:rPr>
        <w:t xml:space="preserve"> </w:t>
      </w:r>
    </w:p>
    <w:p w14:paraId="6375F432" w14:textId="2BAE6C41" w:rsidR="00532A17" w:rsidRPr="006F5332" w:rsidRDefault="00682D30" w:rsidP="00532A17">
      <w:pPr>
        <w:spacing w:after="240"/>
        <w:rPr>
          <w:rFonts w:eastAsia="Calibri" w:cs="Times New Roman"/>
          <w:sz w:val="24"/>
          <w:szCs w:val="24"/>
        </w:rPr>
      </w:pPr>
      <w:r w:rsidRPr="006F5332">
        <w:rPr>
          <w:rFonts w:eastAsia="Calibri" w:cs="Times New Roman"/>
          <w:sz w:val="24"/>
          <w:szCs w:val="24"/>
        </w:rPr>
        <w:t xml:space="preserve">Med henblik på at </w:t>
      </w:r>
      <w:r w:rsidR="00BC782D" w:rsidRPr="006F5332">
        <w:rPr>
          <w:rFonts w:eastAsia="Calibri" w:cs="Times New Roman"/>
          <w:sz w:val="24"/>
          <w:szCs w:val="24"/>
        </w:rPr>
        <w:t>gen</w:t>
      </w:r>
      <w:r w:rsidRPr="006F5332">
        <w:rPr>
          <w:rFonts w:eastAsia="Calibri" w:cs="Times New Roman"/>
          <w:sz w:val="24"/>
          <w:szCs w:val="24"/>
        </w:rPr>
        <w:t xml:space="preserve">skabe balance mellem indtægter og udgifter i safety-afgiftsordningen bør safety-afgiftssatsen i luftfartsloven ændres. </w:t>
      </w:r>
    </w:p>
    <w:p w14:paraId="4A038FC1" w14:textId="2AAF2622" w:rsidR="00682D30" w:rsidRPr="006F5332" w:rsidRDefault="00BC782D" w:rsidP="00212B1E">
      <w:pPr>
        <w:spacing w:after="240"/>
        <w:rPr>
          <w:rFonts w:eastAsia="Calibri" w:cs="Times New Roman"/>
          <w:sz w:val="24"/>
          <w:szCs w:val="24"/>
        </w:rPr>
      </w:pPr>
      <w:r w:rsidRPr="006F5332">
        <w:rPr>
          <w:rFonts w:eastAsia="Calibri" w:cs="Times New Roman"/>
          <w:sz w:val="24"/>
          <w:szCs w:val="24"/>
        </w:rPr>
        <w:t>Det foreslås derfor</w:t>
      </w:r>
      <w:r w:rsidR="00532A17" w:rsidRPr="006F5332">
        <w:rPr>
          <w:rFonts w:eastAsia="Calibri" w:cs="Times New Roman"/>
          <w:sz w:val="24"/>
          <w:szCs w:val="24"/>
        </w:rPr>
        <w:t xml:space="preserve"> at opjustere safety-afgiftssatsen hen over en årrække med henblik på at skabe balance mellem</w:t>
      </w:r>
      <w:r w:rsidR="00AB5CD5" w:rsidRPr="006F5332">
        <w:rPr>
          <w:rFonts w:eastAsia="Calibri" w:cs="Times New Roman"/>
          <w:sz w:val="24"/>
          <w:szCs w:val="24"/>
        </w:rPr>
        <w:t xml:space="preserve"> indtægter og</w:t>
      </w:r>
      <w:r w:rsidR="00532A17" w:rsidRPr="006F5332">
        <w:rPr>
          <w:rFonts w:eastAsia="Calibri" w:cs="Times New Roman"/>
          <w:sz w:val="24"/>
          <w:szCs w:val="24"/>
        </w:rPr>
        <w:t xml:space="preserve"> de løbende udgifter til tilsyn på luftfartsområdet</w:t>
      </w:r>
      <w:r w:rsidR="00A0764D" w:rsidRPr="006F5332">
        <w:rPr>
          <w:rFonts w:eastAsia="Calibri" w:cs="Times New Roman"/>
          <w:sz w:val="24"/>
          <w:szCs w:val="24"/>
        </w:rPr>
        <w:t xml:space="preserve"> og samtidigt</w:t>
      </w:r>
      <w:r w:rsidR="00532A17" w:rsidRPr="006F5332">
        <w:rPr>
          <w:rFonts w:eastAsia="Calibri" w:cs="Times New Roman"/>
          <w:sz w:val="24"/>
          <w:szCs w:val="24"/>
        </w:rPr>
        <w:t xml:space="preserve"> </w:t>
      </w:r>
      <w:r w:rsidRPr="006F5332">
        <w:rPr>
          <w:rFonts w:eastAsia="Calibri" w:cs="Times New Roman"/>
          <w:sz w:val="24"/>
          <w:szCs w:val="24"/>
        </w:rPr>
        <w:t xml:space="preserve">udligne </w:t>
      </w:r>
      <w:r w:rsidR="00532A17" w:rsidRPr="006F5332">
        <w:rPr>
          <w:rFonts w:eastAsia="Calibri" w:cs="Times New Roman"/>
          <w:sz w:val="24"/>
          <w:szCs w:val="24"/>
        </w:rPr>
        <w:t xml:space="preserve">det opbyggede underskud i ordningen.  Med lovforslaget foreslås safety-afgiftssatsen således </w:t>
      </w:r>
      <w:r w:rsidR="005B4D4A" w:rsidRPr="006F5332">
        <w:rPr>
          <w:rFonts w:eastAsia="Calibri" w:cs="Times New Roman"/>
          <w:sz w:val="24"/>
          <w:szCs w:val="24"/>
        </w:rPr>
        <w:t>pr.</w:t>
      </w:r>
      <w:r w:rsidRPr="006F5332">
        <w:rPr>
          <w:rFonts w:eastAsia="Calibri" w:cs="Times New Roman"/>
          <w:sz w:val="24"/>
          <w:szCs w:val="24"/>
        </w:rPr>
        <w:t xml:space="preserve"> 1. januar 2025 </w:t>
      </w:r>
      <w:r w:rsidR="00532A17" w:rsidRPr="006F5332">
        <w:rPr>
          <w:rFonts w:eastAsia="Calibri" w:cs="Times New Roman"/>
          <w:sz w:val="24"/>
          <w:szCs w:val="24"/>
        </w:rPr>
        <w:t xml:space="preserve">øget til 8,00 kr., </w:t>
      </w:r>
      <w:r w:rsidR="005B4D4A" w:rsidRPr="006F5332">
        <w:rPr>
          <w:rFonts w:eastAsia="Calibri" w:cs="Times New Roman"/>
          <w:sz w:val="24"/>
          <w:szCs w:val="24"/>
        </w:rPr>
        <w:t>pr.</w:t>
      </w:r>
      <w:r w:rsidRPr="006F5332">
        <w:rPr>
          <w:rFonts w:eastAsia="Calibri" w:cs="Times New Roman"/>
          <w:sz w:val="24"/>
          <w:szCs w:val="24"/>
        </w:rPr>
        <w:t xml:space="preserve"> 1. januar 2026 </w:t>
      </w:r>
      <w:r w:rsidR="00532A17" w:rsidRPr="006F5332">
        <w:rPr>
          <w:rFonts w:eastAsia="Calibri" w:cs="Times New Roman"/>
          <w:sz w:val="24"/>
          <w:szCs w:val="24"/>
        </w:rPr>
        <w:t xml:space="preserve">til 10,00 kr., </w:t>
      </w:r>
      <w:r w:rsidR="005B4D4A" w:rsidRPr="006F5332">
        <w:rPr>
          <w:rFonts w:eastAsia="Calibri" w:cs="Times New Roman"/>
          <w:sz w:val="24"/>
          <w:szCs w:val="24"/>
        </w:rPr>
        <w:t>pr.</w:t>
      </w:r>
      <w:r w:rsidRPr="006F5332">
        <w:rPr>
          <w:rFonts w:eastAsia="Calibri" w:cs="Times New Roman"/>
          <w:sz w:val="24"/>
          <w:szCs w:val="24"/>
        </w:rPr>
        <w:t xml:space="preserve"> 1. januar 2027 </w:t>
      </w:r>
      <w:r w:rsidR="00532A17" w:rsidRPr="006F5332">
        <w:rPr>
          <w:rFonts w:eastAsia="Calibri" w:cs="Times New Roman"/>
          <w:sz w:val="24"/>
          <w:szCs w:val="24"/>
        </w:rPr>
        <w:t xml:space="preserve">til 12,00 kr. og </w:t>
      </w:r>
      <w:r w:rsidR="005B4D4A" w:rsidRPr="006F5332">
        <w:rPr>
          <w:rFonts w:eastAsia="Calibri" w:cs="Times New Roman"/>
          <w:sz w:val="24"/>
          <w:szCs w:val="24"/>
        </w:rPr>
        <w:t>pr.</w:t>
      </w:r>
      <w:r w:rsidRPr="006F5332">
        <w:rPr>
          <w:rFonts w:eastAsia="Calibri" w:cs="Times New Roman"/>
          <w:sz w:val="24"/>
          <w:szCs w:val="24"/>
        </w:rPr>
        <w:t xml:space="preserve"> 1. januar 2028 </w:t>
      </w:r>
      <w:r w:rsidR="00532A17" w:rsidRPr="006F5332">
        <w:rPr>
          <w:rFonts w:eastAsia="Calibri" w:cs="Times New Roman"/>
          <w:sz w:val="24"/>
          <w:szCs w:val="24"/>
        </w:rPr>
        <w:t xml:space="preserve">til 14,00 kr. Med den foreslåede gradvise øgning af safety-afgiften frem mod 1. januar 2028 forventes underskuddet i safety-afgiftsordningen </w:t>
      </w:r>
      <w:r w:rsidRPr="006F5332">
        <w:rPr>
          <w:rFonts w:eastAsia="Calibri" w:cs="Times New Roman"/>
          <w:sz w:val="24"/>
          <w:szCs w:val="24"/>
        </w:rPr>
        <w:t xml:space="preserve">udlignet </w:t>
      </w:r>
      <w:r w:rsidR="00532A17" w:rsidRPr="006F5332">
        <w:rPr>
          <w:rFonts w:eastAsia="Calibri" w:cs="Times New Roman"/>
          <w:sz w:val="24"/>
          <w:szCs w:val="24"/>
        </w:rPr>
        <w:t xml:space="preserve">inden for en 6-årig periode. </w:t>
      </w:r>
      <w:r w:rsidR="009F680E">
        <w:rPr>
          <w:rFonts w:eastAsia="Calibri" w:cs="Times New Roman"/>
          <w:sz w:val="24"/>
          <w:szCs w:val="24"/>
        </w:rPr>
        <w:t>Under de forudsætninger kan s</w:t>
      </w:r>
      <w:r w:rsidR="00532A17" w:rsidRPr="006F5332">
        <w:rPr>
          <w:rFonts w:eastAsia="Calibri" w:cs="Times New Roman"/>
          <w:sz w:val="24"/>
          <w:szCs w:val="24"/>
        </w:rPr>
        <w:t xml:space="preserve">afety-afgiftssatsen herefter sænkes til et omkostningsdækkende niveau i forhold til de løbende tilsynsudgifter. </w:t>
      </w:r>
    </w:p>
    <w:p w14:paraId="705BDB3F" w14:textId="28AADFBE" w:rsidR="00BF4D08" w:rsidRPr="006F5332" w:rsidRDefault="00F821EA" w:rsidP="00212B1E">
      <w:pPr>
        <w:spacing w:after="240"/>
        <w:rPr>
          <w:rFonts w:eastAsia="Calibri" w:cs="Times New Roman"/>
          <w:sz w:val="24"/>
          <w:szCs w:val="24"/>
        </w:rPr>
      </w:pPr>
      <w:r w:rsidRPr="006F5332">
        <w:rPr>
          <w:rFonts w:eastAsia="Calibri" w:cs="Times New Roman"/>
          <w:sz w:val="24"/>
          <w:szCs w:val="24"/>
        </w:rPr>
        <w:t xml:space="preserve">Med hensyn til reguleringsmekanismen efter luftfartslovens § 148, stk. 4, </w:t>
      </w:r>
      <w:r w:rsidR="00BE0D4F" w:rsidRPr="006F5332">
        <w:rPr>
          <w:rFonts w:eastAsia="Calibri" w:cs="Times New Roman"/>
          <w:sz w:val="24"/>
          <w:szCs w:val="24"/>
        </w:rPr>
        <w:t xml:space="preserve">har </w:t>
      </w:r>
      <w:r w:rsidRPr="006F5332">
        <w:rPr>
          <w:rFonts w:eastAsia="Calibri" w:cs="Times New Roman"/>
          <w:sz w:val="24"/>
          <w:szCs w:val="24"/>
        </w:rPr>
        <w:t>forholdene under c</w:t>
      </w:r>
      <w:r w:rsidR="00FA192D" w:rsidRPr="006F5332">
        <w:rPr>
          <w:rFonts w:eastAsia="Calibri" w:cs="Times New Roman"/>
          <w:sz w:val="24"/>
          <w:szCs w:val="24"/>
        </w:rPr>
        <w:t>ovid</w:t>
      </w:r>
      <w:r w:rsidR="00BF4D08" w:rsidRPr="006F5332">
        <w:rPr>
          <w:rFonts w:eastAsia="Calibri" w:cs="Times New Roman"/>
          <w:sz w:val="24"/>
          <w:szCs w:val="24"/>
        </w:rPr>
        <w:t>-19-</w:t>
      </w:r>
      <w:r w:rsidR="00F06011" w:rsidRPr="006F5332">
        <w:rPr>
          <w:rFonts w:eastAsia="Calibri" w:cs="Times New Roman"/>
          <w:sz w:val="24"/>
          <w:szCs w:val="24"/>
        </w:rPr>
        <w:t>pandemien</w:t>
      </w:r>
      <w:r w:rsidR="00BF4D08" w:rsidRPr="006F5332">
        <w:rPr>
          <w:rFonts w:eastAsia="Calibri" w:cs="Times New Roman"/>
          <w:sz w:val="24"/>
          <w:szCs w:val="24"/>
        </w:rPr>
        <w:t xml:space="preserve"> vist, at den nuværende reguleringsmekanisme virker ved en stabil udvikling med begrænsede </w:t>
      </w:r>
      <w:r w:rsidR="00AD075E" w:rsidRPr="006F5332">
        <w:rPr>
          <w:rFonts w:eastAsia="Calibri" w:cs="Times New Roman"/>
          <w:sz w:val="24"/>
          <w:szCs w:val="24"/>
        </w:rPr>
        <w:t xml:space="preserve">udsving </w:t>
      </w:r>
      <w:r w:rsidR="00BF4D08" w:rsidRPr="006F5332">
        <w:rPr>
          <w:rFonts w:eastAsia="Calibri" w:cs="Times New Roman"/>
          <w:sz w:val="24"/>
          <w:szCs w:val="24"/>
        </w:rPr>
        <w:t xml:space="preserve">i passagertallene fra år til år, men </w:t>
      </w:r>
      <w:r w:rsidR="00BE2E88" w:rsidRPr="006F5332">
        <w:rPr>
          <w:rFonts w:eastAsia="Calibri" w:cs="Times New Roman"/>
          <w:sz w:val="24"/>
          <w:szCs w:val="24"/>
        </w:rPr>
        <w:t>at den</w:t>
      </w:r>
      <w:r w:rsidR="006E0595" w:rsidRPr="006F5332">
        <w:rPr>
          <w:rFonts w:eastAsia="Calibri" w:cs="Times New Roman"/>
          <w:sz w:val="24"/>
          <w:szCs w:val="24"/>
        </w:rPr>
        <w:t xml:space="preserve"> i visse tilfælde kan</w:t>
      </w:r>
      <w:r w:rsidR="00BE2E88" w:rsidRPr="006F5332">
        <w:rPr>
          <w:rFonts w:eastAsia="Calibri" w:cs="Times New Roman"/>
          <w:sz w:val="24"/>
          <w:szCs w:val="24"/>
        </w:rPr>
        <w:t xml:space="preserve"> </w:t>
      </w:r>
      <w:r w:rsidR="00BF4D08" w:rsidRPr="006F5332">
        <w:rPr>
          <w:rFonts w:eastAsia="Calibri" w:cs="Times New Roman"/>
          <w:sz w:val="24"/>
          <w:szCs w:val="24"/>
        </w:rPr>
        <w:t>give nogle uhensigtsmæssige udsving</w:t>
      </w:r>
      <w:r w:rsidR="00A0764D" w:rsidRPr="006F5332">
        <w:rPr>
          <w:rFonts w:eastAsia="Calibri" w:cs="Times New Roman"/>
          <w:sz w:val="24"/>
          <w:szCs w:val="24"/>
        </w:rPr>
        <w:t xml:space="preserve"> i afgiftssatsen</w:t>
      </w:r>
      <w:r w:rsidR="00BF4D08" w:rsidRPr="006F5332">
        <w:rPr>
          <w:rFonts w:eastAsia="Calibri" w:cs="Times New Roman"/>
          <w:sz w:val="24"/>
          <w:szCs w:val="24"/>
        </w:rPr>
        <w:t xml:space="preserve">, som alene kan korrigeres ved lovændring i tilfælde af større udsving i passagertallet. </w:t>
      </w:r>
      <w:r w:rsidR="00902FD3" w:rsidRPr="006F5332">
        <w:rPr>
          <w:rFonts w:eastAsia="Calibri" w:cs="Times New Roman"/>
          <w:sz w:val="24"/>
          <w:szCs w:val="24"/>
        </w:rPr>
        <w:t xml:space="preserve">Derudover har de seneste års </w:t>
      </w:r>
      <w:r w:rsidR="00A617F2" w:rsidRPr="006F5332">
        <w:rPr>
          <w:rFonts w:eastAsia="Calibri" w:cs="Times New Roman"/>
          <w:sz w:val="24"/>
          <w:szCs w:val="24"/>
        </w:rPr>
        <w:t xml:space="preserve">pris- og lønudvikling </w:t>
      </w:r>
      <w:r w:rsidR="00902FD3" w:rsidRPr="006F5332">
        <w:rPr>
          <w:rFonts w:eastAsia="Calibri" w:cs="Times New Roman"/>
          <w:sz w:val="24"/>
          <w:szCs w:val="24"/>
        </w:rPr>
        <w:t>vist, at</w:t>
      </w:r>
      <w:r w:rsidR="00BF4D08" w:rsidRPr="006F5332">
        <w:rPr>
          <w:rFonts w:eastAsia="Calibri" w:cs="Times New Roman"/>
          <w:sz w:val="24"/>
          <w:szCs w:val="24"/>
        </w:rPr>
        <w:t xml:space="preserve"> afgiftsprovenuet løbende udhules, </w:t>
      </w:r>
      <w:r w:rsidR="00902FD3" w:rsidRPr="006F5332">
        <w:rPr>
          <w:rFonts w:eastAsia="Calibri" w:cs="Times New Roman"/>
          <w:sz w:val="24"/>
          <w:szCs w:val="24"/>
        </w:rPr>
        <w:t>når</w:t>
      </w:r>
      <w:r w:rsidR="00BF4D08" w:rsidRPr="006F5332">
        <w:rPr>
          <w:rFonts w:eastAsia="Calibri" w:cs="Times New Roman"/>
          <w:sz w:val="24"/>
          <w:szCs w:val="24"/>
        </w:rPr>
        <w:t xml:space="preserve"> de</w:t>
      </w:r>
      <w:r w:rsidR="00902FD3" w:rsidRPr="006F5332">
        <w:rPr>
          <w:rFonts w:eastAsia="Calibri" w:cs="Times New Roman"/>
          <w:sz w:val="24"/>
          <w:szCs w:val="24"/>
        </w:rPr>
        <w:t>r ikke foretages</w:t>
      </w:r>
      <w:r w:rsidR="000C3E5F" w:rsidRPr="006F5332">
        <w:rPr>
          <w:rFonts w:eastAsia="Calibri" w:cs="Times New Roman"/>
          <w:sz w:val="24"/>
          <w:szCs w:val="24"/>
        </w:rPr>
        <w:t xml:space="preserve"> en egentlig</w:t>
      </w:r>
      <w:r w:rsidR="00BF4D08" w:rsidRPr="006F5332">
        <w:rPr>
          <w:rFonts w:eastAsia="Calibri" w:cs="Times New Roman"/>
          <w:sz w:val="24"/>
          <w:szCs w:val="24"/>
        </w:rPr>
        <w:t xml:space="preserve"> </w:t>
      </w:r>
      <w:r w:rsidR="00F06011" w:rsidRPr="006F5332">
        <w:rPr>
          <w:rFonts w:eastAsia="Calibri" w:cs="Times New Roman"/>
          <w:sz w:val="24"/>
          <w:szCs w:val="24"/>
        </w:rPr>
        <w:t>pris- og lønindeks regulering (</w:t>
      </w:r>
      <w:r w:rsidR="00BF4D08" w:rsidRPr="006F5332">
        <w:rPr>
          <w:rFonts w:eastAsia="Calibri" w:cs="Times New Roman"/>
          <w:sz w:val="24"/>
          <w:szCs w:val="24"/>
        </w:rPr>
        <w:t>PL-regulering</w:t>
      </w:r>
      <w:r w:rsidR="00F06011" w:rsidRPr="006F5332">
        <w:rPr>
          <w:rFonts w:eastAsia="Calibri" w:cs="Times New Roman"/>
          <w:sz w:val="24"/>
          <w:szCs w:val="24"/>
        </w:rPr>
        <w:t>) på samme måde</w:t>
      </w:r>
      <w:r w:rsidR="00FA192D" w:rsidRPr="006F5332">
        <w:rPr>
          <w:rFonts w:eastAsia="Calibri" w:cs="Times New Roman"/>
          <w:sz w:val="24"/>
          <w:szCs w:val="24"/>
        </w:rPr>
        <w:t>,</w:t>
      </w:r>
      <w:r w:rsidR="00F06011" w:rsidRPr="006F5332">
        <w:rPr>
          <w:rFonts w:eastAsia="Calibri" w:cs="Times New Roman"/>
          <w:sz w:val="24"/>
          <w:szCs w:val="24"/>
        </w:rPr>
        <w:t xml:space="preserve"> som det f.eks. er tilfældet for afgifter</w:t>
      </w:r>
      <w:r w:rsidR="00795F9C" w:rsidRPr="006F5332">
        <w:rPr>
          <w:rFonts w:eastAsia="Calibri" w:cs="Times New Roman"/>
          <w:sz w:val="24"/>
          <w:szCs w:val="24"/>
        </w:rPr>
        <w:t>ne</w:t>
      </w:r>
      <w:r w:rsidR="00F06011" w:rsidRPr="006F5332">
        <w:rPr>
          <w:rFonts w:eastAsia="Calibri" w:cs="Times New Roman"/>
          <w:sz w:val="24"/>
          <w:szCs w:val="24"/>
        </w:rPr>
        <w:t xml:space="preserve"> på den del af jernbaneområdet, der </w:t>
      </w:r>
      <w:r w:rsidR="00795F9C" w:rsidRPr="006F5332">
        <w:rPr>
          <w:rFonts w:eastAsia="Calibri" w:cs="Times New Roman"/>
          <w:sz w:val="24"/>
          <w:szCs w:val="24"/>
        </w:rPr>
        <w:t xml:space="preserve">vedrører </w:t>
      </w:r>
      <w:r w:rsidR="00F06011" w:rsidRPr="006F5332">
        <w:rPr>
          <w:rFonts w:eastAsia="Calibri" w:cs="Times New Roman"/>
          <w:sz w:val="24"/>
          <w:szCs w:val="24"/>
        </w:rPr>
        <w:t>Trafikstyrelsen</w:t>
      </w:r>
      <w:r w:rsidR="00795F9C" w:rsidRPr="006F5332">
        <w:rPr>
          <w:rFonts w:eastAsia="Calibri" w:cs="Times New Roman"/>
          <w:sz w:val="24"/>
          <w:szCs w:val="24"/>
        </w:rPr>
        <w:t xml:space="preserve"> og Jernbanenævnet</w:t>
      </w:r>
      <w:r w:rsidR="00BF4D08" w:rsidRPr="006F5332">
        <w:rPr>
          <w:rFonts w:eastAsia="Calibri" w:cs="Times New Roman"/>
          <w:sz w:val="24"/>
          <w:szCs w:val="24"/>
        </w:rPr>
        <w:t xml:space="preserve">.  </w:t>
      </w:r>
    </w:p>
    <w:p w14:paraId="7C6DCA4D" w14:textId="0ADF6A34" w:rsidR="00D50852" w:rsidRDefault="00F06011" w:rsidP="00212B1E">
      <w:pPr>
        <w:spacing w:after="240"/>
        <w:rPr>
          <w:rFonts w:eastAsia="Calibri" w:cs="Times New Roman"/>
          <w:sz w:val="24"/>
          <w:szCs w:val="24"/>
        </w:rPr>
      </w:pPr>
      <w:r w:rsidRPr="006F5332">
        <w:rPr>
          <w:rFonts w:eastAsia="Calibri" w:cs="Times New Roman"/>
          <w:sz w:val="24"/>
          <w:szCs w:val="24"/>
        </w:rPr>
        <w:t xml:space="preserve">For at forhindre </w:t>
      </w:r>
      <w:r w:rsidR="000C3E5F" w:rsidRPr="006F5332">
        <w:rPr>
          <w:rFonts w:eastAsia="Calibri" w:cs="Times New Roman"/>
          <w:sz w:val="24"/>
          <w:szCs w:val="24"/>
        </w:rPr>
        <w:t xml:space="preserve">fremtidig </w:t>
      </w:r>
      <w:r w:rsidRPr="006F5332">
        <w:rPr>
          <w:rFonts w:eastAsia="Calibri" w:cs="Times New Roman"/>
          <w:sz w:val="24"/>
          <w:szCs w:val="24"/>
        </w:rPr>
        <w:t>udhuling af afgiftsprovenuet</w:t>
      </w:r>
      <w:r w:rsidR="00BF4D08" w:rsidRPr="006F5332">
        <w:rPr>
          <w:rFonts w:eastAsia="Calibri" w:cs="Times New Roman"/>
          <w:sz w:val="24"/>
          <w:szCs w:val="24"/>
        </w:rPr>
        <w:t xml:space="preserve"> foreslås </w:t>
      </w:r>
      <w:r w:rsidRPr="006F5332">
        <w:rPr>
          <w:rFonts w:eastAsia="Calibri" w:cs="Times New Roman"/>
          <w:sz w:val="24"/>
          <w:szCs w:val="24"/>
        </w:rPr>
        <w:t>det</w:t>
      </w:r>
      <w:r w:rsidR="00BF4D08" w:rsidRPr="006F5332">
        <w:rPr>
          <w:rFonts w:eastAsia="Calibri" w:cs="Times New Roman"/>
          <w:sz w:val="24"/>
          <w:szCs w:val="24"/>
        </w:rPr>
        <w:t xml:space="preserve">, </w:t>
      </w:r>
      <w:r w:rsidR="00D50852" w:rsidRPr="00E97974">
        <w:rPr>
          <w:rFonts w:eastAsia="Calibri" w:cs="Times New Roman"/>
          <w:sz w:val="24"/>
          <w:szCs w:val="24"/>
        </w:rPr>
        <w:t>at reguleringsmekanismen i luftfartslovens § 148, stk. 4, ændres</w:t>
      </w:r>
      <w:r w:rsidR="00D50852">
        <w:rPr>
          <w:rFonts w:eastAsia="Calibri" w:cs="Times New Roman"/>
          <w:sz w:val="24"/>
          <w:szCs w:val="24"/>
        </w:rPr>
        <w:t xml:space="preserve"> sådan, at </w:t>
      </w:r>
      <w:r w:rsidR="00D50852" w:rsidRPr="00E97974">
        <w:rPr>
          <w:rFonts w:eastAsia="Calibri" w:cs="Times New Roman"/>
          <w:sz w:val="24"/>
          <w:szCs w:val="24"/>
        </w:rPr>
        <w:t xml:space="preserve">afgiften </w:t>
      </w:r>
      <w:r w:rsidR="00D50852" w:rsidRPr="00E97974">
        <w:rPr>
          <w:rFonts w:eastAsia="Calibri" w:cs="Times New Roman"/>
          <w:sz w:val="24"/>
          <w:szCs w:val="24"/>
        </w:rPr>
        <w:lastRenderedPageBreak/>
        <w:t>fremover PL-reguleres uden korrektion for udviklingen i antallet af passagerer.</w:t>
      </w:r>
      <w:r w:rsidR="00B41154" w:rsidRPr="006F5332">
        <w:rPr>
          <w:rFonts w:eastAsia="Calibri" w:cs="Times New Roman"/>
          <w:sz w:val="24"/>
          <w:szCs w:val="24"/>
        </w:rPr>
        <w:t xml:space="preserve"> </w:t>
      </w:r>
      <w:r w:rsidR="000C3E5F" w:rsidRPr="006F5332">
        <w:rPr>
          <w:rFonts w:eastAsia="Calibri" w:cs="Times New Roman"/>
          <w:sz w:val="24"/>
          <w:szCs w:val="24"/>
        </w:rPr>
        <w:t xml:space="preserve">Dette vil medvirke til at opretholde nutidsværdien af indtægterne fra afgiften og dermed forhindre, at der sker udhuling af afgiftens relative provenu som følge af </w:t>
      </w:r>
      <w:r w:rsidR="0096308A" w:rsidRPr="006F5332">
        <w:rPr>
          <w:rFonts w:eastAsia="Calibri" w:cs="Times New Roman"/>
          <w:sz w:val="24"/>
          <w:szCs w:val="24"/>
        </w:rPr>
        <w:t>den løbende pris- og lønudvikling</w:t>
      </w:r>
      <w:r w:rsidR="000C3E5F" w:rsidRPr="006F5332">
        <w:rPr>
          <w:rFonts w:eastAsia="Calibri" w:cs="Times New Roman"/>
          <w:sz w:val="24"/>
          <w:szCs w:val="24"/>
        </w:rPr>
        <w:t xml:space="preserve">. </w:t>
      </w:r>
      <w:r w:rsidR="005B4D4A" w:rsidRPr="006F5332">
        <w:rPr>
          <w:rFonts w:eastAsia="Calibri" w:cs="Times New Roman"/>
          <w:sz w:val="24"/>
          <w:szCs w:val="24"/>
        </w:rPr>
        <w:t>F</w:t>
      </w:r>
      <w:r w:rsidR="00052E93" w:rsidRPr="006F5332">
        <w:rPr>
          <w:rFonts w:eastAsia="Calibri" w:cs="Times New Roman"/>
          <w:sz w:val="24"/>
          <w:szCs w:val="24"/>
        </w:rPr>
        <w:t xml:space="preserve">remtidige stigninger i safety-afgiften vil </w:t>
      </w:r>
      <w:r w:rsidR="005B4D4A" w:rsidRPr="006F5332">
        <w:rPr>
          <w:rFonts w:eastAsia="Calibri" w:cs="Times New Roman"/>
          <w:sz w:val="24"/>
          <w:szCs w:val="24"/>
        </w:rPr>
        <w:t xml:space="preserve">herefter </w:t>
      </w:r>
      <w:r w:rsidR="00052E93" w:rsidRPr="006F5332">
        <w:rPr>
          <w:rFonts w:eastAsia="Calibri" w:cs="Times New Roman"/>
          <w:sz w:val="24"/>
          <w:szCs w:val="24"/>
        </w:rPr>
        <w:t xml:space="preserve">udgøre </w:t>
      </w:r>
      <w:r w:rsidR="005B4D4A" w:rsidRPr="006F5332">
        <w:rPr>
          <w:rFonts w:eastAsia="Calibri" w:cs="Times New Roman"/>
          <w:sz w:val="24"/>
          <w:szCs w:val="24"/>
        </w:rPr>
        <w:t>den til enhver tid gældende afgiftssats, jf. herom ovenfor, med tillæg af</w:t>
      </w:r>
      <w:r w:rsidR="00052E93" w:rsidRPr="006F5332">
        <w:rPr>
          <w:rFonts w:eastAsia="Calibri" w:cs="Times New Roman"/>
          <w:sz w:val="24"/>
          <w:szCs w:val="24"/>
        </w:rPr>
        <w:t xml:space="preserve"> den årlige pris- og lønindeksregulering af satsen. </w:t>
      </w:r>
    </w:p>
    <w:p w14:paraId="0EF6EDF6" w14:textId="16D17478" w:rsidR="00BF4D08" w:rsidRPr="006F5332" w:rsidRDefault="00BE2E88" w:rsidP="00212B1E">
      <w:pPr>
        <w:spacing w:after="240"/>
        <w:rPr>
          <w:rFonts w:eastAsia="Calibri" w:cs="Times New Roman"/>
          <w:sz w:val="24"/>
          <w:szCs w:val="24"/>
        </w:rPr>
      </w:pPr>
      <w:r w:rsidRPr="006F5332">
        <w:rPr>
          <w:rFonts w:eastAsia="Calibri" w:cs="Times New Roman"/>
          <w:sz w:val="24"/>
          <w:szCs w:val="24"/>
        </w:rPr>
        <w:t>De foreslåede æ</w:t>
      </w:r>
      <w:r w:rsidR="000C3E5F" w:rsidRPr="006F5332">
        <w:rPr>
          <w:rFonts w:eastAsia="Calibri" w:cs="Times New Roman"/>
          <w:sz w:val="24"/>
          <w:szCs w:val="24"/>
        </w:rPr>
        <w:t>ndring</w:t>
      </w:r>
      <w:r w:rsidR="00FA192D" w:rsidRPr="006F5332">
        <w:rPr>
          <w:rFonts w:eastAsia="Calibri" w:cs="Times New Roman"/>
          <w:sz w:val="24"/>
          <w:szCs w:val="24"/>
        </w:rPr>
        <w:t>er af safety-afgiftssatsen og den årlige regulering af denne</w:t>
      </w:r>
      <w:r w:rsidRPr="006F5332">
        <w:rPr>
          <w:rFonts w:eastAsia="Calibri" w:cs="Times New Roman"/>
          <w:sz w:val="24"/>
          <w:szCs w:val="24"/>
        </w:rPr>
        <w:t xml:space="preserve"> vil understøtte en</w:t>
      </w:r>
      <w:r w:rsidR="00103019" w:rsidRPr="006F5332">
        <w:rPr>
          <w:rFonts w:eastAsia="Calibri" w:cs="Times New Roman"/>
          <w:sz w:val="24"/>
          <w:szCs w:val="24"/>
        </w:rPr>
        <w:t xml:space="preserve"> fremtidssik</w:t>
      </w:r>
      <w:r w:rsidRPr="006F5332">
        <w:rPr>
          <w:rFonts w:eastAsia="Calibri" w:cs="Times New Roman"/>
          <w:sz w:val="24"/>
          <w:szCs w:val="24"/>
        </w:rPr>
        <w:t>ring af</w:t>
      </w:r>
      <w:r w:rsidR="00103019" w:rsidRPr="006F5332">
        <w:rPr>
          <w:rFonts w:eastAsia="Calibri" w:cs="Times New Roman"/>
          <w:sz w:val="24"/>
          <w:szCs w:val="24"/>
        </w:rPr>
        <w:t xml:space="preserve"> finansieringen af det luftfartssikkerhedsarbejde, der udføres af Trafikstyrelsen til gavn for civil luftfart på dansk område. </w:t>
      </w:r>
    </w:p>
    <w:p w14:paraId="487912B3" w14:textId="75E8BEDE" w:rsidR="00A10600" w:rsidRPr="006F5332" w:rsidRDefault="00FA192D" w:rsidP="00212B1E">
      <w:pPr>
        <w:spacing w:after="240"/>
        <w:rPr>
          <w:rFonts w:eastAsia="Calibri" w:cs="Times New Roman"/>
          <w:sz w:val="24"/>
          <w:szCs w:val="24"/>
        </w:rPr>
      </w:pPr>
      <w:r w:rsidRPr="006F5332">
        <w:rPr>
          <w:rFonts w:eastAsia="Calibri" w:cs="Times New Roman"/>
          <w:sz w:val="24"/>
          <w:szCs w:val="24"/>
        </w:rPr>
        <w:t xml:space="preserve">Foruden ovenstående ændringer </w:t>
      </w:r>
      <w:r w:rsidR="00507259" w:rsidRPr="006F5332">
        <w:rPr>
          <w:rFonts w:eastAsia="Calibri" w:cs="Times New Roman"/>
          <w:sz w:val="24"/>
          <w:szCs w:val="24"/>
        </w:rPr>
        <w:t xml:space="preserve">i luftfartslovens § 148 </w:t>
      </w:r>
      <w:r w:rsidRPr="006F5332">
        <w:rPr>
          <w:rFonts w:eastAsia="Calibri" w:cs="Times New Roman"/>
          <w:sz w:val="24"/>
          <w:szCs w:val="24"/>
        </w:rPr>
        <w:t xml:space="preserve">bør ordlyden af luftfartslovens </w:t>
      </w:r>
      <w:r w:rsidR="00BE0D4F" w:rsidRPr="006F5332">
        <w:rPr>
          <w:rFonts w:eastAsia="Calibri" w:cs="Times New Roman"/>
          <w:sz w:val="24"/>
          <w:szCs w:val="24"/>
        </w:rPr>
        <w:t>§ 148, stk. 2,</w:t>
      </w:r>
      <w:r w:rsidRPr="006F5332">
        <w:rPr>
          <w:rFonts w:eastAsia="Calibri" w:cs="Times New Roman"/>
          <w:sz w:val="24"/>
          <w:szCs w:val="24"/>
        </w:rPr>
        <w:t xml:space="preserve"> </w:t>
      </w:r>
      <w:r w:rsidR="00507259" w:rsidRPr="006F5332">
        <w:rPr>
          <w:rFonts w:eastAsia="Calibri" w:cs="Times New Roman"/>
          <w:sz w:val="24"/>
          <w:szCs w:val="24"/>
        </w:rPr>
        <w:t xml:space="preserve">ændres </w:t>
      </w:r>
      <w:r w:rsidRPr="006F5332">
        <w:rPr>
          <w:rFonts w:eastAsia="Calibri" w:cs="Times New Roman"/>
          <w:sz w:val="24"/>
          <w:szCs w:val="24"/>
        </w:rPr>
        <w:t>med henblik på at skabe større klarhed over</w:t>
      </w:r>
      <w:r w:rsidR="00BE0D4F" w:rsidRPr="006F5332">
        <w:rPr>
          <w:rFonts w:eastAsia="Calibri" w:cs="Times New Roman"/>
          <w:sz w:val="24"/>
          <w:szCs w:val="24"/>
        </w:rPr>
        <w:t>, hvilke tilsynsopgaver afgiften skal finansiere</w:t>
      </w:r>
      <w:r w:rsidRPr="006F5332">
        <w:rPr>
          <w:rFonts w:eastAsia="Calibri" w:cs="Times New Roman"/>
          <w:sz w:val="24"/>
          <w:szCs w:val="24"/>
        </w:rPr>
        <w:t xml:space="preserve">. </w:t>
      </w:r>
      <w:r w:rsidR="00663EEA" w:rsidRPr="006F5332">
        <w:rPr>
          <w:rFonts w:eastAsia="Calibri" w:cs="Times New Roman"/>
          <w:sz w:val="24"/>
          <w:szCs w:val="24"/>
        </w:rPr>
        <w:t xml:space="preserve">Som det </w:t>
      </w:r>
      <w:r w:rsidR="005D5B54" w:rsidRPr="006F5332">
        <w:rPr>
          <w:rFonts w:eastAsia="Calibri" w:cs="Times New Roman"/>
          <w:sz w:val="24"/>
          <w:szCs w:val="24"/>
        </w:rPr>
        <w:t>følger</w:t>
      </w:r>
      <w:r w:rsidR="00663EEA" w:rsidRPr="006F5332">
        <w:rPr>
          <w:rFonts w:eastAsia="Calibri" w:cs="Times New Roman"/>
          <w:sz w:val="24"/>
          <w:szCs w:val="24"/>
        </w:rPr>
        <w:t xml:space="preserve"> af </w:t>
      </w:r>
      <w:r w:rsidR="00605EE8" w:rsidRPr="006F5332">
        <w:rPr>
          <w:rFonts w:eastAsia="Calibri" w:cs="Times New Roman"/>
          <w:sz w:val="24"/>
          <w:szCs w:val="24"/>
        </w:rPr>
        <w:t>luftfartslovens</w:t>
      </w:r>
      <w:r w:rsidR="00663EEA" w:rsidRPr="006F5332">
        <w:rPr>
          <w:rFonts w:eastAsia="Calibri" w:cs="Times New Roman"/>
          <w:sz w:val="24"/>
          <w:szCs w:val="24"/>
        </w:rPr>
        <w:t xml:space="preserve"> § 148, stk. 2, er formålet med </w:t>
      </w:r>
      <w:r w:rsidR="006E52E2" w:rsidRPr="006F5332">
        <w:rPr>
          <w:rFonts w:eastAsia="Calibri" w:cs="Times New Roman"/>
          <w:sz w:val="24"/>
          <w:szCs w:val="24"/>
        </w:rPr>
        <w:t>safety-</w:t>
      </w:r>
      <w:r w:rsidR="00663EEA" w:rsidRPr="006F5332">
        <w:rPr>
          <w:rFonts w:eastAsia="Calibri" w:cs="Times New Roman"/>
          <w:sz w:val="24"/>
          <w:szCs w:val="24"/>
        </w:rPr>
        <w:t>afgiften at finansiere Trafikstyrelsens tilsyn med civil luftfart</w:t>
      </w:r>
      <w:r w:rsidRPr="006F5332">
        <w:rPr>
          <w:rFonts w:eastAsia="Calibri" w:cs="Times New Roman"/>
          <w:sz w:val="24"/>
          <w:szCs w:val="24"/>
        </w:rPr>
        <w:t xml:space="preserve"> i bred forstand</w:t>
      </w:r>
      <w:r w:rsidR="00663EEA" w:rsidRPr="006F5332">
        <w:rPr>
          <w:rFonts w:eastAsia="Calibri" w:cs="Times New Roman"/>
          <w:sz w:val="24"/>
          <w:szCs w:val="24"/>
        </w:rPr>
        <w:t xml:space="preserve">, herunder tilsyn med aktører, der ikke er pålagt </w:t>
      </w:r>
      <w:r w:rsidR="006E52E2" w:rsidRPr="006F5332">
        <w:rPr>
          <w:rFonts w:eastAsia="Calibri" w:cs="Times New Roman"/>
          <w:sz w:val="24"/>
          <w:szCs w:val="24"/>
        </w:rPr>
        <w:t>safety-</w:t>
      </w:r>
      <w:r w:rsidR="00663EEA" w:rsidRPr="006F5332">
        <w:rPr>
          <w:rFonts w:eastAsia="Calibri" w:cs="Times New Roman"/>
          <w:sz w:val="24"/>
          <w:szCs w:val="24"/>
        </w:rPr>
        <w:t>afgiften, men hvis aktivitet har betydning for passagerernes sikkerhed.</w:t>
      </w:r>
      <w:r w:rsidR="006E52E2" w:rsidRPr="006F5332">
        <w:rPr>
          <w:rFonts w:eastAsia="Calibri" w:cs="Times New Roman"/>
          <w:sz w:val="24"/>
          <w:szCs w:val="24"/>
        </w:rPr>
        <w:t xml:space="preserve"> Safety-afgiften finansierer således tilsyn med en lang række aktører indenfor luftfartsbranchen, som </w:t>
      </w:r>
      <w:r w:rsidR="00BE2E88" w:rsidRPr="006F5332">
        <w:rPr>
          <w:rFonts w:eastAsia="Calibri" w:cs="Times New Roman"/>
          <w:sz w:val="24"/>
          <w:szCs w:val="24"/>
        </w:rPr>
        <w:t>luftfartøjsvedligeholdelsesorganisationer</w:t>
      </w:r>
      <w:r w:rsidR="006E52E2" w:rsidRPr="006F5332">
        <w:rPr>
          <w:rFonts w:eastAsia="Calibri" w:cs="Times New Roman"/>
          <w:sz w:val="24"/>
          <w:szCs w:val="24"/>
        </w:rPr>
        <w:t>, private svæveflyvere, transportører af gods m.v.</w:t>
      </w:r>
      <w:r w:rsidRPr="006F5332">
        <w:rPr>
          <w:rFonts w:eastAsia="Calibri" w:cs="Times New Roman"/>
          <w:sz w:val="24"/>
          <w:szCs w:val="24"/>
        </w:rPr>
        <w:t xml:space="preserve"> og</w:t>
      </w:r>
      <w:r w:rsidR="006E52E2" w:rsidRPr="006F5332">
        <w:rPr>
          <w:rFonts w:eastAsia="Calibri" w:cs="Times New Roman"/>
          <w:sz w:val="24"/>
          <w:szCs w:val="24"/>
        </w:rPr>
        <w:t xml:space="preserve"> anvendes</w:t>
      </w:r>
      <w:r w:rsidRPr="006F5332">
        <w:rPr>
          <w:rFonts w:eastAsia="Calibri" w:cs="Times New Roman"/>
          <w:sz w:val="24"/>
          <w:szCs w:val="24"/>
        </w:rPr>
        <w:t xml:space="preserve"> ligeledes</w:t>
      </w:r>
      <w:r w:rsidR="006E52E2" w:rsidRPr="006F5332">
        <w:rPr>
          <w:rFonts w:eastAsia="Calibri" w:cs="Times New Roman"/>
          <w:sz w:val="24"/>
          <w:szCs w:val="24"/>
        </w:rPr>
        <w:t xml:space="preserve"> til finansiering af Trafikstyrelsens udgifter til behandling af sager efter</w:t>
      </w:r>
      <w:r w:rsidR="00806261" w:rsidRPr="006F5332">
        <w:rPr>
          <w:rFonts w:eastAsia="Calibri" w:cs="Times New Roman"/>
          <w:sz w:val="24"/>
          <w:szCs w:val="24"/>
        </w:rPr>
        <w:t xml:space="preserve"> passager</w:t>
      </w:r>
      <w:r w:rsidR="001D7154" w:rsidRPr="006F5332">
        <w:rPr>
          <w:rFonts w:eastAsia="Calibri" w:cs="Times New Roman"/>
          <w:sz w:val="24"/>
          <w:szCs w:val="24"/>
        </w:rPr>
        <w:t>r</w:t>
      </w:r>
      <w:r w:rsidR="00806261" w:rsidRPr="006F5332">
        <w:rPr>
          <w:rFonts w:eastAsia="Calibri" w:cs="Times New Roman"/>
          <w:sz w:val="24"/>
          <w:szCs w:val="24"/>
        </w:rPr>
        <w:t>ettighedsforordningen</w:t>
      </w:r>
      <w:r w:rsidR="003226B8">
        <w:rPr>
          <w:rFonts w:eastAsia="Calibri" w:cs="Times New Roman"/>
          <w:sz w:val="24"/>
          <w:szCs w:val="24"/>
        </w:rPr>
        <w:t>.</w:t>
      </w:r>
      <w:r w:rsidRPr="006F5332">
        <w:rPr>
          <w:rFonts w:eastAsia="Calibri" w:cs="Times New Roman"/>
          <w:sz w:val="24"/>
          <w:szCs w:val="24"/>
        </w:rPr>
        <w:t xml:space="preserve"> </w:t>
      </w:r>
      <w:r w:rsidR="00E913DC" w:rsidRPr="006F5332">
        <w:rPr>
          <w:rFonts w:eastAsia="Calibri" w:cs="Times New Roman"/>
          <w:sz w:val="24"/>
          <w:szCs w:val="24"/>
        </w:rPr>
        <w:t>Af hensyn til at sikre klarhed over</w:t>
      </w:r>
      <w:r w:rsidR="00BE0D4F" w:rsidRPr="006F5332">
        <w:rPr>
          <w:rFonts w:eastAsia="Calibri" w:cs="Times New Roman"/>
          <w:sz w:val="24"/>
          <w:szCs w:val="24"/>
        </w:rPr>
        <w:t>,</w:t>
      </w:r>
      <w:r w:rsidR="00E913DC" w:rsidRPr="006F5332">
        <w:rPr>
          <w:rFonts w:eastAsia="Calibri" w:cs="Times New Roman"/>
          <w:sz w:val="24"/>
          <w:szCs w:val="24"/>
        </w:rPr>
        <w:t xml:space="preserve"> </w:t>
      </w:r>
      <w:r w:rsidR="006E52E2" w:rsidRPr="006F5332">
        <w:rPr>
          <w:rFonts w:eastAsia="Calibri" w:cs="Times New Roman"/>
          <w:sz w:val="24"/>
          <w:szCs w:val="24"/>
        </w:rPr>
        <w:t xml:space="preserve">hvad </w:t>
      </w:r>
      <w:r w:rsidR="00E913DC" w:rsidRPr="006F5332">
        <w:rPr>
          <w:rFonts w:eastAsia="Calibri" w:cs="Times New Roman"/>
          <w:sz w:val="24"/>
          <w:szCs w:val="24"/>
        </w:rPr>
        <w:t xml:space="preserve">de opkrævede </w:t>
      </w:r>
      <w:r w:rsidR="006E52E2" w:rsidRPr="006F5332">
        <w:rPr>
          <w:rFonts w:eastAsia="Calibri" w:cs="Times New Roman"/>
          <w:sz w:val="24"/>
          <w:szCs w:val="24"/>
        </w:rPr>
        <w:t xml:space="preserve">midler kan anvendes til foreslås det, at det </w:t>
      </w:r>
      <w:r w:rsidR="00E913DC" w:rsidRPr="006F5332">
        <w:rPr>
          <w:rFonts w:eastAsia="Calibri" w:cs="Times New Roman"/>
          <w:sz w:val="24"/>
          <w:szCs w:val="24"/>
        </w:rPr>
        <w:t xml:space="preserve">angives </w:t>
      </w:r>
      <w:r w:rsidR="006E52E2" w:rsidRPr="006F5332">
        <w:rPr>
          <w:rFonts w:eastAsia="Calibri" w:cs="Times New Roman"/>
          <w:sz w:val="24"/>
          <w:szCs w:val="24"/>
        </w:rPr>
        <w:t>direkte i bestemmelsen, at også opgaver vedrørende Trafikstyrelsens behandling af klager</w:t>
      </w:r>
      <w:r w:rsidR="000C3E5F" w:rsidRPr="006F5332">
        <w:rPr>
          <w:rFonts w:eastAsia="Calibri" w:cs="Times New Roman"/>
          <w:sz w:val="24"/>
          <w:szCs w:val="24"/>
        </w:rPr>
        <w:t xml:space="preserve"> </w:t>
      </w:r>
      <w:r w:rsidR="006E52E2" w:rsidRPr="006F5332">
        <w:rPr>
          <w:rFonts w:eastAsia="Calibri" w:cs="Times New Roman"/>
          <w:sz w:val="24"/>
          <w:szCs w:val="24"/>
        </w:rPr>
        <w:t>efter passagerrettighedsforordningen</w:t>
      </w:r>
      <w:r w:rsidR="000C3E5F" w:rsidRPr="006F5332">
        <w:rPr>
          <w:rFonts w:eastAsia="Calibri" w:cs="Times New Roman"/>
          <w:sz w:val="24"/>
          <w:szCs w:val="24"/>
        </w:rPr>
        <w:t xml:space="preserve"> </w:t>
      </w:r>
      <w:r w:rsidR="00E872CA" w:rsidRPr="006F5332">
        <w:rPr>
          <w:rFonts w:eastAsia="Calibri" w:cs="Times New Roman"/>
          <w:sz w:val="24"/>
          <w:szCs w:val="24"/>
        </w:rPr>
        <w:t xml:space="preserve">kan </w:t>
      </w:r>
      <w:r w:rsidR="003226B8">
        <w:rPr>
          <w:rFonts w:eastAsia="Calibri" w:cs="Times New Roman"/>
          <w:sz w:val="24"/>
          <w:szCs w:val="24"/>
        </w:rPr>
        <w:t>finansieres ved</w:t>
      </w:r>
      <w:r w:rsidR="00E872CA" w:rsidRPr="006F5332">
        <w:rPr>
          <w:rFonts w:eastAsia="Calibri" w:cs="Times New Roman"/>
          <w:sz w:val="24"/>
          <w:szCs w:val="24"/>
        </w:rPr>
        <w:t xml:space="preserve"> indtægter fra </w:t>
      </w:r>
      <w:r w:rsidR="00806261" w:rsidRPr="006F5332">
        <w:rPr>
          <w:rFonts w:eastAsia="Calibri" w:cs="Times New Roman"/>
          <w:sz w:val="24"/>
          <w:szCs w:val="24"/>
        </w:rPr>
        <w:t>safety-</w:t>
      </w:r>
      <w:r w:rsidR="00663EEA" w:rsidRPr="006F5332">
        <w:rPr>
          <w:rFonts w:eastAsia="Calibri" w:cs="Times New Roman"/>
          <w:sz w:val="24"/>
          <w:szCs w:val="24"/>
        </w:rPr>
        <w:t>afgiften</w:t>
      </w:r>
      <w:r w:rsidR="000C3E5F" w:rsidRPr="006F5332">
        <w:rPr>
          <w:rFonts w:eastAsia="Calibri" w:cs="Times New Roman"/>
          <w:sz w:val="24"/>
          <w:szCs w:val="24"/>
        </w:rPr>
        <w:t>.</w:t>
      </w:r>
      <w:r w:rsidR="00067CF2" w:rsidRPr="006F5332">
        <w:rPr>
          <w:rFonts w:eastAsia="Calibri" w:cs="Times New Roman"/>
          <w:sz w:val="24"/>
          <w:szCs w:val="24"/>
        </w:rPr>
        <w:t xml:space="preserve"> </w:t>
      </w:r>
    </w:p>
    <w:p w14:paraId="48E87F75" w14:textId="7CEF4933" w:rsidR="00A10600" w:rsidRDefault="00A10600" w:rsidP="0075031A">
      <w:pPr>
        <w:spacing w:after="240"/>
        <w:outlineLvl w:val="1"/>
        <w:rPr>
          <w:ins w:id="193" w:author="Forfatter"/>
          <w:rFonts w:cs="Times New Roman"/>
          <w:b/>
          <w:bCs/>
          <w:sz w:val="24"/>
          <w:szCs w:val="24"/>
        </w:rPr>
      </w:pPr>
      <w:bookmarkStart w:id="194" w:name="_Toc176172924"/>
      <w:ins w:id="195" w:author="Forfatter">
        <w:r>
          <w:rPr>
            <w:rFonts w:cs="Times New Roman"/>
            <w:b/>
            <w:bCs/>
            <w:sz w:val="24"/>
            <w:szCs w:val="24"/>
          </w:rPr>
          <w:t>2.2. Regulering af erstatningsansvarsgrænser</w:t>
        </w:r>
        <w:bookmarkEnd w:id="194"/>
      </w:ins>
    </w:p>
    <w:p w14:paraId="509E38C0" w14:textId="77777777" w:rsidR="00A10600" w:rsidRPr="006F5332" w:rsidRDefault="00A10600" w:rsidP="00A10600">
      <w:pPr>
        <w:pStyle w:val="Undertitel"/>
        <w:rPr>
          <w:ins w:id="196" w:author="Forfatter"/>
        </w:rPr>
      </w:pPr>
      <w:bookmarkStart w:id="197" w:name="_Toc176172925"/>
      <w:ins w:id="198" w:author="Forfatter">
        <w:r w:rsidRPr="006F5332">
          <w:t>2.2.1. Gældende ret</w:t>
        </w:r>
        <w:bookmarkEnd w:id="197"/>
      </w:ins>
    </w:p>
    <w:p w14:paraId="60F40AEB" w14:textId="41E2046B" w:rsidR="00A10600" w:rsidRDefault="00A10600" w:rsidP="007A70F6">
      <w:pPr>
        <w:pStyle w:val="Undertitel"/>
        <w:rPr>
          <w:ins w:id="199" w:author="Forfatter"/>
        </w:rPr>
      </w:pPr>
      <w:bookmarkStart w:id="200" w:name="_Toc176172926"/>
      <w:ins w:id="201" w:author="Forfatter">
        <w:r w:rsidRPr="007A70F6">
          <w:t>2.2.1.1. Montreal-konventionen</w:t>
        </w:r>
        <w:bookmarkEnd w:id="200"/>
        <w:r w:rsidRPr="007A70F6">
          <w:t xml:space="preserve"> </w:t>
        </w:r>
      </w:ins>
    </w:p>
    <w:p w14:paraId="16D05F7B" w14:textId="0D439A74" w:rsidR="007522DD" w:rsidRDefault="00687B7A" w:rsidP="007522DD">
      <w:pPr>
        <w:rPr>
          <w:ins w:id="202" w:author="Forfatter"/>
          <w:sz w:val="24"/>
          <w:szCs w:val="24"/>
        </w:rPr>
      </w:pPr>
      <w:ins w:id="203" w:author="Forfatter">
        <w:r w:rsidRPr="00687B7A">
          <w:rPr>
            <w:sz w:val="24"/>
            <w:szCs w:val="24"/>
          </w:rPr>
          <w:t>Montreal-konventionen af 28. maj 1999 om indførelse af visse ensartede regler for international luftbefordring (herefter Montreal-konventionen)</w:t>
        </w:r>
        <w:r>
          <w:rPr>
            <w:sz w:val="24"/>
            <w:szCs w:val="24"/>
          </w:rPr>
          <w:t xml:space="preserve"> blev ratificeret af Danmark den 29. april 2004.</w:t>
        </w:r>
        <w:r w:rsidRPr="00687B7A">
          <w:rPr>
            <w:sz w:val="24"/>
            <w:szCs w:val="24"/>
          </w:rPr>
          <w:t xml:space="preserve"> </w:t>
        </w:r>
        <w:r>
          <w:rPr>
            <w:sz w:val="24"/>
            <w:szCs w:val="24"/>
          </w:rPr>
          <w:t>Konventionen</w:t>
        </w:r>
        <w:r w:rsidR="007E0413">
          <w:rPr>
            <w:sz w:val="24"/>
            <w:szCs w:val="24"/>
          </w:rPr>
          <w:t xml:space="preserve"> </w:t>
        </w:r>
        <w:del w:id="204" w:author="Forfatter">
          <w:r w:rsidDel="007E0413">
            <w:rPr>
              <w:sz w:val="24"/>
              <w:szCs w:val="24"/>
            </w:rPr>
            <w:delText xml:space="preserve"> </w:delText>
          </w:r>
        </w:del>
        <w:r>
          <w:rPr>
            <w:sz w:val="24"/>
            <w:szCs w:val="24"/>
          </w:rPr>
          <w:t>regulerer</w:t>
        </w:r>
        <w:r w:rsidRPr="00687B7A">
          <w:rPr>
            <w:sz w:val="24"/>
            <w:szCs w:val="24"/>
          </w:rPr>
          <w:t xml:space="preserve"> </w:t>
        </w:r>
        <w:r w:rsidR="007E0413">
          <w:rPr>
            <w:sz w:val="24"/>
            <w:szCs w:val="24"/>
          </w:rPr>
          <w:t xml:space="preserve">bl.a. </w:t>
        </w:r>
        <w:r w:rsidRPr="00687B7A">
          <w:rPr>
            <w:sz w:val="24"/>
            <w:szCs w:val="24"/>
          </w:rPr>
          <w:t>luftfartsselskabernes erstatningsansvar, herunder beløbsmæssige grænser for erstatning</w:t>
        </w:r>
        <w:r>
          <w:rPr>
            <w:sz w:val="24"/>
            <w:szCs w:val="24"/>
          </w:rPr>
          <w:t xml:space="preserve"> i forbindelse med passagerers tilskadekomst og forsinkelse, beskadigelse og bortkomst af bagage og gods mv. </w:t>
        </w:r>
      </w:ins>
    </w:p>
    <w:p w14:paraId="23E09503" w14:textId="79C16589" w:rsidR="007E0413" w:rsidRDefault="007E0413" w:rsidP="007522DD">
      <w:pPr>
        <w:rPr>
          <w:ins w:id="205" w:author="Forfatter"/>
          <w:sz w:val="24"/>
          <w:szCs w:val="24"/>
        </w:rPr>
      </w:pPr>
    </w:p>
    <w:p w14:paraId="0B61239F" w14:textId="10DAF068" w:rsidR="007E0413" w:rsidRDefault="007E0413" w:rsidP="007522DD">
      <w:pPr>
        <w:rPr>
          <w:ins w:id="206" w:author="Forfatter"/>
          <w:sz w:val="24"/>
          <w:szCs w:val="24"/>
        </w:rPr>
      </w:pPr>
      <w:ins w:id="207" w:author="Forfatter">
        <w:r>
          <w:rPr>
            <w:sz w:val="24"/>
            <w:szCs w:val="24"/>
          </w:rPr>
          <w:t xml:space="preserve">De nærmere rammer for erstatningsansvar og de beløbsmæssige grænser fremgår af konventionens artikel 21 og 22, som er implementeret i national </w:t>
        </w:r>
        <w:r>
          <w:rPr>
            <w:sz w:val="24"/>
            <w:szCs w:val="24"/>
          </w:rPr>
          <w:lastRenderedPageBreak/>
          <w:t>ret ved henholdsvis EU-forordninger, jf. afsnit 2.2.1.2, og luftfartsloven, jf. afsnit 2.2.1.3.</w:t>
        </w:r>
      </w:ins>
    </w:p>
    <w:p w14:paraId="3A4574C3" w14:textId="159D3269" w:rsidR="007E0413" w:rsidRDefault="007E0413" w:rsidP="007522DD">
      <w:pPr>
        <w:rPr>
          <w:ins w:id="208" w:author="Forfatter"/>
          <w:sz w:val="24"/>
          <w:szCs w:val="24"/>
        </w:rPr>
      </w:pPr>
    </w:p>
    <w:p w14:paraId="066341C0" w14:textId="3BBD101D" w:rsidR="00D22D8F" w:rsidRDefault="007E0413" w:rsidP="007522DD">
      <w:pPr>
        <w:rPr>
          <w:ins w:id="209" w:author="Forfatter"/>
          <w:sz w:val="24"/>
          <w:szCs w:val="24"/>
        </w:rPr>
      </w:pPr>
      <w:ins w:id="210" w:author="Forfatter">
        <w:r>
          <w:rPr>
            <w:sz w:val="24"/>
            <w:szCs w:val="24"/>
          </w:rPr>
          <w:t xml:space="preserve">Erstatningsansvarsgrænserne er i medfør af konventionens artikel 23 angivet i SDR (Special </w:t>
        </w:r>
        <w:proofErr w:type="spellStart"/>
        <w:r>
          <w:rPr>
            <w:sz w:val="24"/>
            <w:szCs w:val="24"/>
          </w:rPr>
          <w:t>Drawing</w:t>
        </w:r>
        <w:proofErr w:type="spellEnd"/>
        <w:r>
          <w:rPr>
            <w:sz w:val="24"/>
            <w:szCs w:val="24"/>
          </w:rPr>
          <w:t xml:space="preserve"> Rights), som er en særlig værdi baseret på fem valutaer: Amerikanske dollar</w:t>
        </w:r>
        <w:r w:rsidR="00316745">
          <w:rPr>
            <w:sz w:val="24"/>
            <w:szCs w:val="24"/>
          </w:rPr>
          <w:t>s</w:t>
        </w:r>
        <w:r>
          <w:rPr>
            <w:sz w:val="24"/>
            <w:szCs w:val="24"/>
          </w:rPr>
          <w:t xml:space="preserve">, euroen, kinesiske </w:t>
        </w:r>
        <w:proofErr w:type="spellStart"/>
        <w:r>
          <w:rPr>
            <w:sz w:val="24"/>
            <w:szCs w:val="24"/>
          </w:rPr>
          <w:t>yuan</w:t>
        </w:r>
        <w:proofErr w:type="spellEnd"/>
        <w:r>
          <w:rPr>
            <w:sz w:val="24"/>
            <w:szCs w:val="24"/>
          </w:rPr>
          <w:t>, japanske yen og det britiske pund. SDR fastsættes af Den Internationale Valutafond.</w:t>
        </w:r>
      </w:ins>
    </w:p>
    <w:p w14:paraId="692A5635" w14:textId="77777777" w:rsidR="00D22D8F" w:rsidRDefault="00D22D8F" w:rsidP="007522DD">
      <w:pPr>
        <w:rPr>
          <w:ins w:id="211" w:author="Forfatter"/>
          <w:sz w:val="24"/>
          <w:szCs w:val="24"/>
        </w:rPr>
      </w:pPr>
    </w:p>
    <w:p w14:paraId="4AA3AA41" w14:textId="1D8BEA2B" w:rsidR="007E0413" w:rsidRPr="00316745" w:rsidRDefault="00D22D8F" w:rsidP="007522DD">
      <w:pPr>
        <w:rPr>
          <w:ins w:id="212" w:author="Forfatter"/>
          <w:sz w:val="24"/>
          <w:szCs w:val="24"/>
        </w:rPr>
      </w:pPr>
      <w:ins w:id="213" w:author="Forfatter">
        <w:r>
          <w:rPr>
            <w:sz w:val="24"/>
            <w:szCs w:val="24"/>
          </w:rPr>
          <w:t>Erstatningsansvarsgrænserne, som de er fastsat i Montreal-konventionen, skal i medfør af konventionens artikel 24 revurderes hvert 5. år af depositaren (ICAO). Hvis revurderingen viser, at inflationsfaktoren overstiger 10 pct., giver ICAO meddelelse om ændring af erstatningsansvarsgrænserne</w:t>
        </w:r>
        <w:r w:rsidR="00316745">
          <w:rPr>
            <w:sz w:val="24"/>
            <w:szCs w:val="24"/>
          </w:rPr>
          <w:t xml:space="preserve"> til de kontraherende stater</w:t>
        </w:r>
        <w:r>
          <w:rPr>
            <w:sz w:val="24"/>
            <w:szCs w:val="24"/>
          </w:rPr>
          <w:t>. I medfør af konventionen træder disse ændringer i kraft seks måneder efter, at de kontraherende stater er blevet underrettet om d</w:t>
        </w:r>
        <w:r w:rsidR="00316745">
          <w:rPr>
            <w:sz w:val="24"/>
            <w:szCs w:val="24"/>
          </w:rPr>
          <w:t>isse ændringer</w:t>
        </w:r>
        <w:r>
          <w:rPr>
            <w:sz w:val="24"/>
            <w:szCs w:val="24"/>
          </w:rPr>
          <w:t xml:space="preserve">, medmindre et flertal af de kontraherende stater inden for tre måneder efter at være blevet underrettet, modsætter sig ændringen. </w:t>
        </w:r>
        <w:r w:rsidR="007E0413">
          <w:rPr>
            <w:sz w:val="24"/>
            <w:szCs w:val="24"/>
          </w:rPr>
          <w:t xml:space="preserve">  </w:t>
        </w:r>
      </w:ins>
    </w:p>
    <w:p w14:paraId="356564FB" w14:textId="01A93218" w:rsidR="007522DD" w:rsidRPr="007522DD" w:rsidRDefault="007522DD" w:rsidP="00316745">
      <w:pPr>
        <w:rPr>
          <w:ins w:id="214" w:author="Forfatter"/>
        </w:rPr>
      </w:pPr>
    </w:p>
    <w:p w14:paraId="2B46B2E1" w14:textId="15E11E3E" w:rsidR="00EE1E84" w:rsidRPr="00316745" w:rsidRDefault="00D40460" w:rsidP="00D40460">
      <w:pPr>
        <w:pStyle w:val="Undertitel"/>
        <w:rPr>
          <w:ins w:id="215" w:author="Forfatter"/>
        </w:rPr>
      </w:pPr>
      <w:bookmarkStart w:id="216" w:name="_Toc176172927"/>
      <w:ins w:id="217" w:author="Forfatter">
        <w:r>
          <w:t>2.2.1.2. EU-retten</w:t>
        </w:r>
        <w:bookmarkEnd w:id="216"/>
      </w:ins>
    </w:p>
    <w:p w14:paraId="785CC8E7" w14:textId="61E0EB70" w:rsidR="00D40460" w:rsidRDefault="00D22D8F" w:rsidP="005A7A3D">
      <w:pPr>
        <w:rPr>
          <w:ins w:id="218" w:author="Forfatter"/>
          <w:iCs/>
          <w:sz w:val="24"/>
          <w:szCs w:val="24"/>
        </w:rPr>
      </w:pPr>
      <w:ins w:id="219" w:author="Forfatter">
        <w:r>
          <w:rPr>
            <w:iCs/>
            <w:sz w:val="24"/>
            <w:szCs w:val="24"/>
          </w:rPr>
          <w:t>Samtlige EU-lande</w:t>
        </w:r>
        <w:r w:rsidR="00EE0465">
          <w:rPr>
            <w:iCs/>
            <w:sz w:val="24"/>
            <w:szCs w:val="24"/>
          </w:rPr>
          <w:t xml:space="preserve"> og EU</w:t>
        </w:r>
        <w:r>
          <w:rPr>
            <w:iCs/>
            <w:sz w:val="24"/>
            <w:szCs w:val="24"/>
          </w:rPr>
          <w:t xml:space="preserve"> har tiltrådt Montreal-konventionen, og EU og medlemsstaterne deler kompetencen på de områder, som Montreal-konventionen omfatter. </w:t>
        </w:r>
      </w:ins>
    </w:p>
    <w:p w14:paraId="538AAEFF" w14:textId="0A684D13" w:rsidR="00D22D8F" w:rsidRDefault="00D22D8F" w:rsidP="005A7A3D">
      <w:pPr>
        <w:rPr>
          <w:ins w:id="220" w:author="Forfatter"/>
          <w:iCs/>
          <w:sz w:val="24"/>
          <w:szCs w:val="24"/>
        </w:rPr>
      </w:pPr>
    </w:p>
    <w:p w14:paraId="5E617C9C" w14:textId="53CBDB38" w:rsidR="00D22D8F" w:rsidRDefault="00D22D8F" w:rsidP="005A7A3D">
      <w:pPr>
        <w:rPr>
          <w:ins w:id="221" w:author="Forfatter"/>
          <w:bCs/>
          <w:iCs/>
          <w:sz w:val="24"/>
          <w:szCs w:val="24"/>
        </w:rPr>
      </w:pPr>
      <w:ins w:id="222" w:author="Forfatter">
        <w:r>
          <w:rPr>
            <w:iCs/>
            <w:sz w:val="24"/>
            <w:szCs w:val="24"/>
          </w:rPr>
          <w:t xml:space="preserve">EU’s kompetence i forhold til Montreal-konventionen er fastsat i </w:t>
        </w:r>
        <w:r w:rsidRPr="00316745">
          <w:rPr>
            <w:bCs/>
            <w:iCs/>
            <w:sz w:val="24"/>
            <w:szCs w:val="24"/>
          </w:rPr>
          <w:t>Rådets forordning (EF) nr. 2027/97 af 9. oktober 1997 om luftfartsselskabers erstatningsansvar i tilfælde af ulykker</w:t>
        </w:r>
        <w:r>
          <w:rPr>
            <w:iCs/>
            <w:sz w:val="24"/>
            <w:szCs w:val="24"/>
          </w:rPr>
          <w:t xml:space="preserve"> som ændret ved </w:t>
        </w:r>
        <w:r w:rsidRPr="00316745">
          <w:rPr>
            <w:bCs/>
            <w:iCs/>
            <w:sz w:val="24"/>
            <w:szCs w:val="24"/>
          </w:rPr>
          <w:t>Europa-Parlamentets og Rådets forordning (EF) nr. 889/2002 af 13. maj 2002 om ændring af Rådets forordning (EF) nr. 2027/97 om luftfartsselskabers erstatningsansvar i tilfælde af ulykker</w:t>
        </w:r>
        <w:r>
          <w:rPr>
            <w:b/>
            <w:bCs/>
            <w:iCs/>
            <w:sz w:val="24"/>
            <w:szCs w:val="24"/>
          </w:rPr>
          <w:t xml:space="preserve"> </w:t>
        </w:r>
        <w:r w:rsidR="00EB1CB9">
          <w:rPr>
            <w:bCs/>
            <w:iCs/>
            <w:sz w:val="24"/>
            <w:szCs w:val="24"/>
          </w:rPr>
          <w:t xml:space="preserve">(herefter: </w:t>
        </w:r>
        <w:r w:rsidR="00EB1CB9" w:rsidRPr="00BD0E9A">
          <w:rPr>
            <w:sz w:val="24"/>
            <w:szCs w:val="24"/>
          </w:rPr>
          <w:t>erstatningsansvarsforordningen</w:t>
        </w:r>
        <w:r w:rsidR="00EB1CB9">
          <w:rPr>
            <w:sz w:val="24"/>
            <w:szCs w:val="24"/>
          </w:rPr>
          <w:t>)</w:t>
        </w:r>
      </w:ins>
      <w:r w:rsidR="00EB1CB9">
        <w:rPr>
          <w:sz w:val="24"/>
          <w:szCs w:val="24"/>
        </w:rPr>
        <w:t xml:space="preserve"> </w:t>
      </w:r>
      <w:ins w:id="223" w:author="Forfatter">
        <w:r>
          <w:rPr>
            <w:iCs/>
            <w:sz w:val="24"/>
            <w:szCs w:val="24"/>
          </w:rPr>
          <w:t xml:space="preserve">og </w:t>
        </w:r>
        <w:r w:rsidR="00316745">
          <w:rPr>
            <w:iCs/>
            <w:sz w:val="24"/>
            <w:szCs w:val="24"/>
          </w:rPr>
          <w:t>i</w:t>
        </w:r>
        <w:r>
          <w:rPr>
            <w:iCs/>
            <w:sz w:val="24"/>
            <w:szCs w:val="24"/>
          </w:rPr>
          <w:t xml:space="preserve"> </w:t>
        </w:r>
        <w:bookmarkStart w:id="224" w:name="_Hlk175651438"/>
        <w:r w:rsidRPr="00316745">
          <w:rPr>
            <w:bCs/>
            <w:iCs/>
            <w:sz w:val="24"/>
            <w:szCs w:val="24"/>
          </w:rPr>
          <w:t>Europa-Parlamentets og Rådets forordning</w:t>
        </w:r>
        <w:bookmarkEnd w:id="224"/>
        <w:r w:rsidRPr="00316745">
          <w:rPr>
            <w:bCs/>
            <w:iCs/>
            <w:sz w:val="24"/>
            <w:szCs w:val="24"/>
          </w:rPr>
          <w:t xml:space="preserve"> (EF) nr. 785/2004 af 21. april 2004 om forsikringskrav til luftfartsselskaber og luftfartøjsoperatører</w:t>
        </w:r>
        <w:r w:rsidR="00EE5642">
          <w:rPr>
            <w:bCs/>
            <w:iCs/>
            <w:sz w:val="24"/>
            <w:szCs w:val="24"/>
          </w:rPr>
          <w:t xml:space="preserve"> </w:t>
        </w:r>
        <w:r w:rsidR="00E104F5">
          <w:rPr>
            <w:bCs/>
            <w:iCs/>
            <w:sz w:val="24"/>
            <w:szCs w:val="24"/>
          </w:rPr>
          <w:t xml:space="preserve"> som ændret ved </w:t>
        </w:r>
        <w:r w:rsidR="00E104F5" w:rsidRPr="00E104F5">
          <w:rPr>
            <w:bCs/>
            <w:iCs/>
            <w:sz w:val="24"/>
            <w:szCs w:val="24"/>
          </w:rPr>
          <w:t xml:space="preserve">Europa-Parlamentets og Rådets forordning (EF) nr. 1137/2008 af 22. oktober 2008 om tilpasning til Rådets afgørelse 1999/468/EF af visse retsakter, der er omfattet af proceduren i traktatens artikel 251, for så vidt angår </w:t>
        </w:r>
        <w:proofErr w:type="spellStart"/>
        <w:r w:rsidR="00E104F5" w:rsidRPr="00E104F5">
          <w:rPr>
            <w:bCs/>
            <w:iCs/>
            <w:sz w:val="24"/>
            <w:szCs w:val="24"/>
          </w:rPr>
          <w:t>forskriftsproceduren</w:t>
        </w:r>
        <w:proofErr w:type="spellEnd"/>
        <w:r w:rsidR="00E104F5" w:rsidRPr="00E104F5">
          <w:rPr>
            <w:bCs/>
            <w:iCs/>
            <w:sz w:val="24"/>
            <w:szCs w:val="24"/>
          </w:rPr>
          <w:t xml:space="preserve"> med kontrol</w:t>
        </w:r>
        <w:r w:rsidR="00E104F5">
          <w:rPr>
            <w:bCs/>
            <w:iCs/>
            <w:sz w:val="24"/>
            <w:szCs w:val="24"/>
          </w:rPr>
          <w:t xml:space="preserve">, </w:t>
        </w:r>
        <w:r w:rsidR="00EB1CB9" w:rsidRPr="00EB1CB9">
          <w:rPr>
            <w:bCs/>
            <w:iCs/>
            <w:sz w:val="24"/>
            <w:szCs w:val="24"/>
          </w:rPr>
          <w:t>Kommissionens forordning (EU) nr. 285/2010 af 6. april 2010 om ændring af Europa-Parlamentets og Rådets forordning (EF) nr. 785/2004 om forsikringskrav til luftfartsselskaber og luftfartøjsoperatører</w:t>
        </w:r>
        <w:r w:rsidR="00EB1CB9">
          <w:rPr>
            <w:bCs/>
            <w:iCs/>
            <w:sz w:val="24"/>
            <w:szCs w:val="24"/>
          </w:rPr>
          <w:t xml:space="preserve">, </w:t>
        </w:r>
        <w:r w:rsidR="00EB1CB9" w:rsidRPr="00EB1CB9">
          <w:rPr>
            <w:bCs/>
            <w:iCs/>
            <w:sz w:val="24"/>
            <w:szCs w:val="24"/>
          </w:rPr>
          <w:t xml:space="preserve">Europa-Parlamentets og Rådets forordning (EU) 2019/1243 af 20. juni 2019 om tilpasning af en række retsakter, der indeholder bestemmelser om brug af </w:t>
        </w:r>
        <w:proofErr w:type="spellStart"/>
        <w:r w:rsidR="00EB1CB9" w:rsidRPr="00EB1CB9">
          <w:rPr>
            <w:bCs/>
            <w:iCs/>
            <w:sz w:val="24"/>
            <w:szCs w:val="24"/>
          </w:rPr>
          <w:t>forskriftsproceduren</w:t>
        </w:r>
        <w:proofErr w:type="spellEnd"/>
        <w:r w:rsidR="00EB1CB9" w:rsidRPr="00EB1CB9">
          <w:rPr>
            <w:bCs/>
            <w:iCs/>
            <w:sz w:val="24"/>
            <w:szCs w:val="24"/>
          </w:rPr>
          <w:t xml:space="preserve"> med kontrol, til artikel 290 og 291 i traktaten om Den Europæiske Unions funktionsmåde</w:t>
        </w:r>
        <w:r w:rsidR="00EB1CB9">
          <w:rPr>
            <w:bCs/>
            <w:iCs/>
            <w:sz w:val="24"/>
            <w:szCs w:val="24"/>
          </w:rPr>
          <w:t xml:space="preserve"> og </w:t>
        </w:r>
        <w:r w:rsidR="00EB1CB9" w:rsidRPr="00EB1CB9">
          <w:rPr>
            <w:bCs/>
            <w:iCs/>
            <w:sz w:val="24"/>
            <w:szCs w:val="24"/>
          </w:rPr>
          <w:t xml:space="preserve">Kommissionens delegerede forordning (EU) 2020/1118 af 27. april 2020 om </w:t>
        </w:r>
        <w:r w:rsidR="00EB1CB9" w:rsidRPr="00EB1CB9">
          <w:rPr>
            <w:bCs/>
            <w:iCs/>
            <w:sz w:val="24"/>
            <w:szCs w:val="24"/>
          </w:rPr>
          <w:lastRenderedPageBreak/>
          <w:t>ændring af Europa-Parlamentets og Rådets forordning (EF) nr. 785/2004 om forsikringskrav til luftfartsselskaber og luftfartøjsoperatører</w:t>
        </w:r>
      </w:ins>
      <w:r w:rsidR="00EB1CB9">
        <w:rPr>
          <w:bCs/>
          <w:iCs/>
          <w:sz w:val="24"/>
          <w:szCs w:val="24"/>
        </w:rPr>
        <w:t xml:space="preserve"> </w:t>
      </w:r>
      <w:ins w:id="225" w:author="Forfatter">
        <w:r w:rsidR="00EB1CB9">
          <w:rPr>
            <w:bCs/>
            <w:iCs/>
            <w:sz w:val="24"/>
            <w:szCs w:val="24"/>
          </w:rPr>
          <w:t>(herefter: forsikringskravsforordningen)</w:t>
        </w:r>
        <w:r>
          <w:rPr>
            <w:bCs/>
            <w:iCs/>
            <w:sz w:val="24"/>
            <w:szCs w:val="24"/>
          </w:rPr>
          <w:t xml:space="preserve">. </w:t>
        </w:r>
      </w:ins>
    </w:p>
    <w:p w14:paraId="4E292CDE" w14:textId="1CAB1DC9" w:rsidR="00EB1CB9" w:rsidRDefault="00EB1CB9" w:rsidP="005A7A3D">
      <w:pPr>
        <w:rPr>
          <w:ins w:id="226" w:author="Forfatter"/>
          <w:iCs/>
          <w:sz w:val="24"/>
          <w:szCs w:val="24"/>
        </w:rPr>
      </w:pPr>
    </w:p>
    <w:p w14:paraId="6BA27964" w14:textId="5BFD21DD" w:rsidR="00EB1CB9" w:rsidRDefault="00EB1CB9" w:rsidP="005A7A3D">
      <w:pPr>
        <w:rPr>
          <w:ins w:id="227" w:author="Forfatter"/>
          <w:iCs/>
          <w:sz w:val="24"/>
          <w:szCs w:val="24"/>
        </w:rPr>
      </w:pPr>
      <w:ins w:id="228" w:author="Forfatter">
        <w:r>
          <w:rPr>
            <w:iCs/>
            <w:sz w:val="24"/>
            <w:szCs w:val="24"/>
          </w:rPr>
          <w:t>Erstatningsansvarsforordningen finder anvendelse for EU-luftfartsselskaber og gennemfører Montreal-konventionens regler om befordring af luftfartspassagerer og deres bagage og fastsætter endvidere visse supplerende bestemmelser</w:t>
        </w:r>
        <w:r w:rsidR="00AA51F2">
          <w:rPr>
            <w:iCs/>
            <w:sz w:val="24"/>
            <w:szCs w:val="24"/>
          </w:rPr>
          <w:t xml:space="preserve"> til konventionen</w:t>
        </w:r>
        <w:r>
          <w:rPr>
            <w:iCs/>
            <w:sz w:val="24"/>
            <w:szCs w:val="24"/>
          </w:rPr>
          <w:t xml:space="preserve">. </w:t>
        </w:r>
        <w:r w:rsidR="00540FE0">
          <w:rPr>
            <w:iCs/>
            <w:sz w:val="24"/>
            <w:szCs w:val="24"/>
          </w:rPr>
          <w:t xml:space="preserve">Med forordningen udvides Montreal-konventionens bestemmelsers gyldighed til at omfatte lufttransport inden for en enkelt medlemsstat. I forordningen fastsættes regler om minimumsforskudsudbetaling i forbindelse ved en passagers dødsfald på 16.000 SDR. Forordningen fastsætter desuden regler om informationskrav over for passagerer i forhold til erstatningsansvar over for disse passagerer og deres bagage. </w:t>
        </w:r>
      </w:ins>
    </w:p>
    <w:p w14:paraId="587C141C" w14:textId="2B1C5B2D" w:rsidR="00EE0465" w:rsidRDefault="00EE0465" w:rsidP="005A7A3D">
      <w:pPr>
        <w:rPr>
          <w:ins w:id="229" w:author="Forfatter"/>
          <w:iCs/>
          <w:sz w:val="24"/>
          <w:szCs w:val="24"/>
        </w:rPr>
      </w:pPr>
    </w:p>
    <w:p w14:paraId="79E2A17D" w14:textId="08A93F2E" w:rsidR="00EE0465" w:rsidRDefault="00EB1CB9" w:rsidP="005A7A3D">
      <w:pPr>
        <w:rPr>
          <w:ins w:id="230" w:author="Forfatter"/>
          <w:iCs/>
          <w:sz w:val="24"/>
          <w:szCs w:val="24"/>
        </w:rPr>
      </w:pPr>
      <w:ins w:id="231" w:author="Forfatter">
        <w:r>
          <w:rPr>
            <w:bCs/>
            <w:iCs/>
            <w:sz w:val="24"/>
            <w:szCs w:val="24"/>
          </w:rPr>
          <w:t>Forsikringskravsforordningen fast</w:t>
        </w:r>
        <w:r w:rsidR="00EE0465">
          <w:rPr>
            <w:bCs/>
            <w:iCs/>
            <w:sz w:val="24"/>
            <w:szCs w:val="24"/>
          </w:rPr>
          <w:t>sætte</w:t>
        </w:r>
        <w:r>
          <w:rPr>
            <w:bCs/>
            <w:iCs/>
            <w:sz w:val="24"/>
            <w:szCs w:val="24"/>
          </w:rPr>
          <w:t>r</w:t>
        </w:r>
        <w:r w:rsidR="00EE0465">
          <w:rPr>
            <w:bCs/>
            <w:iCs/>
            <w:sz w:val="24"/>
            <w:szCs w:val="24"/>
          </w:rPr>
          <w:t xml:space="preserve"> regler om minimumsforsikringsdækning for de flyvninger inden for EU, der er omfattet af forordningen.</w:t>
        </w:r>
        <w:r w:rsidR="00540FE0" w:rsidRPr="00D22D8F">
          <w:rPr>
            <w:iCs/>
            <w:sz w:val="24"/>
            <w:szCs w:val="24"/>
          </w:rPr>
          <w:t xml:space="preserve"> </w:t>
        </w:r>
        <w:r w:rsidR="00540FE0">
          <w:rPr>
            <w:iCs/>
            <w:sz w:val="24"/>
            <w:szCs w:val="24"/>
          </w:rPr>
          <w:t>F</w:t>
        </w:r>
        <w:r w:rsidR="00540FE0" w:rsidRPr="00D22D8F">
          <w:rPr>
            <w:iCs/>
            <w:sz w:val="24"/>
            <w:szCs w:val="24"/>
          </w:rPr>
          <w:t>orordning</w:t>
        </w:r>
        <w:r w:rsidR="00540FE0">
          <w:rPr>
            <w:iCs/>
            <w:sz w:val="24"/>
            <w:szCs w:val="24"/>
          </w:rPr>
          <w:t>en</w:t>
        </w:r>
        <w:r w:rsidR="00540FE0" w:rsidRPr="00D22D8F">
          <w:rPr>
            <w:iCs/>
            <w:sz w:val="24"/>
            <w:szCs w:val="24"/>
          </w:rPr>
          <w:t xml:space="preserve"> finder anvendelse på</w:t>
        </w:r>
        <w:r w:rsidR="00540FE0">
          <w:rPr>
            <w:iCs/>
            <w:sz w:val="24"/>
            <w:szCs w:val="24"/>
          </w:rPr>
          <w:t xml:space="preserve"> </w:t>
        </w:r>
        <w:r w:rsidR="00540FE0" w:rsidRPr="00D22D8F">
          <w:rPr>
            <w:iCs/>
            <w:sz w:val="24"/>
            <w:szCs w:val="24"/>
          </w:rPr>
          <w:t xml:space="preserve">alle luftfartsselskaber og alle luftfartøjsoperatører, der flyver inden for, til, fra eller over en medlemsstats område, hvor </w:t>
        </w:r>
        <w:r w:rsidR="00540FE0">
          <w:rPr>
            <w:iCs/>
            <w:sz w:val="24"/>
            <w:szCs w:val="24"/>
          </w:rPr>
          <w:t>EU-</w:t>
        </w:r>
        <w:r w:rsidR="00540FE0" w:rsidRPr="00D22D8F">
          <w:rPr>
            <w:iCs/>
            <w:sz w:val="24"/>
            <w:szCs w:val="24"/>
          </w:rPr>
          <w:t>traktaten finder anvendelse</w:t>
        </w:r>
        <w:r w:rsidR="00AA51F2">
          <w:rPr>
            <w:iCs/>
            <w:sz w:val="24"/>
            <w:szCs w:val="24"/>
          </w:rPr>
          <w:t xml:space="preserve"> med undtagelse af luftfart med enkelte nærmere definerede luftfartøjstyper</w:t>
        </w:r>
        <w:r w:rsidR="00540FE0" w:rsidRPr="00D22D8F">
          <w:rPr>
            <w:iCs/>
            <w:sz w:val="24"/>
            <w:szCs w:val="24"/>
          </w:rPr>
          <w:t>.</w:t>
        </w:r>
        <w:r w:rsidR="00AA51F2">
          <w:rPr>
            <w:iCs/>
            <w:sz w:val="24"/>
            <w:szCs w:val="24"/>
          </w:rPr>
          <w:t xml:space="preserve"> I medfør af forordningens artikel 4, stk. 1, skal de omfattede</w:t>
        </w:r>
        <w:r w:rsidR="00AA51F2" w:rsidRPr="00AA51F2">
          <w:rPr>
            <w:iCs/>
            <w:sz w:val="24"/>
            <w:szCs w:val="24"/>
          </w:rPr>
          <w:t xml:space="preserve"> luftfartsselskaber og luftfartøjsoperatører være forsikret for deres luftfartsspecifikke erstatningsansvar over for passagerer, bagage, samt gods og tredjepart i overensstemmelse med forordning</w:t>
        </w:r>
        <w:r w:rsidR="00AA51F2">
          <w:rPr>
            <w:iCs/>
            <w:sz w:val="24"/>
            <w:szCs w:val="24"/>
          </w:rPr>
          <w:t>en</w:t>
        </w:r>
        <w:r w:rsidR="00AA51F2" w:rsidRPr="00AA51F2">
          <w:rPr>
            <w:iCs/>
            <w:sz w:val="24"/>
            <w:szCs w:val="24"/>
          </w:rPr>
          <w:t>.</w:t>
        </w:r>
      </w:ins>
    </w:p>
    <w:p w14:paraId="5FE98CDE" w14:textId="1DCE1397" w:rsidR="00AA51F2" w:rsidRDefault="00AA51F2" w:rsidP="005A7A3D">
      <w:pPr>
        <w:rPr>
          <w:ins w:id="232" w:author="Forfatter"/>
          <w:iCs/>
          <w:sz w:val="24"/>
          <w:szCs w:val="24"/>
        </w:rPr>
      </w:pPr>
    </w:p>
    <w:p w14:paraId="1CA2A516" w14:textId="31BEBE66" w:rsidR="00AA51F2" w:rsidRDefault="00AA51F2" w:rsidP="005A7A3D">
      <w:pPr>
        <w:rPr>
          <w:ins w:id="233" w:author="Forfatter"/>
          <w:iCs/>
          <w:sz w:val="24"/>
          <w:szCs w:val="24"/>
        </w:rPr>
      </w:pPr>
      <w:ins w:id="234" w:author="Forfatter">
        <w:r>
          <w:rPr>
            <w:iCs/>
            <w:sz w:val="24"/>
            <w:szCs w:val="24"/>
          </w:rPr>
          <w:t>Erstatningsansvarsgrænserne er reguleret i forordningens artikel 6, stk. 1-3. Heraf følger det, at f</w:t>
        </w:r>
        <w:r w:rsidRPr="00AA51F2">
          <w:rPr>
            <w:iCs/>
            <w:sz w:val="24"/>
            <w:szCs w:val="24"/>
          </w:rPr>
          <w:t>or så vidt angår erstatningsansvar for passagerer skal minimumsforsikringsdækningen være på 250 000 SDR pr. passager</w:t>
        </w:r>
        <w:r>
          <w:rPr>
            <w:iCs/>
            <w:sz w:val="24"/>
            <w:szCs w:val="24"/>
          </w:rPr>
          <w:t>, men at medlemsstaterne i</w:t>
        </w:r>
        <w:r w:rsidRPr="00AA51F2">
          <w:rPr>
            <w:iCs/>
            <w:sz w:val="24"/>
            <w:szCs w:val="24"/>
          </w:rPr>
          <w:t xml:space="preserve"> forbindelse med ikke-erhvervsmæssig flyvning med luftfartøjer med en</w:t>
        </w:r>
        <w:r w:rsidR="00D33353">
          <w:rPr>
            <w:iCs/>
            <w:sz w:val="24"/>
            <w:szCs w:val="24"/>
          </w:rPr>
          <w:t xml:space="preserve"> maksimalt tilladt sta</w:t>
        </w:r>
      </w:ins>
      <w:r w:rsidR="00D23180">
        <w:rPr>
          <w:iCs/>
          <w:sz w:val="24"/>
          <w:szCs w:val="24"/>
        </w:rPr>
        <w:t>rt</w:t>
      </w:r>
      <w:ins w:id="235" w:author="Forfatter">
        <w:r w:rsidR="00D33353">
          <w:rPr>
            <w:iCs/>
            <w:sz w:val="24"/>
            <w:szCs w:val="24"/>
          </w:rPr>
          <w:t>masse</w:t>
        </w:r>
        <w:r w:rsidRPr="00AA51F2">
          <w:rPr>
            <w:iCs/>
            <w:sz w:val="24"/>
            <w:szCs w:val="24"/>
          </w:rPr>
          <w:t xml:space="preserve"> på højst 2 700 kg kan fastsætte et lavere minimumsforsikringsdækningsniveau, forudsat at denne dækning er på mindst 100 000 SDR pr. passager. For så vidt angår erstatningsansvar for bagage skal minimumsforsikringsdækningen være på 1 288 SDR pr. passager i forbindelse med erhvervsmæssige flyvninger</w:t>
        </w:r>
        <w:r>
          <w:rPr>
            <w:iCs/>
            <w:sz w:val="24"/>
            <w:szCs w:val="24"/>
          </w:rPr>
          <w:t xml:space="preserve"> og for </w:t>
        </w:r>
        <w:r w:rsidRPr="00AA51F2">
          <w:rPr>
            <w:iCs/>
            <w:sz w:val="24"/>
            <w:szCs w:val="24"/>
          </w:rPr>
          <w:t xml:space="preserve">gods skal minimumsforsikringsdækningen være på 22 SDR pr. kilogram i forbindelse med erhvervsmæssig flyvning. </w:t>
        </w:r>
      </w:ins>
    </w:p>
    <w:p w14:paraId="7B86662B" w14:textId="77777777" w:rsidR="00AA51F2" w:rsidRDefault="00AA51F2" w:rsidP="005A7A3D">
      <w:pPr>
        <w:rPr>
          <w:ins w:id="236" w:author="Forfatter"/>
          <w:iCs/>
          <w:sz w:val="24"/>
          <w:szCs w:val="24"/>
        </w:rPr>
      </w:pPr>
    </w:p>
    <w:p w14:paraId="7053F6D3" w14:textId="7D9B11D0" w:rsidR="00D33353" w:rsidRDefault="00AA51F2" w:rsidP="005A7A3D">
      <w:pPr>
        <w:rPr>
          <w:iCs/>
          <w:sz w:val="24"/>
          <w:szCs w:val="24"/>
        </w:rPr>
      </w:pPr>
      <w:ins w:id="237" w:author="Forfatter">
        <w:r>
          <w:rPr>
            <w:iCs/>
            <w:sz w:val="24"/>
            <w:szCs w:val="24"/>
          </w:rPr>
          <w:t xml:space="preserve">Disse erstatningsansvarsgrænser finder </w:t>
        </w:r>
        <w:r w:rsidRPr="00AA51F2">
          <w:rPr>
            <w:iCs/>
            <w:sz w:val="24"/>
            <w:szCs w:val="24"/>
          </w:rPr>
          <w:t>ikke anvendelse på overflyvning af medlemsstaternes område foretaget af luftfartsselskaber, der ikke er E</w:t>
        </w:r>
        <w:r>
          <w:rPr>
            <w:iCs/>
            <w:sz w:val="24"/>
            <w:szCs w:val="24"/>
          </w:rPr>
          <w:t>U</w:t>
        </w:r>
        <w:r w:rsidRPr="00AA51F2">
          <w:rPr>
            <w:iCs/>
            <w:sz w:val="24"/>
            <w:szCs w:val="24"/>
          </w:rPr>
          <w:t>-luftfartsselskaber, og luftfartøjsoperatører, der anvender luftfartøjer, der er registreret uden for E</w:t>
        </w:r>
        <w:r>
          <w:rPr>
            <w:iCs/>
            <w:sz w:val="24"/>
            <w:szCs w:val="24"/>
          </w:rPr>
          <w:t>U</w:t>
        </w:r>
        <w:r w:rsidRPr="00AA51F2">
          <w:rPr>
            <w:iCs/>
            <w:sz w:val="24"/>
            <w:szCs w:val="24"/>
          </w:rPr>
          <w:t>, så længe det ikke indebærer landing på eller start fra det pågældende område</w:t>
        </w:r>
        <w:r>
          <w:rPr>
            <w:iCs/>
            <w:sz w:val="24"/>
            <w:szCs w:val="24"/>
          </w:rPr>
          <w:t xml:space="preserve">, jf. artikel </w:t>
        </w:r>
        <w:r w:rsidR="00D33353">
          <w:rPr>
            <w:iCs/>
            <w:sz w:val="24"/>
            <w:szCs w:val="24"/>
          </w:rPr>
          <w:t xml:space="preserve">6, stk. 4. </w:t>
        </w:r>
      </w:ins>
    </w:p>
    <w:p w14:paraId="410752B2" w14:textId="77777777" w:rsidR="00D23180" w:rsidRDefault="00D23180" w:rsidP="005A7A3D">
      <w:pPr>
        <w:rPr>
          <w:ins w:id="238" w:author="Forfatter"/>
          <w:iCs/>
          <w:sz w:val="24"/>
          <w:szCs w:val="24"/>
        </w:rPr>
      </w:pPr>
    </w:p>
    <w:p w14:paraId="05D253C3" w14:textId="681BB1D2" w:rsidR="00AA51F2" w:rsidRDefault="00AA51F2" w:rsidP="005A7A3D">
      <w:pPr>
        <w:rPr>
          <w:ins w:id="239" w:author="Forfatter"/>
          <w:iCs/>
          <w:sz w:val="24"/>
          <w:szCs w:val="24"/>
        </w:rPr>
      </w:pPr>
      <w:ins w:id="240" w:author="Forfatter">
        <w:r w:rsidRPr="00AA51F2">
          <w:rPr>
            <w:iCs/>
            <w:sz w:val="24"/>
            <w:szCs w:val="24"/>
          </w:rPr>
          <w:t>Kommissionen tillægges</w:t>
        </w:r>
        <w:r w:rsidR="00D33353">
          <w:rPr>
            <w:iCs/>
            <w:sz w:val="24"/>
            <w:szCs w:val="24"/>
          </w:rPr>
          <w:t xml:space="preserve"> i forordningens artikel 6, stk. 5,</w:t>
        </w:r>
        <w:r w:rsidRPr="00AA51F2">
          <w:rPr>
            <w:iCs/>
            <w:sz w:val="24"/>
            <w:szCs w:val="24"/>
          </w:rPr>
          <w:t xml:space="preserve"> beføjelser til at vedtage delegerede retsakter vedrørende ændring af de værdier, der er anført i artikel</w:t>
        </w:r>
        <w:r w:rsidR="00D33353">
          <w:rPr>
            <w:iCs/>
            <w:sz w:val="24"/>
            <w:szCs w:val="24"/>
          </w:rPr>
          <w:t xml:space="preserve"> 6,</w:t>
        </w:r>
        <w:r w:rsidRPr="00AA51F2">
          <w:rPr>
            <w:iCs/>
            <w:sz w:val="24"/>
            <w:szCs w:val="24"/>
          </w:rPr>
          <w:t xml:space="preserve"> stk. 1, 2 og 3, hvis ændringer i de relevante internationale aftaler gør det nødvendigt.</w:t>
        </w:r>
      </w:ins>
    </w:p>
    <w:p w14:paraId="2B2FE4C9" w14:textId="6768C151" w:rsidR="00D33353" w:rsidRDefault="00D33353" w:rsidP="005A7A3D">
      <w:pPr>
        <w:rPr>
          <w:ins w:id="241" w:author="Forfatter"/>
          <w:iCs/>
          <w:sz w:val="24"/>
          <w:szCs w:val="24"/>
        </w:rPr>
      </w:pPr>
    </w:p>
    <w:p w14:paraId="38CD3983" w14:textId="50CD581A" w:rsidR="00D33353" w:rsidRPr="00540FE0" w:rsidRDefault="00D33353" w:rsidP="005A7A3D">
      <w:pPr>
        <w:rPr>
          <w:ins w:id="242" w:author="Forfatter"/>
          <w:iCs/>
          <w:sz w:val="24"/>
          <w:szCs w:val="24"/>
        </w:rPr>
      </w:pPr>
      <w:ins w:id="243" w:author="Forfatter">
        <w:r>
          <w:rPr>
            <w:iCs/>
            <w:sz w:val="24"/>
            <w:szCs w:val="24"/>
          </w:rPr>
          <w:t xml:space="preserve">Ved ICAO’s ændring af erstatningsansvarsgrænserne vil Kommissionen således skulle udstede en gennemførelsesforordning, der justerer erstatningsansvarsgrænserne i forsikringskravforordningen i overensstemmelse med de justerede grænser fastsat af ICAO. </w:t>
        </w:r>
      </w:ins>
    </w:p>
    <w:p w14:paraId="62EC16B0" w14:textId="162F3C20" w:rsidR="00EE0465" w:rsidRDefault="00EE0465" w:rsidP="005A7A3D">
      <w:pPr>
        <w:rPr>
          <w:ins w:id="244" w:author="Forfatter"/>
          <w:bCs/>
          <w:iCs/>
          <w:sz w:val="24"/>
          <w:szCs w:val="24"/>
        </w:rPr>
      </w:pPr>
    </w:p>
    <w:p w14:paraId="2D225777" w14:textId="193A35E0" w:rsidR="00EE0465" w:rsidRPr="00EE0465" w:rsidRDefault="005A7A3D" w:rsidP="00316745">
      <w:pPr>
        <w:rPr>
          <w:ins w:id="245" w:author="Forfatter"/>
          <w:bCs/>
          <w:iCs/>
          <w:sz w:val="24"/>
          <w:szCs w:val="24"/>
        </w:rPr>
      </w:pPr>
      <w:ins w:id="246" w:author="Forfatter">
        <w:r>
          <w:rPr>
            <w:bCs/>
            <w:iCs/>
            <w:sz w:val="24"/>
            <w:szCs w:val="24"/>
          </w:rPr>
          <w:t xml:space="preserve">Luftfart, der ikke er reguleret af EU-forordningerne, reguleres af national lovgivning, herunder grønlandsk og færøsk luftfart. </w:t>
        </w:r>
      </w:ins>
    </w:p>
    <w:p w14:paraId="5BC20DFE" w14:textId="77777777" w:rsidR="00EE1E84" w:rsidRPr="00316745" w:rsidRDefault="00EE1E84" w:rsidP="00316745">
      <w:pPr>
        <w:rPr>
          <w:ins w:id="247" w:author="Forfatter"/>
        </w:rPr>
      </w:pPr>
    </w:p>
    <w:p w14:paraId="02D821CB" w14:textId="14939E9F" w:rsidR="00A10600" w:rsidRDefault="00A10600" w:rsidP="00A10600">
      <w:pPr>
        <w:pStyle w:val="Undertitel"/>
        <w:rPr>
          <w:ins w:id="248" w:author="Forfatter"/>
        </w:rPr>
      </w:pPr>
      <w:bookmarkStart w:id="249" w:name="_Toc176172928"/>
      <w:ins w:id="250" w:author="Forfatter">
        <w:r>
          <w:rPr>
            <w:rFonts w:cs="Times New Roman"/>
            <w:bCs/>
            <w:sz w:val="24"/>
          </w:rPr>
          <w:t>2.</w:t>
        </w:r>
        <w:r w:rsidR="00316745">
          <w:rPr>
            <w:rFonts w:cs="Times New Roman"/>
            <w:bCs/>
            <w:sz w:val="24"/>
          </w:rPr>
          <w:t>2</w:t>
        </w:r>
        <w:r>
          <w:rPr>
            <w:rFonts w:cs="Times New Roman"/>
            <w:bCs/>
            <w:sz w:val="24"/>
          </w:rPr>
          <w:t>.1.</w:t>
        </w:r>
        <w:r w:rsidR="00EE1E84">
          <w:rPr>
            <w:rFonts w:cs="Times New Roman"/>
            <w:bCs/>
            <w:sz w:val="24"/>
          </w:rPr>
          <w:t>3</w:t>
        </w:r>
        <w:r>
          <w:rPr>
            <w:rFonts w:cs="Times New Roman"/>
            <w:bCs/>
            <w:sz w:val="24"/>
          </w:rPr>
          <w:t xml:space="preserve">. </w:t>
        </w:r>
        <w:r w:rsidRPr="006F5332">
          <w:t>Luftfartsloven</w:t>
        </w:r>
        <w:bookmarkEnd w:id="249"/>
      </w:ins>
    </w:p>
    <w:p w14:paraId="05711999" w14:textId="26E560A8" w:rsidR="005A7A3D" w:rsidRDefault="007A70F6" w:rsidP="007A70F6">
      <w:pPr>
        <w:rPr>
          <w:ins w:id="251" w:author="Forfatter"/>
          <w:sz w:val="24"/>
          <w:szCs w:val="24"/>
        </w:rPr>
      </w:pPr>
      <w:ins w:id="252" w:author="Forfatter">
        <w:r w:rsidRPr="007A70F6">
          <w:rPr>
            <w:sz w:val="24"/>
            <w:szCs w:val="24"/>
          </w:rPr>
          <w:t>Montreal-konventionen</w:t>
        </w:r>
        <w:r>
          <w:rPr>
            <w:sz w:val="24"/>
            <w:szCs w:val="24"/>
          </w:rPr>
          <w:t>s erstatningsansvarsgrænser er indarbejdet i dansk ret i luftfartslovens § 11</w:t>
        </w:r>
        <w:r w:rsidR="00A509A6">
          <w:rPr>
            <w:sz w:val="24"/>
            <w:szCs w:val="24"/>
          </w:rPr>
          <w:t>1</w:t>
        </w:r>
        <w:r w:rsidR="005A7A3D">
          <w:rPr>
            <w:sz w:val="24"/>
            <w:szCs w:val="24"/>
          </w:rPr>
          <w:t xml:space="preserve"> og finder anvendelse for de flyvninger, der ikke er omfattet af EU-reguleringen</w:t>
        </w:r>
        <w:r w:rsidR="00316745">
          <w:rPr>
            <w:sz w:val="24"/>
            <w:szCs w:val="24"/>
          </w:rPr>
          <w:t>, jf. afsnit 2.2.1.2.</w:t>
        </w:r>
        <w:del w:id="253" w:author="Forfatter">
          <w:r w:rsidDel="00316745">
            <w:rPr>
              <w:sz w:val="24"/>
              <w:szCs w:val="24"/>
            </w:rPr>
            <w:delText xml:space="preserve">. </w:delText>
          </w:r>
        </w:del>
      </w:ins>
    </w:p>
    <w:p w14:paraId="2FF1260B" w14:textId="77777777" w:rsidR="005A7A3D" w:rsidRDefault="005A7A3D" w:rsidP="007A70F6">
      <w:pPr>
        <w:rPr>
          <w:ins w:id="254" w:author="Forfatter"/>
          <w:sz w:val="24"/>
          <w:szCs w:val="24"/>
        </w:rPr>
      </w:pPr>
    </w:p>
    <w:p w14:paraId="12DEA916" w14:textId="5EEFC8A4" w:rsidR="007A70F6" w:rsidRDefault="007A70F6" w:rsidP="007A70F6">
      <w:pPr>
        <w:rPr>
          <w:ins w:id="255" w:author="Forfatter"/>
          <w:sz w:val="24"/>
          <w:szCs w:val="24"/>
        </w:rPr>
      </w:pPr>
      <w:ins w:id="256" w:author="Forfatter">
        <w:r>
          <w:rPr>
            <w:sz w:val="24"/>
            <w:szCs w:val="24"/>
          </w:rPr>
          <w:t>Det følger således af luftfartslovens § 111, stk. 1, at v</w:t>
        </w:r>
        <w:r w:rsidRPr="007A70F6">
          <w:rPr>
            <w:sz w:val="24"/>
            <w:szCs w:val="24"/>
          </w:rPr>
          <w:t>ed befordring af passagerer kan befordrerens ansvar, hvis en passager bliver dræbt eller lider skade på legeme eller helbred, ikke afskæres eller begrænses, hvis erstatningen ikke overstiger 128.821 særlige trækningsrettigheder (SDR, jf. stk. 8) for hver passager, jf. dog § 110.</w:t>
        </w:r>
      </w:ins>
    </w:p>
    <w:p w14:paraId="3CB5A8E3" w14:textId="77777777" w:rsidR="007A70F6" w:rsidRPr="007A70F6" w:rsidRDefault="007A70F6" w:rsidP="007A70F6">
      <w:pPr>
        <w:rPr>
          <w:ins w:id="257" w:author="Forfatter"/>
          <w:sz w:val="24"/>
          <w:szCs w:val="24"/>
        </w:rPr>
      </w:pPr>
    </w:p>
    <w:p w14:paraId="61296FD0" w14:textId="444631DC" w:rsidR="007A70F6" w:rsidRPr="007A70F6" w:rsidRDefault="007A70F6" w:rsidP="007A70F6">
      <w:pPr>
        <w:rPr>
          <w:ins w:id="258" w:author="Forfatter"/>
          <w:sz w:val="24"/>
          <w:szCs w:val="24"/>
        </w:rPr>
      </w:pPr>
      <w:ins w:id="259" w:author="Forfatter">
        <w:r w:rsidRPr="007A70F6">
          <w:rPr>
            <w:sz w:val="24"/>
            <w:szCs w:val="24"/>
          </w:rPr>
          <w:t>Befordreren er</w:t>
        </w:r>
        <w:r>
          <w:rPr>
            <w:sz w:val="24"/>
            <w:szCs w:val="24"/>
          </w:rPr>
          <w:t xml:space="preserve"> i medfør af § 111, stk. 2,</w:t>
        </w:r>
        <w:r w:rsidRPr="007A70F6">
          <w:rPr>
            <w:sz w:val="24"/>
            <w:szCs w:val="24"/>
          </w:rPr>
          <w:t xml:space="preserve"> ikke ansvarlig for den skade efter </w:t>
        </w:r>
        <w:r>
          <w:rPr>
            <w:sz w:val="24"/>
            <w:szCs w:val="24"/>
          </w:rPr>
          <w:t xml:space="preserve">§ 111, </w:t>
        </w:r>
        <w:r w:rsidRPr="007A70F6">
          <w:rPr>
            <w:sz w:val="24"/>
            <w:szCs w:val="24"/>
          </w:rPr>
          <w:t>stk. 1, der overstiger 128.821 SDR for hver passager, hvis befordreren kan bevise, at</w:t>
        </w:r>
        <w:r>
          <w:rPr>
            <w:sz w:val="24"/>
            <w:szCs w:val="24"/>
          </w:rPr>
          <w:t xml:space="preserve"> </w:t>
        </w:r>
        <w:r w:rsidRPr="007A70F6">
          <w:rPr>
            <w:sz w:val="24"/>
            <w:szCs w:val="24"/>
          </w:rPr>
          <w:t>skaden ikke skyldes forsætlig eller uagtsom handling eller undladelse fra befordrerens eller dennes ansattes eller dennes agenters side</w:t>
        </w:r>
        <w:r>
          <w:rPr>
            <w:sz w:val="24"/>
            <w:szCs w:val="24"/>
          </w:rPr>
          <w:t>,</w:t>
        </w:r>
        <w:r w:rsidRPr="007A70F6">
          <w:rPr>
            <w:sz w:val="24"/>
            <w:szCs w:val="24"/>
          </w:rPr>
          <w:t xml:space="preserve"> eller</w:t>
        </w:r>
        <w:r>
          <w:rPr>
            <w:sz w:val="24"/>
            <w:szCs w:val="24"/>
          </w:rPr>
          <w:t xml:space="preserve"> hvis </w:t>
        </w:r>
        <w:r w:rsidRPr="007A70F6">
          <w:rPr>
            <w:sz w:val="24"/>
            <w:szCs w:val="24"/>
          </w:rPr>
          <w:t>skaden alene skyldes forsætlig eller uagtsom handling eller undladelse fra tredjemands side.</w:t>
        </w:r>
      </w:ins>
    </w:p>
    <w:p w14:paraId="10F5D6D1" w14:textId="77777777" w:rsidR="007A70F6" w:rsidRDefault="007A70F6" w:rsidP="007A70F6">
      <w:pPr>
        <w:rPr>
          <w:ins w:id="260" w:author="Forfatter"/>
          <w:i/>
          <w:iCs/>
          <w:sz w:val="24"/>
          <w:szCs w:val="24"/>
        </w:rPr>
      </w:pPr>
    </w:p>
    <w:p w14:paraId="0DB36F09" w14:textId="210E54E3" w:rsidR="007A70F6" w:rsidRDefault="007A70F6" w:rsidP="007A70F6">
      <w:pPr>
        <w:rPr>
          <w:ins w:id="261" w:author="Forfatter"/>
          <w:sz w:val="24"/>
          <w:szCs w:val="24"/>
        </w:rPr>
      </w:pPr>
      <w:ins w:id="262" w:author="Forfatter">
        <w:r w:rsidRPr="007A70F6">
          <w:rPr>
            <w:sz w:val="24"/>
            <w:szCs w:val="24"/>
          </w:rPr>
          <w:t>Ved befordring af passagerer er befordrerens ansvar for skade som følge af forsinkelse begrænset til 5.346 SDR for hver passager</w:t>
        </w:r>
        <w:r>
          <w:rPr>
            <w:sz w:val="24"/>
            <w:szCs w:val="24"/>
          </w:rPr>
          <w:t xml:space="preserve">, jf. § 111, stk. 3. </w:t>
        </w:r>
      </w:ins>
    </w:p>
    <w:p w14:paraId="3DDB56C4" w14:textId="77777777" w:rsidR="007A70F6" w:rsidRPr="007A70F6" w:rsidRDefault="007A70F6" w:rsidP="007A70F6">
      <w:pPr>
        <w:rPr>
          <w:ins w:id="263" w:author="Forfatter"/>
          <w:sz w:val="24"/>
          <w:szCs w:val="24"/>
        </w:rPr>
      </w:pPr>
    </w:p>
    <w:p w14:paraId="0ED2EBBB" w14:textId="21F3EC84" w:rsidR="007A70F6" w:rsidRDefault="007A70F6" w:rsidP="007A70F6">
      <w:pPr>
        <w:rPr>
          <w:ins w:id="264" w:author="Forfatter"/>
          <w:sz w:val="24"/>
          <w:szCs w:val="24"/>
        </w:rPr>
      </w:pPr>
      <w:ins w:id="265" w:author="Forfatter">
        <w:r w:rsidRPr="007A70F6">
          <w:rPr>
            <w:sz w:val="24"/>
            <w:szCs w:val="24"/>
          </w:rPr>
          <w:t>Ved befordring af rejsegods er befordrerens ansvar for skade som følge af, at rejsegods går tabt, beskadiges eller forsinkes, begrænset til 1.288 SDR for hver passager</w:t>
        </w:r>
        <w:r>
          <w:rPr>
            <w:sz w:val="24"/>
            <w:szCs w:val="24"/>
          </w:rPr>
          <w:t xml:space="preserve"> i medfør af § 111, stk. 4, og h</w:t>
        </w:r>
        <w:r w:rsidRPr="007A70F6">
          <w:rPr>
            <w:sz w:val="24"/>
            <w:szCs w:val="24"/>
          </w:rPr>
          <w:t xml:space="preserve">ar passageren ved aflevering af det indskrevne rejsegods til befordreren afgivet en særlig erklæring med angivelse af den interesse, som er forbundet med rejsegodsets udlevering på bestemmelsesstedet, og betalt det fragttillæg, som måtte være fastsat, gælder </w:t>
        </w:r>
        <w:r w:rsidRPr="007A70F6">
          <w:rPr>
            <w:sz w:val="24"/>
            <w:szCs w:val="24"/>
          </w:rPr>
          <w:lastRenderedPageBreak/>
          <w:t>det i erklæringen angivne beløb som grænse for befordrerens ansvar. Dette gælder dog ikke, hvis befordreren beviser, at beløbet overstiger passagerens særlige interesse som nævnt i 2. pkt.</w:t>
        </w:r>
        <w:r>
          <w:rPr>
            <w:sz w:val="24"/>
            <w:szCs w:val="24"/>
          </w:rPr>
          <w:t xml:space="preserve"> B</w:t>
        </w:r>
        <w:r w:rsidRPr="007A70F6">
          <w:rPr>
            <w:sz w:val="24"/>
            <w:szCs w:val="24"/>
          </w:rPr>
          <w:t>efordring af gods er</w:t>
        </w:r>
        <w:r>
          <w:rPr>
            <w:sz w:val="24"/>
            <w:szCs w:val="24"/>
          </w:rPr>
          <w:t xml:space="preserve"> reguleret i § 111, stk. 5, og heraf følger</w:t>
        </w:r>
        <w:r w:rsidR="00EE5642">
          <w:rPr>
            <w:sz w:val="24"/>
            <w:szCs w:val="24"/>
          </w:rPr>
          <w:t xml:space="preserve"> det</w:t>
        </w:r>
        <w:r>
          <w:rPr>
            <w:sz w:val="24"/>
            <w:szCs w:val="24"/>
          </w:rPr>
          <w:t>, at</w:t>
        </w:r>
        <w:r w:rsidRPr="007A70F6">
          <w:rPr>
            <w:sz w:val="24"/>
            <w:szCs w:val="24"/>
          </w:rPr>
          <w:t xml:space="preserve"> befordrerens ansvar for skade som følge af, at gods går tabt, beskadiges eller forsinkes begrænset til 22 SDR pr. kg. Har afsenderen ved godsets aflevering til befordreren afgivet en særlig erklæring med angivelse af den interesse, som er forbundet med godsets udlevering på bestemmelsesstedet, og betalt det fragttillæg, som måtte være fastsat, gælder det i erklæringen angivne beløb som grænse for befordrerens ansvar. Dette gælder dog ikke, hvis befordreren beviser, at beløbet overstiger afsenderens særlige interesse som nævnt i 2. pkt. Hvis en del af godset går tabt, beskadiges eller forsinkes, opgøres kun den samlede vægt af de berørte stykker gods, når grænsen for befordrerens ansvar skal fastsættes. Hvis skaden forringer værdien af andre stykker gods, som omfattes af samme luftfragtbrev, godskvittering eller de på anden måde registrerede oplysninger, jf. § 94, stk. 2, skal også vægten af disse stykker gods medregnes.</w:t>
        </w:r>
      </w:ins>
    </w:p>
    <w:p w14:paraId="25C548D0" w14:textId="1C872AA2" w:rsidR="00EE5642" w:rsidRDefault="00EE5642" w:rsidP="007A70F6">
      <w:pPr>
        <w:rPr>
          <w:ins w:id="266" w:author="Forfatter"/>
          <w:sz w:val="24"/>
          <w:szCs w:val="24"/>
        </w:rPr>
      </w:pPr>
    </w:p>
    <w:p w14:paraId="087B3EE1" w14:textId="0AF89EB8" w:rsidR="00EE5642" w:rsidRPr="007A70F6" w:rsidRDefault="00EE5642" w:rsidP="007A70F6">
      <w:pPr>
        <w:rPr>
          <w:ins w:id="267" w:author="Forfatter"/>
          <w:sz w:val="24"/>
          <w:szCs w:val="24"/>
        </w:rPr>
      </w:pPr>
      <w:ins w:id="268" w:author="Forfatter">
        <w:r w:rsidRPr="00EE5642">
          <w:rPr>
            <w:sz w:val="24"/>
            <w:szCs w:val="24"/>
          </w:rPr>
          <w:t>For grønlandske og færøske luftfartsselskaber er de gældende beløbsgrænser i </w:t>
        </w:r>
        <w:r w:rsidRPr="00EE5642">
          <w:rPr>
            <w:sz w:val="24"/>
            <w:szCs w:val="24"/>
          </w:rPr>
          <w:fldChar w:fldCharType="begin"/>
        </w:r>
        <w:r w:rsidRPr="00EE5642">
          <w:rPr>
            <w:sz w:val="24"/>
            <w:szCs w:val="24"/>
          </w:rPr>
          <w:instrText xml:space="preserve"> HYPERLINK "https://pro.karnovgroup.dk/b/documents/rel/LBKG20171149_P111" </w:instrText>
        </w:r>
        <w:r w:rsidRPr="00EE5642">
          <w:rPr>
            <w:sz w:val="24"/>
            <w:szCs w:val="24"/>
          </w:rPr>
          <w:fldChar w:fldCharType="separate"/>
        </w:r>
        <w:r w:rsidRPr="00EE5642">
          <w:rPr>
            <w:rStyle w:val="Hyperlink"/>
            <w:sz w:val="24"/>
            <w:szCs w:val="24"/>
          </w:rPr>
          <w:t>luftfartslovens § 111</w:t>
        </w:r>
        <w:r w:rsidRPr="00EE5642">
          <w:rPr>
            <w:sz w:val="24"/>
            <w:szCs w:val="24"/>
          </w:rPr>
          <w:fldChar w:fldCharType="end"/>
        </w:r>
        <w:r w:rsidRPr="00EE5642">
          <w:rPr>
            <w:sz w:val="24"/>
            <w:szCs w:val="24"/>
          </w:rPr>
          <w:t xml:space="preserve"> sat i kraft ved kongelig anordning. For Grønlands vedkommende er det sket ved kongelig anordning nr. </w:t>
        </w:r>
        <w:r w:rsidR="00FA6FAE">
          <w:rPr>
            <w:sz w:val="24"/>
            <w:szCs w:val="24"/>
          </w:rPr>
          <w:t>2628</w:t>
        </w:r>
        <w:r w:rsidR="00FA6FAE" w:rsidRPr="00EE5642">
          <w:rPr>
            <w:sz w:val="24"/>
            <w:szCs w:val="24"/>
          </w:rPr>
          <w:t xml:space="preserve"> af 2</w:t>
        </w:r>
        <w:r w:rsidR="00FA6FAE">
          <w:rPr>
            <w:sz w:val="24"/>
            <w:szCs w:val="24"/>
          </w:rPr>
          <w:t>9</w:t>
        </w:r>
        <w:r w:rsidR="00FA6FAE" w:rsidRPr="00EE5642">
          <w:rPr>
            <w:sz w:val="24"/>
            <w:szCs w:val="24"/>
          </w:rPr>
          <w:t xml:space="preserve">. </w:t>
        </w:r>
        <w:r w:rsidR="00FA6FAE">
          <w:rPr>
            <w:sz w:val="24"/>
            <w:szCs w:val="24"/>
          </w:rPr>
          <w:t>december</w:t>
        </w:r>
        <w:r w:rsidR="00FA6FAE" w:rsidRPr="00EE5642">
          <w:rPr>
            <w:sz w:val="24"/>
            <w:szCs w:val="24"/>
          </w:rPr>
          <w:t xml:space="preserve"> 20</w:t>
        </w:r>
        <w:r w:rsidR="00FA6FAE">
          <w:rPr>
            <w:sz w:val="24"/>
            <w:szCs w:val="24"/>
          </w:rPr>
          <w:t>21</w:t>
        </w:r>
        <w:r w:rsidRPr="00EE5642">
          <w:rPr>
            <w:sz w:val="24"/>
            <w:szCs w:val="24"/>
          </w:rPr>
          <w:t xml:space="preserve"> om ikrafttræden for Grønland af </w:t>
        </w:r>
      </w:ins>
      <w:bookmarkStart w:id="269" w:name="_GoBack"/>
      <w:bookmarkEnd w:id="269"/>
      <w:r w:rsidR="00FA6FAE">
        <w:rPr>
          <w:sz w:val="24"/>
          <w:szCs w:val="24"/>
        </w:rPr>
        <w:t>f</w:t>
      </w:r>
      <w:ins w:id="270" w:author="Forfatter">
        <w:r w:rsidR="00FA6FAE">
          <w:rPr>
            <w:sz w:val="24"/>
            <w:szCs w:val="24"/>
          </w:rPr>
          <w:t xml:space="preserve">orskellige </w:t>
        </w:r>
        <w:r w:rsidRPr="00EE5642">
          <w:rPr>
            <w:sz w:val="24"/>
            <w:szCs w:val="24"/>
          </w:rPr>
          <w:t>love</w:t>
        </w:r>
      </w:ins>
      <w:r w:rsidR="00FA6FAE">
        <w:rPr>
          <w:sz w:val="24"/>
          <w:szCs w:val="24"/>
        </w:rPr>
        <w:t xml:space="preserve"> o</w:t>
      </w:r>
      <w:ins w:id="271" w:author="Forfatter">
        <w:r w:rsidR="00FA6FAE">
          <w:rPr>
            <w:sz w:val="24"/>
            <w:szCs w:val="24"/>
          </w:rPr>
          <w:t>m ændring af lov om luftfart</w:t>
        </w:r>
        <w:r w:rsidRPr="00EE5642">
          <w:rPr>
            <w:sz w:val="24"/>
            <w:szCs w:val="24"/>
          </w:rPr>
          <w:t xml:space="preserve">, mens det for Færøernes vedkommende er sket ved anordning </w:t>
        </w:r>
        <w:r w:rsidR="00FA6FAE" w:rsidRPr="00EE5642">
          <w:rPr>
            <w:sz w:val="24"/>
            <w:szCs w:val="24"/>
          </w:rPr>
          <w:t xml:space="preserve">nr. </w:t>
        </w:r>
        <w:r w:rsidR="00FA6FAE">
          <w:rPr>
            <w:sz w:val="24"/>
            <w:szCs w:val="24"/>
          </w:rPr>
          <w:t>723</w:t>
        </w:r>
        <w:r w:rsidR="00FA6FAE" w:rsidRPr="00EE5642">
          <w:rPr>
            <w:sz w:val="24"/>
            <w:szCs w:val="24"/>
          </w:rPr>
          <w:t xml:space="preserve"> af </w:t>
        </w:r>
        <w:r w:rsidR="00FA6FAE">
          <w:rPr>
            <w:sz w:val="24"/>
            <w:szCs w:val="24"/>
          </w:rPr>
          <w:t>24</w:t>
        </w:r>
        <w:r w:rsidR="00FA6FAE" w:rsidRPr="00EE5642">
          <w:rPr>
            <w:sz w:val="24"/>
            <w:szCs w:val="24"/>
          </w:rPr>
          <w:t xml:space="preserve">. </w:t>
        </w:r>
        <w:r w:rsidR="00FA6FAE">
          <w:rPr>
            <w:sz w:val="24"/>
            <w:szCs w:val="24"/>
          </w:rPr>
          <w:t>maj</w:t>
        </w:r>
        <w:r w:rsidR="00FA6FAE" w:rsidRPr="00EE5642">
          <w:rPr>
            <w:sz w:val="24"/>
            <w:szCs w:val="24"/>
          </w:rPr>
          <w:t xml:space="preserve"> 20</w:t>
        </w:r>
        <w:r w:rsidR="00FA6FAE">
          <w:rPr>
            <w:sz w:val="24"/>
            <w:szCs w:val="24"/>
          </w:rPr>
          <w:t>22</w:t>
        </w:r>
      </w:ins>
      <w:r w:rsidRPr="00EE5642">
        <w:rPr>
          <w:sz w:val="24"/>
          <w:szCs w:val="24"/>
        </w:rPr>
        <w:t xml:space="preserve"> </w:t>
      </w:r>
      <w:ins w:id="272" w:author="Forfatter">
        <w:r w:rsidRPr="00EE5642">
          <w:rPr>
            <w:sz w:val="24"/>
            <w:szCs w:val="24"/>
          </w:rPr>
          <w:t xml:space="preserve">om ikrafttræden for Færøerne af forskellige love </w:t>
        </w:r>
        <w:r w:rsidR="00FA6FAE">
          <w:rPr>
            <w:sz w:val="24"/>
            <w:szCs w:val="24"/>
          </w:rPr>
          <w:t>om ændring af</w:t>
        </w:r>
        <w:r w:rsidRPr="00EE5642">
          <w:rPr>
            <w:sz w:val="24"/>
            <w:szCs w:val="24"/>
          </w:rPr>
          <w:t xml:space="preserve"> lov om luftfart.</w:t>
        </w:r>
      </w:ins>
    </w:p>
    <w:p w14:paraId="2B5A6D6B" w14:textId="77777777" w:rsidR="007A70F6" w:rsidRPr="007A70F6" w:rsidRDefault="007A70F6" w:rsidP="007A70F6"/>
    <w:p w14:paraId="3A8806F9" w14:textId="3B93C426" w:rsidR="007A70F6" w:rsidRPr="007A70F6" w:rsidRDefault="007A70F6" w:rsidP="007A70F6">
      <w:pPr>
        <w:pStyle w:val="Undertitel"/>
        <w:rPr>
          <w:ins w:id="273" w:author="Forfatter"/>
        </w:rPr>
      </w:pPr>
      <w:bookmarkStart w:id="274" w:name="_Toc176172929"/>
      <w:ins w:id="275" w:author="Forfatter">
        <w:r w:rsidRPr="006F5332">
          <w:t>2.2.2. Transportministeriets overvejelser og den foreslåede ordning</w:t>
        </w:r>
        <w:bookmarkEnd w:id="274"/>
      </w:ins>
    </w:p>
    <w:p w14:paraId="2DE7C6D3" w14:textId="77407C86" w:rsidR="00A10600" w:rsidRDefault="00EE5642" w:rsidP="00A10600">
      <w:pPr>
        <w:rPr>
          <w:ins w:id="276" w:author="Forfatter"/>
          <w:sz w:val="24"/>
          <w:szCs w:val="24"/>
        </w:rPr>
      </w:pPr>
      <w:ins w:id="277" w:author="Forfatter">
        <w:r w:rsidRPr="00EE5642">
          <w:rPr>
            <w:sz w:val="24"/>
            <w:szCs w:val="24"/>
          </w:rPr>
          <w:t>Den internationale civile luftfartsorganisation</w:t>
        </w:r>
        <w:r w:rsidR="007A70F6">
          <w:rPr>
            <w:sz w:val="24"/>
            <w:szCs w:val="24"/>
          </w:rPr>
          <w:t xml:space="preserve"> </w:t>
        </w:r>
        <w:r>
          <w:rPr>
            <w:sz w:val="24"/>
            <w:szCs w:val="24"/>
          </w:rPr>
          <w:t xml:space="preserve">ICAO </w:t>
        </w:r>
        <w:r w:rsidR="007A70F6">
          <w:rPr>
            <w:sz w:val="24"/>
            <w:szCs w:val="24"/>
          </w:rPr>
          <w:t xml:space="preserve">meddelte ved brev af 28. juni 2024 Danmark, at ICAO i medfør af artikel 24 i Montreal-konventionen har vurderet </w:t>
        </w:r>
        <w:r w:rsidR="003F5E24">
          <w:rPr>
            <w:sz w:val="24"/>
            <w:szCs w:val="24"/>
          </w:rPr>
          <w:t>de gældende erstatningsgrænserne i medfør af konventionen. ICAO har i den forbindelse vurderet de gældende erstatningsgrænser i lys</w:t>
        </w:r>
        <w:r>
          <w:rPr>
            <w:sz w:val="24"/>
            <w:szCs w:val="24"/>
          </w:rPr>
          <w:t>et</w:t>
        </w:r>
        <w:r w:rsidR="003F5E24">
          <w:rPr>
            <w:sz w:val="24"/>
            <w:szCs w:val="24"/>
          </w:rPr>
          <w:t xml:space="preserve"> af inflationsfaktoren siden 2018 og kan </w:t>
        </w:r>
        <w:r>
          <w:rPr>
            <w:sz w:val="24"/>
            <w:szCs w:val="24"/>
          </w:rPr>
          <w:t>med afsæt</w:t>
        </w:r>
        <w:r w:rsidR="003F5E24">
          <w:rPr>
            <w:sz w:val="24"/>
            <w:szCs w:val="24"/>
          </w:rPr>
          <w:t xml:space="preserve"> </w:t>
        </w:r>
        <w:r>
          <w:rPr>
            <w:sz w:val="24"/>
            <w:szCs w:val="24"/>
          </w:rPr>
          <w:t>i</w:t>
        </w:r>
        <w:r w:rsidR="003F5E24">
          <w:rPr>
            <w:sz w:val="24"/>
            <w:szCs w:val="24"/>
          </w:rPr>
          <w:t xml:space="preserve"> </w:t>
        </w:r>
        <w:r w:rsidR="00D33353">
          <w:rPr>
            <w:sz w:val="24"/>
            <w:szCs w:val="24"/>
          </w:rPr>
          <w:t>Den Internationale Valutafond</w:t>
        </w:r>
        <w:r w:rsidR="003F5E24">
          <w:rPr>
            <w:sz w:val="24"/>
            <w:szCs w:val="24"/>
          </w:rPr>
          <w:t xml:space="preserve">s data konstatere, at inflationsfaktoren er oversteget med mere end 10 pct. Erstatningsansvarsgrænserne skal derfor justeres i medfør af konventionen. </w:t>
        </w:r>
      </w:ins>
    </w:p>
    <w:p w14:paraId="0A0E7A55" w14:textId="6877C75F" w:rsidR="003F5E24" w:rsidRDefault="003F5E24" w:rsidP="00A10600">
      <w:pPr>
        <w:rPr>
          <w:ins w:id="278" w:author="Forfatter"/>
          <w:sz w:val="24"/>
          <w:szCs w:val="24"/>
        </w:rPr>
      </w:pPr>
    </w:p>
    <w:p w14:paraId="56288611" w14:textId="09D53EC7" w:rsidR="003F5E24" w:rsidRDefault="003F5E24" w:rsidP="00A10600">
      <w:pPr>
        <w:rPr>
          <w:ins w:id="279" w:author="Forfatter"/>
          <w:sz w:val="24"/>
          <w:szCs w:val="24"/>
        </w:rPr>
      </w:pPr>
      <w:ins w:id="280" w:author="Forfatter">
        <w:r>
          <w:rPr>
            <w:sz w:val="24"/>
            <w:szCs w:val="24"/>
          </w:rPr>
          <w:t>ICAO meddelte</w:t>
        </w:r>
        <w:r w:rsidR="00EE5642">
          <w:rPr>
            <w:sz w:val="24"/>
            <w:szCs w:val="24"/>
          </w:rPr>
          <w:t xml:space="preserve"> Danmark</w:t>
        </w:r>
        <w:r>
          <w:rPr>
            <w:sz w:val="24"/>
            <w:szCs w:val="24"/>
          </w:rPr>
          <w:t>, at erstatningsansvarsgrænser</w:t>
        </w:r>
        <w:r w:rsidR="00EE5642">
          <w:rPr>
            <w:sz w:val="24"/>
            <w:szCs w:val="24"/>
          </w:rPr>
          <w:t>ne</w:t>
        </w:r>
        <w:r>
          <w:rPr>
            <w:sz w:val="24"/>
            <w:szCs w:val="24"/>
          </w:rPr>
          <w:t xml:space="preserve"> skal justeres fra 128.821 SDR til 151.880 SDR ved skade eller død for passagerer, fra 5.346 SDR til 6.303 SDR ved passagerforsinkelser, fra 1.288 SDR til 1.519 SDR ved tabt, beskadiget eller forsinket rejsegods for hver passager og fra 22 SDR til 26 SDR pr. kg. ved tabt, beskadiget eller forsinket gods. </w:t>
        </w:r>
      </w:ins>
    </w:p>
    <w:p w14:paraId="7056BE3D" w14:textId="4ACD18D4" w:rsidR="003F5E24" w:rsidRDefault="003F5E24" w:rsidP="00A10600">
      <w:pPr>
        <w:rPr>
          <w:ins w:id="281" w:author="Forfatter"/>
          <w:sz w:val="24"/>
          <w:szCs w:val="24"/>
        </w:rPr>
      </w:pPr>
    </w:p>
    <w:p w14:paraId="393E61CB" w14:textId="3E303D2E" w:rsidR="003F5E24" w:rsidRDefault="003F5E24" w:rsidP="00A10600">
      <w:pPr>
        <w:rPr>
          <w:ins w:id="282" w:author="Forfatter"/>
          <w:sz w:val="24"/>
          <w:szCs w:val="24"/>
        </w:rPr>
      </w:pPr>
      <w:ins w:id="283" w:author="Forfatter">
        <w:r>
          <w:rPr>
            <w:sz w:val="24"/>
            <w:szCs w:val="24"/>
          </w:rPr>
          <w:t>De reviderede erstatningsansvarsgrænser træder i kraft seks måneder fra, at ICAO har sendt meddelelse til medlemsstaterne, medmindre en majoritet af medlemsstaterne forkaster justeringer</w:t>
        </w:r>
        <w:r w:rsidR="00EE5642">
          <w:rPr>
            <w:sz w:val="24"/>
            <w:szCs w:val="24"/>
          </w:rPr>
          <w:t>ne</w:t>
        </w:r>
        <w:r>
          <w:rPr>
            <w:sz w:val="24"/>
            <w:szCs w:val="24"/>
          </w:rPr>
          <w:t xml:space="preserve"> inden for tre måneder fra</w:t>
        </w:r>
        <w:r w:rsidR="00EE5642">
          <w:rPr>
            <w:sz w:val="24"/>
            <w:szCs w:val="24"/>
          </w:rPr>
          <w:t>,</w:t>
        </w:r>
        <w:r>
          <w:rPr>
            <w:sz w:val="24"/>
            <w:szCs w:val="24"/>
          </w:rPr>
          <w:t xml:space="preserve"> </w:t>
        </w:r>
        <w:r w:rsidR="00EE5642">
          <w:rPr>
            <w:sz w:val="24"/>
            <w:szCs w:val="24"/>
          </w:rPr>
          <w:t xml:space="preserve">at </w:t>
        </w:r>
        <w:r>
          <w:rPr>
            <w:sz w:val="24"/>
            <w:szCs w:val="24"/>
          </w:rPr>
          <w:t xml:space="preserve">meddelelsen er sendt. De justerede erstatningsansvarsgrænser skal således have virkning fra den 28. december 2024. </w:t>
        </w:r>
      </w:ins>
    </w:p>
    <w:p w14:paraId="7E7ED99B" w14:textId="636F0A1D" w:rsidR="00BD0E9A" w:rsidRDefault="00BD0E9A" w:rsidP="00A10600">
      <w:pPr>
        <w:rPr>
          <w:ins w:id="284" w:author="Forfatter"/>
          <w:sz w:val="24"/>
          <w:szCs w:val="24"/>
        </w:rPr>
      </w:pPr>
    </w:p>
    <w:p w14:paraId="5E7032D7" w14:textId="5A785BB1" w:rsidR="00BD0E9A" w:rsidRDefault="00BD0E9A" w:rsidP="00BD0E9A">
      <w:pPr>
        <w:rPr>
          <w:ins w:id="285" w:author="Forfatter"/>
          <w:sz w:val="24"/>
          <w:szCs w:val="24"/>
        </w:rPr>
      </w:pPr>
      <w:ins w:id="286" w:author="Forfatter">
        <w:r w:rsidRPr="00BD0E9A">
          <w:rPr>
            <w:sz w:val="24"/>
            <w:szCs w:val="24"/>
          </w:rPr>
          <w:t xml:space="preserve">Danmark er forpligtet til at sikre gennemførelse af de erstatningsansvarsgrænser, der følger af Montreal-konventionen for så vidt angår de elementer, der ikke reguleres i </w:t>
        </w:r>
        <w:r w:rsidR="00EB1CB9">
          <w:rPr>
            <w:sz w:val="24"/>
            <w:szCs w:val="24"/>
          </w:rPr>
          <w:t>forsikringskravs</w:t>
        </w:r>
        <w:r w:rsidRPr="00BD0E9A">
          <w:rPr>
            <w:sz w:val="24"/>
            <w:szCs w:val="24"/>
          </w:rPr>
          <w:t>forordningen.</w:t>
        </w:r>
      </w:ins>
    </w:p>
    <w:p w14:paraId="55147A71" w14:textId="77777777" w:rsidR="00BD0E9A" w:rsidRPr="00BD0E9A" w:rsidRDefault="00BD0E9A" w:rsidP="00BD0E9A">
      <w:pPr>
        <w:rPr>
          <w:ins w:id="287" w:author="Forfatter"/>
          <w:sz w:val="24"/>
          <w:szCs w:val="24"/>
        </w:rPr>
      </w:pPr>
    </w:p>
    <w:p w14:paraId="35E3EFA6" w14:textId="059DF11E" w:rsidR="00BD0E9A" w:rsidRDefault="00BD0E9A" w:rsidP="00A10600">
      <w:pPr>
        <w:rPr>
          <w:ins w:id="288" w:author="Forfatter"/>
          <w:sz w:val="24"/>
          <w:szCs w:val="24"/>
        </w:rPr>
      </w:pPr>
      <w:ins w:id="289" w:author="Forfatter">
        <w:r w:rsidRPr="00BD0E9A">
          <w:rPr>
            <w:sz w:val="24"/>
            <w:szCs w:val="24"/>
          </w:rPr>
          <w:t xml:space="preserve">Med henblik på gennemførelse af den seneste </w:t>
        </w:r>
        <w:r>
          <w:rPr>
            <w:sz w:val="24"/>
            <w:szCs w:val="24"/>
          </w:rPr>
          <w:t>justering</w:t>
        </w:r>
        <w:r w:rsidRPr="00BD0E9A">
          <w:rPr>
            <w:sz w:val="24"/>
            <w:szCs w:val="24"/>
          </w:rPr>
          <w:t xml:space="preserve"> af Montreal-konventionens erstatningsansvarsgrænser for så vidt angår l</w:t>
        </w:r>
        <w:r w:rsidR="003B5D84">
          <w:rPr>
            <w:sz w:val="24"/>
            <w:szCs w:val="24"/>
          </w:rPr>
          <w:t>uftfart over Grønland og Færøerne og luftfart med tredjelandsluftfartsselskaber over dansk område, der ikke indebærer landing på eller start fra dansk område</w:t>
        </w:r>
        <w:r w:rsidRPr="00BD0E9A">
          <w:rPr>
            <w:sz w:val="24"/>
            <w:szCs w:val="24"/>
          </w:rPr>
          <w:t>, foreslås det at ændre erstatningsansvarsgrænserne i de relevante bestemmelser herom i </w:t>
        </w:r>
        <w:r w:rsidRPr="00BD0E9A">
          <w:rPr>
            <w:sz w:val="24"/>
            <w:szCs w:val="24"/>
          </w:rPr>
          <w:fldChar w:fldCharType="begin"/>
        </w:r>
        <w:r w:rsidRPr="00BD0E9A">
          <w:rPr>
            <w:sz w:val="24"/>
            <w:szCs w:val="24"/>
          </w:rPr>
          <w:instrText xml:space="preserve"> HYPERLINK "https://pro.karnovgroup.dk/b/documents/rel/LBKG20171149" </w:instrText>
        </w:r>
        <w:r w:rsidRPr="00BD0E9A">
          <w:rPr>
            <w:sz w:val="24"/>
            <w:szCs w:val="24"/>
          </w:rPr>
          <w:fldChar w:fldCharType="separate"/>
        </w:r>
        <w:r w:rsidRPr="00BD0E9A">
          <w:rPr>
            <w:rStyle w:val="Hyperlink"/>
            <w:sz w:val="24"/>
            <w:szCs w:val="24"/>
          </w:rPr>
          <w:t>luftfartsloven</w:t>
        </w:r>
        <w:r w:rsidRPr="00BD0E9A">
          <w:rPr>
            <w:sz w:val="24"/>
            <w:szCs w:val="24"/>
          </w:rPr>
          <w:fldChar w:fldCharType="end"/>
        </w:r>
        <w:r w:rsidRPr="00BD0E9A">
          <w:rPr>
            <w:sz w:val="24"/>
            <w:szCs w:val="24"/>
          </w:rPr>
          <w:t xml:space="preserve">, så de svarer til de seneste ændringer af beløbene. </w:t>
        </w:r>
      </w:ins>
    </w:p>
    <w:p w14:paraId="301116CF" w14:textId="1AA4DF83" w:rsidR="00BD0E9A" w:rsidRDefault="00BD0E9A" w:rsidP="00A10600">
      <w:pPr>
        <w:rPr>
          <w:ins w:id="290" w:author="Forfatter"/>
          <w:sz w:val="24"/>
          <w:szCs w:val="24"/>
        </w:rPr>
      </w:pPr>
    </w:p>
    <w:p w14:paraId="71E6D577" w14:textId="5BE6A353" w:rsidR="00BD0E9A" w:rsidRDefault="00BD0E9A" w:rsidP="00A10600">
      <w:pPr>
        <w:rPr>
          <w:ins w:id="291" w:author="Forfatter"/>
          <w:sz w:val="24"/>
          <w:szCs w:val="24"/>
        </w:rPr>
      </w:pPr>
      <w:ins w:id="292" w:author="Forfatter">
        <w:r>
          <w:rPr>
            <w:sz w:val="24"/>
            <w:szCs w:val="24"/>
          </w:rPr>
          <w:t xml:space="preserve">Da der er tale om erhvervsrettet lovgivning, foreslås ændringerne sat i kraft den 1. januar 2025 i overensstemmelse med retningslinjerne om de fælles ikrafttrædelsesdatoer. </w:t>
        </w:r>
      </w:ins>
    </w:p>
    <w:p w14:paraId="3A14A110" w14:textId="4473AA98" w:rsidR="00BD0E9A" w:rsidRDefault="00BD0E9A" w:rsidP="00A10600">
      <w:pPr>
        <w:rPr>
          <w:ins w:id="293" w:author="Forfatter"/>
          <w:sz w:val="24"/>
          <w:szCs w:val="24"/>
        </w:rPr>
      </w:pPr>
    </w:p>
    <w:p w14:paraId="24646382" w14:textId="0DF58E11" w:rsidR="00BD0E9A" w:rsidRPr="00EE5642" w:rsidRDefault="00BD0E9A" w:rsidP="00A10600">
      <w:pPr>
        <w:rPr>
          <w:ins w:id="294" w:author="Forfatter"/>
          <w:sz w:val="24"/>
          <w:szCs w:val="24"/>
        </w:rPr>
      </w:pPr>
      <w:ins w:id="295" w:author="Forfatter">
        <w:r>
          <w:rPr>
            <w:sz w:val="24"/>
            <w:szCs w:val="24"/>
          </w:rPr>
          <w:t xml:space="preserve">Det bemærkes, at ændringen af erstatningsansvarsgrænserne for at være gældende i Grønland og på Færøerne vil skulle sættes i kraft ved anordning i henholdsvis Grønland og på Færøerne efter vedtagelsen af nærværende lovforslag. </w:t>
        </w:r>
      </w:ins>
    </w:p>
    <w:p w14:paraId="6549DF7F" w14:textId="77777777" w:rsidR="007A70F6" w:rsidRPr="00A10600" w:rsidRDefault="007A70F6" w:rsidP="00A10600">
      <w:pPr>
        <w:rPr>
          <w:ins w:id="296" w:author="Forfatter"/>
        </w:rPr>
      </w:pPr>
    </w:p>
    <w:p w14:paraId="5C17EDD9" w14:textId="6B84BA2E" w:rsidR="0075031A" w:rsidRPr="006F5332" w:rsidRDefault="0075031A" w:rsidP="0075031A">
      <w:pPr>
        <w:spacing w:after="240"/>
        <w:outlineLvl w:val="1"/>
        <w:rPr>
          <w:rFonts w:cs="Times New Roman"/>
          <w:b/>
          <w:bCs/>
          <w:sz w:val="24"/>
          <w:szCs w:val="24"/>
        </w:rPr>
      </w:pPr>
      <w:bookmarkStart w:id="297" w:name="_Toc176172930"/>
      <w:r w:rsidRPr="006F5332">
        <w:rPr>
          <w:rFonts w:cs="Times New Roman"/>
          <w:b/>
          <w:bCs/>
          <w:sz w:val="24"/>
          <w:szCs w:val="24"/>
        </w:rPr>
        <w:t>2.</w:t>
      </w:r>
      <w:ins w:id="298" w:author="Forfatter">
        <w:r w:rsidR="00490DB1">
          <w:rPr>
            <w:rFonts w:cs="Times New Roman"/>
            <w:b/>
            <w:bCs/>
            <w:sz w:val="24"/>
            <w:szCs w:val="24"/>
          </w:rPr>
          <w:t>3</w:t>
        </w:r>
      </w:ins>
      <w:del w:id="299" w:author="Forfatter">
        <w:r w:rsidRPr="006F5332" w:rsidDel="00490DB1">
          <w:rPr>
            <w:rFonts w:cs="Times New Roman"/>
            <w:b/>
            <w:bCs/>
            <w:sz w:val="24"/>
            <w:szCs w:val="24"/>
          </w:rPr>
          <w:delText>2</w:delText>
        </w:r>
      </w:del>
      <w:r w:rsidRPr="006F5332">
        <w:rPr>
          <w:rFonts w:cs="Times New Roman"/>
          <w:b/>
          <w:bCs/>
          <w:sz w:val="24"/>
          <w:szCs w:val="24"/>
        </w:rPr>
        <w:t>. Bemyndigelse til transportministeren til at fastsætte nærmere regler om krav til mærkning m.v. af luftfartøjer og krav til luftfartøjernes luftdygtighed</w:t>
      </w:r>
      <w:bookmarkEnd w:id="297"/>
    </w:p>
    <w:p w14:paraId="1D0C8815" w14:textId="5DE75592" w:rsidR="0075031A" w:rsidRPr="006F5332" w:rsidRDefault="0075031A" w:rsidP="00AA74E3">
      <w:pPr>
        <w:pStyle w:val="Undertitel"/>
      </w:pPr>
      <w:bookmarkStart w:id="300" w:name="_Toc176172931"/>
      <w:r w:rsidRPr="006F5332">
        <w:t>2.</w:t>
      </w:r>
      <w:ins w:id="301" w:author="Forfatter">
        <w:r w:rsidR="00490DB1">
          <w:t>3</w:t>
        </w:r>
      </w:ins>
      <w:del w:id="302" w:author="Forfatter">
        <w:r w:rsidRPr="006F5332" w:rsidDel="00490DB1">
          <w:delText>2</w:delText>
        </w:r>
      </w:del>
      <w:r w:rsidRPr="006F5332">
        <w:t>.1. Gældende ret</w:t>
      </w:r>
      <w:bookmarkEnd w:id="300"/>
    </w:p>
    <w:p w14:paraId="04CD56D6" w14:textId="0ECA9A62" w:rsidR="0075031A" w:rsidRPr="006F5332" w:rsidRDefault="0075031A" w:rsidP="00AA74E3">
      <w:pPr>
        <w:pStyle w:val="Undertitel"/>
      </w:pPr>
      <w:bookmarkStart w:id="303" w:name="_Toc176172932"/>
      <w:r w:rsidRPr="006F5332">
        <w:t>2.</w:t>
      </w:r>
      <w:ins w:id="304" w:author="Forfatter">
        <w:r w:rsidR="00490DB1">
          <w:t>3</w:t>
        </w:r>
      </w:ins>
      <w:del w:id="305" w:author="Forfatter">
        <w:r w:rsidRPr="006F5332" w:rsidDel="00490DB1">
          <w:delText>2</w:delText>
        </w:r>
      </w:del>
      <w:r w:rsidRPr="006F5332">
        <w:t>.1.1. Luftfartsloven</w:t>
      </w:r>
      <w:bookmarkEnd w:id="303"/>
    </w:p>
    <w:p w14:paraId="548914FA" w14:textId="0E291999" w:rsidR="0075031A" w:rsidRPr="006F5332" w:rsidRDefault="0075031A" w:rsidP="0075031A">
      <w:pPr>
        <w:spacing w:after="240"/>
        <w:rPr>
          <w:rFonts w:cs="Times New Roman"/>
          <w:sz w:val="24"/>
          <w:szCs w:val="24"/>
        </w:rPr>
      </w:pPr>
      <w:r w:rsidRPr="006F5332">
        <w:rPr>
          <w:rFonts w:cs="Times New Roman"/>
          <w:sz w:val="24"/>
          <w:szCs w:val="24"/>
        </w:rPr>
        <w:t xml:space="preserve">Det følger af luftfartslovens § 21, stk. 1, at et luftfartøj, som er indført i det danske </w:t>
      </w:r>
      <w:r w:rsidR="0028735A">
        <w:rPr>
          <w:rFonts w:cs="Times New Roman"/>
          <w:sz w:val="24"/>
          <w:szCs w:val="24"/>
        </w:rPr>
        <w:t>N</w:t>
      </w:r>
      <w:r w:rsidRPr="006F5332">
        <w:rPr>
          <w:rFonts w:cs="Times New Roman"/>
          <w:sz w:val="24"/>
          <w:szCs w:val="24"/>
        </w:rPr>
        <w:t xml:space="preserve">ationalitetsregister efter § 11 eller § 16, skal mærkes med dansk nationalitetsmærke og det tildelte registreringsmærke. Disse mærker skal luftfartøjet føre, så længe det står i registret. </w:t>
      </w:r>
    </w:p>
    <w:p w14:paraId="29F68E5E"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Det følger af § 22 i luftfartsloven, at et luftfartøj, som benyttes til luftfart efter denne lov, skal være luftdygtigt. Et luftfartøj kan ikke anses for luftdygtigt, medmindre det er således konstrueret, bygget, udstyret og </w:t>
      </w:r>
      <w:r w:rsidRPr="006F5332">
        <w:rPr>
          <w:rFonts w:cs="Times New Roman"/>
          <w:sz w:val="24"/>
          <w:szCs w:val="24"/>
        </w:rPr>
        <w:lastRenderedPageBreak/>
        <w:t xml:space="preserve">vedligeholdt og har sådanne flyveegenskaber, at det tilfredsstiller sikkerhedens krav. </w:t>
      </w:r>
    </w:p>
    <w:p w14:paraId="72C073ED" w14:textId="3ED1779A" w:rsidR="0075031A" w:rsidRPr="006F5332" w:rsidRDefault="0075031A" w:rsidP="0075031A">
      <w:pPr>
        <w:spacing w:after="240"/>
        <w:rPr>
          <w:rFonts w:cs="Times New Roman"/>
          <w:sz w:val="24"/>
          <w:szCs w:val="24"/>
        </w:rPr>
      </w:pPr>
      <w:r w:rsidRPr="006F5332">
        <w:rPr>
          <w:rFonts w:cs="Times New Roman"/>
          <w:sz w:val="24"/>
          <w:szCs w:val="24"/>
        </w:rPr>
        <w:t xml:space="preserve">Det følger af luftfartslovens § 153, stk. 1, at transportministeren kan give nærmere forskrifter til gennemførelse og udfyldelse af bestemmelserne i luftfartsloven. Ministeren kan endvidere bemyndige Trafikstyrelsen til at meddele de i stk. 1 omhandlede forskrifter, jf. </w:t>
      </w:r>
      <w:r w:rsidR="00605EE8" w:rsidRPr="006F5332">
        <w:rPr>
          <w:rFonts w:cs="Times New Roman"/>
          <w:sz w:val="24"/>
          <w:szCs w:val="24"/>
        </w:rPr>
        <w:t xml:space="preserve">luftfartslovens </w:t>
      </w:r>
      <w:r w:rsidRPr="006F5332">
        <w:rPr>
          <w:rFonts w:cs="Times New Roman"/>
          <w:sz w:val="24"/>
          <w:szCs w:val="24"/>
        </w:rPr>
        <w:t xml:space="preserve">§ 153, stk. 2. </w:t>
      </w:r>
    </w:p>
    <w:p w14:paraId="2D3DE21A" w14:textId="77777777" w:rsidR="00D23180" w:rsidRPr="006F5332" w:rsidRDefault="00D23180" w:rsidP="00D23180">
      <w:pPr>
        <w:spacing w:after="240"/>
        <w:rPr>
          <w:rFonts w:cs="Times New Roman"/>
          <w:sz w:val="24"/>
          <w:szCs w:val="24"/>
        </w:rPr>
      </w:pPr>
      <w:r w:rsidRPr="006F5332">
        <w:rPr>
          <w:rFonts w:cs="Times New Roman"/>
          <w:sz w:val="24"/>
          <w:szCs w:val="24"/>
        </w:rPr>
        <w:t>Luftfartslovens §§ 21</w:t>
      </w:r>
      <w:r>
        <w:rPr>
          <w:rFonts w:cs="Times New Roman"/>
          <w:sz w:val="24"/>
          <w:szCs w:val="24"/>
        </w:rPr>
        <w:t>,</w:t>
      </w:r>
      <w:r w:rsidRPr="006F5332">
        <w:rPr>
          <w:rFonts w:cs="Times New Roman"/>
          <w:sz w:val="24"/>
          <w:szCs w:val="24"/>
        </w:rPr>
        <w:t xml:space="preserve"> 22 og 153 </w:t>
      </w:r>
      <w:r>
        <w:rPr>
          <w:rFonts w:cs="Times New Roman"/>
          <w:sz w:val="24"/>
          <w:szCs w:val="24"/>
        </w:rPr>
        <w:t>blev indført med hovedloven</w:t>
      </w:r>
      <w:r w:rsidRPr="006F5332">
        <w:rPr>
          <w:rFonts w:cs="Times New Roman"/>
          <w:sz w:val="24"/>
          <w:szCs w:val="24"/>
        </w:rPr>
        <w:t xml:space="preserve"> </w:t>
      </w:r>
      <w:r>
        <w:rPr>
          <w:rFonts w:cs="Times New Roman"/>
          <w:sz w:val="24"/>
          <w:szCs w:val="24"/>
        </w:rPr>
        <w:t>lov nr. 252 af 10. juni 1960</w:t>
      </w:r>
      <w:r w:rsidRPr="006F5332">
        <w:rPr>
          <w:rFonts w:cs="Times New Roman"/>
          <w:sz w:val="24"/>
          <w:szCs w:val="24"/>
        </w:rPr>
        <w:t xml:space="preserve">. </w:t>
      </w:r>
      <w:r>
        <w:rPr>
          <w:rFonts w:cs="Times New Roman"/>
          <w:sz w:val="24"/>
          <w:szCs w:val="24"/>
        </w:rPr>
        <w:t>I</w:t>
      </w:r>
      <w:r w:rsidRPr="006F5332">
        <w:rPr>
          <w:rFonts w:cs="Times New Roman"/>
          <w:sz w:val="24"/>
          <w:szCs w:val="24"/>
        </w:rPr>
        <w:t xml:space="preserve"> bemærkninger</w:t>
      </w:r>
      <w:r>
        <w:rPr>
          <w:rFonts w:cs="Times New Roman"/>
          <w:sz w:val="24"/>
          <w:szCs w:val="24"/>
        </w:rPr>
        <w:t xml:space="preserve">ne til </w:t>
      </w:r>
      <w:r w:rsidRPr="006F5332">
        <w:rPr>
          <w:rFonts w:cs="Times New Roman"/>
          <w:sz w:val="24"/>
          <w:szCs w:val="24"/>
        </w:rPr>
        <w:t xml:space="preserve">kapitel 2 </w:t>
      </w:r>
      <w:r>
        <w:rPr>
          <w:rFonts w:cs="Times New Roman"/>
          <w:sz w:val="24"/>
          <w:szCs w:val="24"/>
        </w:rPr>
        <w:t>fremgår,</w:t>
      </w:r>
      <w:r w:rsidRPr="006F5332">
        <w:rPr>
          <w:rFonts w:cs="Times New Roman"/>
          <w:sz w:val="24"/>
          <w:szCs w:val="24"/>
        </w:rPr>
        <w:t xml:space="preserve"> at </w:t>
      </w:r>
      <w:r>
        <w:rPr>
          <w:rFonts w:cs="Times New Roman"/>
          <w:sz w:val="24"/>
          <w:szCs w:val="24"/>
        </w:rPr>
        <w:t>bestemmelserne</w:t>
      </w:r>
      <w:r w:rsidRPr="006F5332">
        <w:rPr>
          <w:rFonts w:cs="Times New Roman"/>
          <w:sz w:val="24"/>
          <w:szCs w:val="24"/>
        </w:rPr>
        <w:t xml:space="preserve"> udspringer af Chicagokonventionens kapitel III</w:t>
      </w:r>
      <w:r>
        <w:rPr>
          <w:rFonts w:cs="Times New Roman"/>
          <w:sz w:val="24"/>
          <w:szCs w:val="24"/>
        </w:rPr>
        <w:t>, men der er ikke givet bemærkninger særskilt til lovens § 21</w:t>
      </w:r>
      <w:r w:rsidRPr="006F5332">
        <w:rPr>
          <w:rFonts w:cs="Times New Roman"/>
          <w:sz w:val="24"/>
          <w:szCs w:val="24"/>
        </w:rPr>
        <w:t xml:space="preserve">, jf. Folketingstidende 1959-60, tillæg A, spalte 1435. </w:t>
      </w:r>
    </w:p>
    <w:p w14:paraId="3A17C62E" w14:textId="77777777" w:rsidR="00D23180" w:rsidRPr="006F5332" w:rsidRDefault="00D23180" w:rsidP="00D23180">
      <w:pPr>
        <w:spacing w:after="240"/>
        <w:rPr>
          <w:rFonts w:cs="Times New Roman"/>
          <w:sz w:val="24"/>
          <w:szCs w:val="24"/>
        </w:rPr>
      </w:pPr>
      <w:r w:rsidRPr="006F5332">
        <w:rPr>
          <w:rFonts w:cs="Times New Roman"/>
          <w:sz w:val="24"/>
          <w:szCs w:val="24"/>
        </w:rPr>
        <w:t xml:space="preserve">Om kravet </w:t>
      </w:r>
      <w:r>
        <w:rPr>
          <w:rFonts w:cs="Times New Roman"/>
          <w:sz w:val="24"/>
          <w:szCs w:val="24"/>
        </w:rPr>
        <w:t xml:space="preserve">i § 22 </w:t>
      </w:r>
      <w:r w:rsidRPr="006F5332">
        <w:rPr>
          <w:rFonts w:cs="Times New Roman"/>
          <w:sz w:val="24"/>
          <w:szCs w:val="24"/>
        </w:rPr>
        <w:t xml:space="preserve">om luftfartøjers luftdygtighed følger det af bemærkningerne, </w:t>
      </w:r>
      <w:r w:rsidRPr="00381CE8">
        <w:rPr>
          <w:rFonts w:cs="Times New Roman"/>
          <w:i/>
          <w:sz w:val="24"/>
          <w:szCs w:val="24"/>
        </w:rPr>
        <w:t>at</w:t>
      </w:r>
      <w:r w:rsidRPr="006F5332">
        <w:rPr>
          <w:rFonts w:cs="Times New Roman"/>
          <w:sz w:val="24"/>
          <w:szCs w:val="24"/>
        </w:rPr>
        <w:t xml:space="preserve"> et luftfartøj, som benyttes til luftfart inden for dansk område, skal være luftdygtigt, </w:t>
      </w:r>
      <w:r w:rsidRPr="00381CE8">
        <w:rPr>
          <w:rFonts w:cs="Times New Roman"/>
          <w:i/>
          <w:sz w:val="24"/>
          <w:szCs w:val="24"/>
        </w:rPr>
        <w:t>at</w:t>
      </w:r>
      <w:r w:rsidRPr="006F5332">
        <w:rPr>
          <w:rFonts w:cs="Times New Roman"/>
          <w:sz w:val="24"/>
          <w:szCs w:val="24"/>
        </w:rPr>
        <w:t xml:space="preserve"> den på tidspunktet for lovens fremsættelse gældende lov ikke angiver de betingelser, der skal kræves opfyldt, for at et luftfartøj kan anses for luftdygtigt, </w:t>
      </w:r>
      <w:r w:rsidRPr="00381CE8">
        <w:rPr>
          <w:rFonts w:cs="Times New Roman"/>
          <w:i/>
          <w:sz w:val="24"/>
          <w:szCs w:val="24"/>
        </w:rPr>
        <w:t>at</w:t>
      </w:r>
      <w:r w:rsidRPr="006F5332">
        <w:rPr>
          <w:rFonts w:cs="Times New Roman"/>
          <w:sz w:val="24"/>
          <w:szCs w:val="24"/>
        </w:rPr>
        <w:t xml:space="preserve"> det anses for rigtigt i selve loven at angive betingelserne, der i øvrigt svarer til dem, der på daværende tidspunkt blev stillet i praksis</w:t>
      </w:r>
      <w:r>
        <w:rPr>
          <w:rFonts w:cs="Times New Roman"/>
          <w:sz w:val="24"/>
          <w:szCs w:val="24"/>
        </w:rPr>
        <w:t xml:space="preserve">, </w:t>
      </w:r>
      <w:r w:rsidRPr="00381CE8">
        <w:rPr>
          <w:rFonts w:cs="Times New Roman"/>
          <w:i/>
          <w:sz w:val="24"/>
          <w:szCs w:val="24"/>
        </w:rPr>
        <w:t>at</w:t>
      </w:r>
      <w:r w:rsidRPr="006F5332">
        <w:rPr>
          <w:rFonts w:cs="Times New Roman"/>
          <w:sz w:val="24"/>
          <w:szCs w:val="24"/>
        </w:rPr>
        <w:t xml:space="preserve"> betingelserne skal være opfyldt, så længe et fartøj benyttes til luftfart</w:t>
      </w:r>
      <w:r>
        <w:rPr>
          <w:rFonts w:cs="Times New Roman"/>
          <w:sz w:val="24"/>
          <w:szCs w:val="24"/>
        </w:rPr>
        <w:t xml:space="preserve">, </w:t>
      </w:r>
      <w:r w:rsidRPr="00381CE8">
        <w:rPr>
          <w:rFonts w:cs="Times New Roman"/>
          <w:i/>
          <w:sz w:val="24"/>
          <w:szCs w:val="24"/>
        </w:rPr>
        <w:t>og at</w:t>
      </w:r>
      <w:r>
        <w:rPr>
          <w:rFonts w:cs="Times New Roman"/>
          <w:sz w:val="24"/>
          <w:szCs w:val="24"/>
        </w:rPr>
        <w:t xml:space="preserve"> b</w:t>
      </w:r>
      <w:r w:rsidRPr="006F5332">
        <w:rPr>
          <w:rFonts w:cs="Times New Roman"/>
          <w:sz w:val="24"/>
          <w:szCs w:val="24"/>
        </w:rPr>
        <w:t xml:space="preserve">estemmelsen tager sigte på den tekniske luftdygtighed, men derimod ikke på de særlige operative sikkerhedskrav, der stilles ved en bestemt rejse, jf. Folketingstidende 1959-60, tillæg A, spalte 1442. </w:t>
      </w:r>
    </w:p>
    <w:p w14:paraId="2D4FE08C" w14:textId="77777777" w:rsidR="0075031A" w:rsidRPr="006F5332" w:rsidRDefault="0075031A" w:rsidP="0075031A">
      <w:pPr>
        <w:spacing w:after="240"/>
        <w:rPr>
          <w:rFonts w:cs="Times New Roman"/>
          <w:sz w:val="24"/>
          <w:szCs w:val="24"/>
        </w:rPr>
      </w:pPr>
      <w:r w:rsidRPr="006F5332">
        <w:rPr>
          <w:rFonts w:cs="Times New Roman"/>
          <w:sz w:val="24"/>
          <w:szCs w:val="24"/>
        </w:rPr>
        <w:t xml:space="preserve">For så vidt angår § 153 følger det af bestemmelsens forarbejder, at gennemførelsen af luftfartslovens krav vil kræve udfærdigelse af supplerende administrative forskrifter, idet luftfarten er under stadig udvikling, hvorfor ministeren får tillagt fuldmagt til enten at udfærdige eller bemyndige luftfartsvæsenet (i dag Trafikstyrelsen) til at udfærdige nærmere gennemførelses- og udfyldelsesforskrifter, jf. Folketingstidende 1959-60, tillæg A, spalte 1515. </w:t>
      </w:r>
    </w:p>
    <w:p w14:paraId="6C662735" w14:textId="63FAF14F" w:rsidR="0075031A" w:rsidRPr="006F5332" w:rsidRDefault="0075031A" w:rsidP="0075031A">
      <w:pPr>
        <w:spacing w:after="240"/>
        <w:rPr>
          <w:rFonts w:cs="Times New Roman"/>
          <w:sz w:val="24"/>
          <w:szCs w:val="24"/>
        </w:rPr>
      </w:pPr>
      <w:r w:rsidRPr="006F5332">
        <w:rPr>
          <w:rFonts w:cs="Times New Roman"/>
          <w:sz w:val="24"/>
          <w:szCs w:val="24"/>
        </w:rPr>
        <w:t xml:space="preserve">Der er allerede i dag Bestemmelser for Civil Luftfart, der udmønter den generelle hjemmel i luftfartslovens § 153 i kombination med henholdsvis § 21 og § 22. </w:t>
      </w:r>
      <w:r w:rsidR="00EE502A" w:rsidRPr="006F5332">
        <w:rPr>
          <w:rFonts w:cs="Times New Roman"/>
          <w:sz w:val="24"/>
          <w:szCs w:val="24"/>
        </w:rPr>
        <w:t xml:space="preserve">Eksempler herpå </w:t>
      </w:r>
      <w:r w:rsidRPr="006F5332">
        <w:rPr>
          <w:rFonts w:cs="Times New Roman"/>
          <w:sz w:val="24"/>
          <w:szCs w:val="24"/>
        </w:rPr>
        <w:t xml:space="preserve">er Bestemmelser for Civil Luftfart 1-23 om nationalitets- og registreringsmærker m.m. for luftfartøjer (BL 1-23) af 1. september 1987 og Bestemmelser for Civil Luftfart 1-12 om luftdygtighedsbevis og flyvetilladelse samt certificeringskrav og udstyrskrav (BL 1-12) af 23. juni 2011. </w:t>
      </w:r>
    </w:p>
    <w:p w14:paraId="25FB1FFB" w14:textId="0D915B00" w:rsidR="0075031A" w:rsidRPr="006F5332" w:rsidRDefault="0075031A" w:rsidP="00AA74E3">
      <w:pPr>
        <w:pStyle w:val="Undertitel"/>
      </w:pPr>
      <w:bookmarkStart w:id="306" w:name="_Toc176172933"/>
      <w:r w:rsidRPr="006F5332">
        <w:t>2.</w:t>
      </w:r>
      <w:ins w:id="307" w:author="Forfatter">
        <w:r w:rsidR="00490DB1">
          <w:t>3</w:t>
        </w:r>
      </w:ins>
      <w:del w:id="308" w:author="Forfatter">
        <w:r w:rsidRPr="006F5332" w:rsidDel="00490DB1">
          <w:delText>2</w:delText>
        </w:r>
      </w:del>
      <w:r w:rsidRPr="006F5332">
        <w:t>.1.2. EU-retten</w:t>
      </w:r>
      <w:bookmarkEnd w:id="306"/>
    </w:p>
    <w:p w14:paraId="2E06A040" w14:textId="6949068D" w:rsidR="0075031A" w:rsidRPr="006F5332" w:rsidRDefault="0075031A" w:rsidP="0075031A">
      <w:pPr>
        <w:spacing w:after="240"/>
        <w:rPr>
          <w:rFonts w:cs="Times New Roman"/>
          <w:sz w:val="24"/>
          <w:szCs w:val="24"/>
        </w:rPr>
      </w:pPr>
      <w:r w:rsidRPr="006F5332">
        <w:rPr>
          <w:rFonts w:cs="Times New Roman"/>
          <w:sz w:val="24"/>
          <w:szCs w:val="24"/>
        </w:rPr>
        <w:lastRenderedPageBreak/>
        <w:t xml:space="preserve">De EU-retlige regler om de flyvesikkerhedsmæssige aspekter ved civil luftfart tager udgangspunkt i </w:t>
      </w:r>
      <w:bookmarkStart w:id="309" w:name="_Hlk162342685"/>
      <w:r w:rsidRPr="006F5332">
        <w:rPr>
          <w:rFonts w:cs="Times New Roman"/>
          <w:sz w:val="24"/>
          <w:szCs w:val="24"/>
        </w:rPr>
        <w:t>Europa-Parlamentets og Rådets forordning (EU) 2018/1139 af 4. juli 2018 om fælles regler for civil luftfart og oprettelse af Den Europæiske Unions Luftfartssikkerhedsagentur og om ændring af Europa-Parlamentets og Rådets forordning (EF) nr. 2111/2005, (EF) nr. 1008/2008, (EU) nr. 996/2010, (EU) nr. 376/2014 og direktiv 2014/30/EU og 2014/53/EU og om ophævelse af Europa-Parlamentets og Rådets forordning (EF) nr. 552/2004 og (EF) nr. 216/2008 og Rådets forordning (EØF) nr. 3922/91</w:t>
      </w:r>
      <w:bookmarkEnd w:id="309"/>
      <w:r w:rsidRPr="006F5332">
        <w:rPr>
          <w:rFonts w:cs="Times New Roman"/>
          <w:sz w:val="24"/>
          <w:szCs w:val="24"/>
        </w:rPr>
        <w:t xml:space="preserve"> (herefter</w:t>
      </w:r>
      <w:r w:rsidR="00605EE8" w:rsidRPr="006F5332">
        <w:rPr>
          <w:rFonts w:cs="Times New Roman"/>
          <w:sz w:val="24"/>
          <w:szCs w:val="24"/>
        </w:rPr>
        <w:t>:</w:t>
      </w:r>
      <w:r w:rsidRPr="006F5332">
        <w:rPr>
          <w:rFonts w:cs="Times New Roman"/>
          <w:sz w:val="24"/>
          <w:szCs w:val="24"/>
        </w:rPr>
        <w:t xml:space="preserve"> »grundforordningen«). </w:t>
      </w:r>
    </w:p>
    <w:p w14:paraId="4F3E7657" w14:textId="77777777" w:rsidR="0075031A" w:rsidRPr="006F5332" w:rsidRDefault="0075031A" w:rsidP="0075031A">
      <w:pPr>
        <w:spacing w:after="240"/>
        <w:rPr>
          <w:rFonts w:cs="Times New Roman"/>
          <w:sz w:val="24"/>
          <w:szCs w:val="24"/>
        </w:rPr>
      </w:pPr>
      <w:r w:rsidRPr="006F5332">
        <w:rPr>
          <w:rFonts w:cs="Times New Roman"/>
          <w:sz w:val="24"/>
          <w:szCs w:val="24"/>
        </w:rPr>
        <w:t xml:space="preserve">Grundforordningen indeholder en definition af, hvilke luftfartøjer der omfattes af den europæiske luftfartsregulering, og hvilke luftfartøjer der ikke omfattes af grundforordningen, men derimod af de enkelte EU-landes nationale luftfartslovgivning. </w:t>
      </w:r>
    </w:p>
    <w:p w14:paraId="2A4EBF33" w14:textId="77777777" w:rsidR="0075031A" w:rsidRPr="006F5332" w:rsidRDefault="0075031A" w:rsidP="0075031A">
      <w:pPr>
        <w:spacing w:after="240"/>
        <w:rPr>
          <w:rFonts w:cs="Times New Roman"/>
          <w:sz w:val="24"/>
          <w:szCs w:val="24"/>
        </w:rPr>
      </w:pPr>
      <w:r w:rsidRPr="006F5332">
        <w:rPr>
          <w:rFonts w:cs="Times New Roman"/>
          <w:sz w:val="24"/>
          <w:szCs w:val="24"/>
        </w:rPr>
        <w:t>Det følger af grundforordningens artikel 2, stk. 1, litra b, nr. 1, at grundforordningen blandt andet finder anvendelse på konstruktion, fremstilling, vedligeholdelse og operation af luftfartøjer, samt deres motorer, propeller, dele, ikke-fastmonteret udstyr og udstyr til fjernkontrol af luftfartøjer, når luftfartøjet er eller vil være registreret i en medlemsstat.</w:t>
      </w:r>
    </w:p>
    <w:p w14:paraId="2A09C7F8"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 nærmere bestemmelser om konstruktion, fremstilling og vedligeholdelse af de omfattede civile luftfartøjer er for så vidt angår bemandede luftfartøjer reguleret i henholdsvis Kommissionens forordning nr. 748/2012/EU af 3. august 2012 om gennemførelsesbestemmelser for luftdygtigheds- og miljøcertificering af luftfartøjer og hermed forbundet materiel, dele og apparatur og for certificering af konstruktions- og produktionsorganisationer og Kommissionens forordning nr. 1321/2014/EU af 26. november 2014 om vedvarende luftdygtighed af luftfartøjer og luftfartøjsmateriel, -dele og -apparatur og om godkendelse af organisationer og personale, der deltager i disse opgaver. </w:t>
      </w:r>
    </w:p>
    <w:p w14:paraId="544930A9" w14:textId="1C5CC7B9" w:rsidR="0075031A" w:rsidRPr="006F5332" w:rsidRDefault="0075031A" w:rsidP="0075031A">
      <w:pPr>
        <w:spacing w:after="240"/>
        <w:rPr>
          <w:rFonts w:cs="Times New Roman"/>
          <w:sz w:val="24"/>
          <w:szCs w:val="24"/>
        </w:rPr>
      </w:pPr>
      <w:r w:rsidRPr="006F5332">
        <w:rPr>
          <w:rFonts w:cs="Times New Roman"/>
          <w:sz w:val="24"/>
          <w:szCs w:val="24"/>
        </w:rPr>
        <w:t>Forordningerne er hver især udtryk for gennemførelse af EU-medlemsstaternes forpligtelser i henhold til Chicagokonventionen for så vidt angår de omfattede luftfartøjer. Der henvises i øvrigt til pkt. 2.</w:t>
      </w:r>
      <w:ins w:id="310" w:author="Forfatter">
        <w:r w:rsidR="00490DB1">
          <w:rPr>
            <w:rFonts w:cs="Times New Roman"/>
            <w:sz w:val="24"/>
            <w:szCs w:val="24"/>
          </w:rPr>
          <w:t>3</w:t>
        </w:r>
      </w:ins>
      <w:del w:id="311" w:author="Forfatter">
        <w:r w:rsidR="00AE746E" w:rsidRPr="006F5332" w:rsidDel="00490DB1">
          <w:rPr>
            <w:rFonts w:cs="Times New Roman"/>
            <w:sz w:val="24"/>
            <w:szCs w:val="24"/>
          </w:rPr>
          <w:delText>2</w:delText>
        </w:r>
      </w:del>
      <w:r w:rsidRPr="006F5332">
        <w:rPr>
          <w:rFonts w:cs="Times New Roman"/>
          <w:sz w:val="24"/>
          <w:szCs w:val="24"/>
        </w:rPr>
        <w:t xml:space="preserve">.1.3 nedenfor. </w:t>
      </w:r>
    </w:p>
    <w:p w14:paraId="16DCACBF" w14:textId="77777777" w:rsidR="0075031A" w:rsidRPr="006F5332" w:rsidRDefault="0075031A" w:rsidP="0075031A">
      <w:pPr>
        <w:spacing w:after="240"/>
        <w:rPr>
          <w:rFonts w:cs="Times New Roman"/>
          <w:sz w:val="24"/>
          <w:szCs w:val="24"/>
        </w:rPr>
      </w:pPr>
      <w:r w:rsidRPr="006F5332">
        <w:rPr>
          <w:rFonts w:cs="Times New Roman"/>
          <w:sz w:val="24"/>
          <w:szCs w:val="24"/>
        </w:rPr>
        <w:t>For luftfartøjer omfattet af grundforordningen er det det europæiske luftfartssikkerhedsagentur, EASA, der er kompetent myndighed for så vidt angår certificering af fly, dele og udstyr.</w:t>
      </w:r>
    </w:p>
    <w:p w14:paraId="2ADBDDB3"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Det følger af grundforordningens artikel 2, stk. 3, litra d, at grundforordningen ikke finder anvendelse på konstruktion, fremstilling, vedligeholdelse og operation af luftfartøjer som anført i bilag I, hvis operation indebærer en lav </w:t>
      </w:r>
      <w:r w:rsidRPr="006F5332">
        <w:rPr>
          <w:rFonts w:cs="Times New Roman"/>
          <w:sz w:val="24"/>
          <w:szCs w:val="24"/>
        </w:rPr>
        <w:lastRenderedPageBreak/>
        <w:t xml:space="preserve">risiko for luftfartssikkerheden, samt det personale og de organisationer, der er involveret heri, medmindre der er udstedt, eller det vurderes, at der er udstedt et certifikat for luftfartøjet i overensstemmelse med grundforordningen.  </w:t>
      </w:r>
    </w:p>
    <w:p w14:paraId="4FD4EC5A" w14:textId="77777777" w:rsidR="0075031A" w:rsidRPr="006F5332" w:rsidRDefault="0075031A" w:rsidP="0075031A">
      <w:pPr>
        <w:spacing w:after="240"/>
        <w:rPr>
          <w:rFonts w:cs="Times New Roman"/>
          <w:sz w:val="24"/>
          <w:szCs w:val="24"/>
        </w:rPr>
      </w:pPr>
      <w:r w:rsidRPr="006F5332">
        <w:rPr>
          <w:rFonts w:cs="Times New Roman"/>
          <w:sz w:val="24"/>
          <w:szCs w:val="24"/>
        </w:rPr>
        <w:t xml:space="preserve">Listen over bilag I-luftfartøjer omfatter blandt andet historiske luftfartøjer, fly opereret på national flyvetilladelse, det vil sige ultralette fly, amatørbyggede fly og visse mindre privatfly. De luftfartøjer, der er anført i bilag I, er undtaget fra store dele af EU-reguleringen og er i stedet overladt til medlemsstaternes nationale regulering. </w:t>
      </w:r>
    </w:p>
    <w:p w14:paraId="367C07BF" w14:textId="2E66CAF1" w:rsidR="0075031A" w:rsidRPr="006F5332" w:rsidRDefault="0075031A" w:rsidP="00AA74E3">
      <w:pPr>
        <w:pStyle w:val="Undertitel"/>
      </w:pPr>
      <w:bookmarkStart w:id="312" w:name="_Toc176172934"/>
      <w:r w:rsidRPr="006F5332">
        <w:t>2.</w:t>
      </w:r>
      <w:ins w:id="313" w:author="Forfatter">
        <w:r w:rsidR="00490DB1">
          <w:t>3</w:t>
        </w:r>
      </w:ins>
      <w:del w:id="314" w:author="Forfatter">
        <w:r w:rsidRPr="006F5332" w:rsidDel="00490DB1">
          <w:delText>2</w:delText>
        </w:r>
      </w:del>
      <w:r w:rsidRPr="006F5332">
        <w:t>.1.3. Chicagokonventionen</w:t>
      </w:r>
      <w:bookmarkEnd w:id="312"/>
      <w:r w:rsidRPr="006F5332">
        <w:t xml:space="preserve"> </w:t>
      </w:r>
    </w:p>
    <w:p w14:paraId="14723B33" w14:textId="50F485B3" w:rsidR="00605EE8" w:rsidRPr="006F5332" w:rsidRDefault="00605EE8" w:rsidP="008B4312">
      <w:pPr>
        <w:pStyle w:val="Listeafsnit"/>
        <w:spacing w:after="240" w:line="300" w:lineRule="auto"/>
        <w:ind w:left="0"/>
        <w:jc w:val="both"/>
      </w:pPr>
      <w:r w:rsidRPr="006F5332">
        <w:rPr>
          <w:rFonts w:ascii="Times New Roman" w:hAnsi="Times New Roman" w:cs="Times New Roman"/>
          <w:sz w:val="24"/>
          <w:szCs w:val="24"/>
        </w:rPr>
        <w:t xml:space="preserve">Chicagokonventionen fra 1944 blev ratificeret i Danmark i 1947. Chicagokonventionen har til formål at sikre en sikker og ordentlig udvikling af den internationale civile luftfart. I konventionen reguleres bl.a. retten til at flyve hen over de kontraherende staters territorium, overordnede regler om registrering af luftfartøjer, grundlæggende betingelser for luftfartøjers færden og rammen for den internationale civile luftfartsorganisation (ICAO) under de Forenede Nationer. </w:t>
      </w:r>
    </w:p>
    <w:p w14:paraId="4F41F610" w14:textId="4FBA02A9" w:rsidR="0075031A" w:rsidRPr="006F5332" w:rsidRDefault="00605EE8" w:rsidP="0075031A">
      <w:pPr>
        <w:spacing w:after="240"/>
        <w:rPr>
          <w:rFonts w:cs="Times New Roman"/>
          <w:sz w:val="24"/>
          <w:szCs w:val="24"/>
        </w:rPr>
      </w:pPr>
      <w:r w:rsidRPr="006F5332">
        <w:rPr>
          <w:rFonts w:cs="Times New Roman"/>
          <w:sz w:val="24"/>
          <w:szCs w:val="24"/>
        </w:rPr>
        <w:t xml:space="preserve">Det følger af </w:t>
      </w:r>
      <w:r w:rsidR="0075031A" w:rsidRPr="006F5332">
        <w:rPr>
          <w:rFonts w:cs="Times New Roman"/>
          <w:sz w:val="24"/>
          <w:szCs w:val="24"/>
        </w:rPr>
        <w:t>Chicagokonventionen</w:t>
      </w:r>
      <w:r w:rsidRPr="006F5332">
        <w:rPr>
          <w:rFonts w:cs="Times New Roman"/>
          <w:sz w:val="24"/>
          <w:szCs w:val="24"/>
        </w:rPr>
        <w:t>s</w:t>
      </w:r>
      <w:r w:rsidR="0075031A" w:rsidRPr="006F5332">
        <w:rPr>
          <w:rFonts w:cs="Times New Roman"/>
          <w:sz w:val="24"/>
          <w:szCs w:val="24"/>
        </w:rPr>
        <w:t xml:space="preserve"> artikel 20, at ethvert luftfartøj, der anvendes i international luftfart, skal være forsynet med de det tildelte nationalitets- og registreringsmærker. </w:t>
      </w:r>
    </w:p>
    <w:p w14:paraId="3089AF30" w14:textId="77777777" w:rsidR="0075031A" w:rsidRPr="006F5332" w:rsidRDefault="0075031A" w:rsidP="0075031A">
      <w:pPr>
        <w:spacing w:after="240"/>
        <w:rPr>
          <w:rFonts w:cs="Times New Roman"/>
          <w:sz w:val="24"/>
          <w:szCs w:val="24"/>
        </w:rPr>
      </w:pPr>
      <w:r w:rsidRPr="006F5332">
        <w:rPr>
          <w:rFonts w:cs="Times New Roman"/>
          <w:sz w:val="24"/>
          <w:szCs w:val="24"/>
        </w:rPr>
        <w:t xml:space="preserve">Chicagokonventionen fastslår i artikel 31, at ethvert luftfartøj, der anvendes til international luftfart, skal forsynes med et luftdygtighedsbevis udstedt eller gjort gyldigt af den stat, hvor luftfartøjet er registret. </w:t>
      </w:r>
    </w:p>
    <w:p w14:paraId="2D128314" w14:textId="77777777" w:rsidR="0075031A" w:rsidRPr="006F5332" w:rsidRDefault="0075031A" w:rsidP="0075031A">
      <w:pPr>
        <w:spacing w:after="240"/>
        <w:rPr>
          <w:rFonts w:cs="Times New Roman"/>
          <w:sz w:val="24"/>
          <w:szCs w:val="24"/>
        </w:rPr>
      </w:pPr>
      <w:r w:rsidRPr="006F5332">
        <w:rPr>
          <w:rFonts w:cs="Times New Roman"/>
          <w:sz w:val="24"/>
          <w:szCs w:val="24"/>
        </w:rPr>
        <w:t xml:space="preserve">ICAO har udarbejdet 19 annekser til Chicagokonventionen, der indeholder langt mere detaljerede regler i form af standarder og anbefalinger end konventionen.  De kontraherende stater har med ratifikationen af konventionen forpligtet sig til at gennemføre såvel konventionen og annekserne i deres nationale lovgivning. </w:t>
      </w:r>
    </w:p>
    <w:p w14:paraId="3A3B6A69" w14:textId="77777777" w:rsidR="0075031A" w:rsidRPr="006F5332" w:rsidRDefault="0075031A" w:rsidP="0075031A">
      <w:pPr>
        <w:spacing w:after="240"/>
        <w:rPr>
          <w:rFonts w:cs="Times New Roman"/>
          <w:sz w:val="24"/>
          <w:szCs w:val="24"/>
        </w:rPr>
      </w:pPr>
      <w:r w:rsidRPr="006F5332">
        <w:rPr>
          <w:rFonts w:cs="Times New Roman"/>
          <w:sz w:val="24"/>
          <w:szCs w:val="24"/>
        </w:rPr>
        <w:t xml:space="preserve">Chicagokonventionens Anneks 7, 6. udgave, beskriver de nærmere krav til luftfartøjers nationalitets- og registreringsmærker. Særligt indeholder anneks 7 en beskrivelse af kravene til udformningen af nationalitetsmærker, registreringsmærker og identifikationsplader, mærkernes placering på luftfartøjet, størrelsen og typen af tegn, der kan anvendes, de kontraherende staters nationalitetsregistre samt informationer, der skal fremgå af registreringsbeviset og sletningserklæringen.  </w:t>
      </w:r>
    </w:p>
    <w:p w14:paraId="146E1750" w14:textId="38844503" w:rsidR="0075031A" w:rsidRPr="006F5332" w:rsidRDefault="0075031A" w:rsidP="00AA74E3">
      <w:pPr>
        <w:pStyle w:val="Undertitel"/>
      </w:pPr>
      <w:bookmarkStart w:id="315" w:name="_Toc176172935"/>
      <w:r w:rsidRPr="006F5332">
        <w:lastRenderedPageBreak/>
        <w:t>2.</w:t>
      </w:r>
      <w:ins w:id="316" w:author="Forfatter">
        <w:r w:rsidR="00490DB1">
          <w:t>3</w:t>
        </w:r>
      </w:ins>
      <w:del w:id="317" w:author="Forfatter">
        <w:r w:rsidRPr="006F5332" w:rsidDel="00490DB1">
          <w:delText>2</w:delText>
        </w:r>
      </w:del>
      <w:r w:rsidRPr="006F5332">
        <w:t>.2. Transportministeriets overvejelser og den foreslåede ordning</w:t>
      </w:r>
      <w:bookmarkEnd w:id="315"/>
    </w:p>
    <w:p w14:paraId="5E811162" w14:textId="4558462D" w:rsidR="0075031A" w:rsidRPr="006F5332" w:rsidRDefault="0075031A" w:rsidP="0075031A">
      <w:pPr>
        <w:spacing w:after="240"/>
        <w:rPr>
          <w:rFonts w:cs="Times New Roman"/>
          <w:sz w:val="24"/>
          <w:szCs w:val="24"/>
        </w:rPr>
      </w:pPr>
      <w:r w:rsidRPr="006F5332">
        <w:rPr>
          <w:rFonts w:cs="Times New Roman"/>
          <w:sz w:val="24"/>
          <w:szCs w:val="24"/>
        </w:rPr>
        <w:t>Som beskrevet under afsnit 2.</w:t>
      </w:r>
      <w:ins w:id="318" w:author="Forfatter">
        <w:r w:rsidR="00490DB1">
          <w:rPr>
            <w:rFonts w:cs="Times New Roman"/>
            <w:sz w:val="24"/>
            <w:szCs w:val="24"/>
          </w:rPr>
          <w:t>3</w:t>
        </w:r>
      </w:ins>
      <w:del w:id="319" w:author="Forfatter">
        <w:r w:rsidR="005434EA" w:rsidRPr="006F5332" w:rsidDel="00490DB1">
          <w:rPr>
            <w:rFonts w:cs="Times New Roman"/>
            <w:sz w:val="24"/>
            <w:szCs w:val="24"/>
          </w:rPr>
          <w:delText>2</w:delText>
        </w:r>
      </w:del>
      <w:r w:rsidRPr="006F5332">
        <w:rPr>
          <w:rFonts w:cs="Times New Roman"/>
          <w:sz w:val="24"/>
          <w:szCs w:val="24"/>
        </w:rPr>
        <w:t>.1.3 er Danmark forpligtet til at gennemføre såvel Chicagokonventionens bestemmelser som de tilhørende annekser.</w:t>
      </w:r>
      <w:r w:rsidR="0031645C" w:rsidRPr="006F5332">
        <w:rPr>
          <w:rFonts w:cs="Times New Roman"/>
          <w:sz w:val="24"/>
          <w:szCs w:val="24"/>
        </w:rPr>
        <w:t xml:space="preserve"> Dette gør sig også gældende for de typer af luftfartøjer, der er undtaget reglerne i EU’s grundforordning. </w:t>
      </w:r>
    </w:p>
    <w:p w14:paraId="1884B4B8" w14:textId="14A469EC" w:rsidR="0075031A" w:rsidRPr="006F5332" w:rsidRDefault="0075031A" w:rsidP="0075031A">
      <w:pPr>
        <w:spacing w:after="240"/>
        <w:rPr>
          <w:rFonts w:cs="Times New Roman"/>
          <w:sz w:val="24"/>
          <w:szCs w:val="24"/>
        </w:rPr>
      </w:pPr>
      <w:r w:rsidRPr="006F5332">
        <w:rPr>
          <w:rFonts w:cs="Times New Roman"/>
          <w:sz w:val="24"/>
          <w:szCs w:val="24"/>
        </w:rPr>
        <w:t>Luftfartslovens § 21 har i forhold til krav om mærkning m</w:t>
      </w:r>
      <w:r w:rsidR="003E092D">
        <w:rPr>
          <w:rFonts w:cs="Times New Roman"/>
          <w:sz w:val="24"/>
          <w:szCs w:val="24"/>
        </w:rPr>
        <w:t>.</w:t>
      </w:r>
      <w:r w:rsidRPr="006F5332">
        <w:rPr>
          <w:rFonts w:cs="Times New Roman"/>
          <w:sz w:val="24"/>
          <w:szCs w:val="24"/>
        </w:rPr>
        <w:t>v. været udtryk for  en overordnet mærkningsnorm på samme måde som Chicagokonventionens artikel 20. Da bestemmelsen i § 21 ikke i sig selv er tilstrækkelig</w:t>
      </w:r>
      <w:r w:rsidR="0031645C" w:rsidRPr="006F5332">
        <w:rPr>
          <w:rFonts w:cs="Times New Roman"/>
          <w:sz w:val="24"/>
          <w:szCs w:val="24"/>
        </w:rPr>
        <w:t>, til at</w:t>
      </w:r>
      <w:r w:rsidRPr="006F5332">
        <w:rPr>
          <w:rFonts w:cs="Times New Roman"/>
          <w:sz w:val="24"/>
          <w:szCs w:val="24"/>
        </w:rPr>
        <w:t xml:space="preserve"> Danmark </w:t>
      </w:r>
      <w:r w:rsidR="0031645C" w:rsidRPr="006F5332">
        <w:rPr>
          <w:rFonts w:cs="Times New Roman"/>
          <w:sz w:val="24"/>
          <w:szCs w:val="24"/>
        </w:rPr>
        <w:t>kan</w:t>
      </w:r>
      <w:r w:rsidRPr="006F5332">
        <w:rPr>
          <w:rFonts w:cs="Times New Roman"/>
          <w:sz w:val="24"/>
          <w:szCs w:val="24"/>
        </w:rPr>
        <w:t xml:space="preserve"> leve op til sine folkeretlige forpligtelser, har det været en forudsætning, at der kunne fastsættes nærmere regler til gennemførelse og udfyldelse af bestemmelsen i § 21, herunder udfærdigelse af supplerende administrative forskrifter bl.a. vedrørende mærkernes udformning og placering. </w:t>
      </w:r>
    </w:p>
    <w:p w14:paraId="3615C1B3" w14:textId="5179AA37" w:rsidR="0075031A" w:rsidRPr="006F5332" w:rsidRDefault="0075031A" w:rsidP="0075031A">
      <w:pPr>
        <w:spacing w:after="240"/>
        <w:rPr>
          <w:rFonts w:cs="Times New Roman"/>
          <w:sz w:val="24"/>
          <w:szCs w:val="24"/>
        </w:rPr>
      </w:pPr>
      <w:r w:rsidRPr="006F5332">
        <w:rPr>
          <w:rFonts w:cs="Times New Roman"/>
          <w:sz w:val="24"/>
          <w:szCs w:val="24"/>
        </w:rPr>
        <w:t xml:space="preserve">Det har i den forbindelse været en forudsætning, at </w:t>
      </w:r>
      <w:r w:rsidR="0031645C" w:rsidRPr="006F5332">
        <w:rPr>
          <w:rFonts w:cs="Times New Roman"/>
          <w:sz w:val="24"/>
          <w:szCs w:val="24"/>
        </w:rPr>
        <w:t xml:space="preserve">luftfartslovens </w:t>
      </w:r>
      <w:r w:rsidRPr="006F5332">
        <w:rPr>
          <w:rFonts w:cs="Times New Roman"/>
          <w:sz w:val="24"/>
          <w:szCs w:val="24"/>
        </w:rPr>
        <w:t>§ 21 blev anvendt i kombination med § 153 i luftfartsloven til at udstede nærmere bestemmelser om luftfartøjers mærkning m.v.</w:t>
      </w:r>
    </w:p>
    <w:p w14:paraId="7BB4B51C" w14:textId="4383EB5A" w:rsidR="0075031A" w:rsidRPr="006F5332" w:rsidRDefault="0075031A" w:rsidP="0075031A">
      <w:pPr>
        <w:spacing w:after="240"/>
        <w:rPr>
          <w:rFonts w:cs="Times New Roman"/>
          <w:sz w:val="24"/>
          <w:szCs w:val="24"/>
        </w:rPr>
      </w:pPr>
      <w:r w:rsidRPr="006F5332">
        <w:rPr>
          <w:rFonts w:cs="Times New Roman"/>
          <w:sz w:val="24"/>
          <w:szCs w:val="24"/>
        </w:rPr>
        <w:t>Det samme har gjort sig gældende for så vidt angår § 22, hvor det ligeledes har været en forudsætning, at der skulle udarbejdes supplerende regler om, hvilke krav et luftfartøj skulle efterleve</w:t>
      </w:r>
      <w:r w:rsidR="0031645C" w:rsidRPr="006F5332">
        <w:rPr>
          <w:rFonts w:cs="Times New Roman"/>
          <w:sz w:val="24"/>
          <w:szCs w:val="24"/>
        </w:rPr>
        <w:t>,</w:t>
      </w:r>
      <w:r w:rsidRPr="006F5332">
        <w:rPr>
          <w:rFonts w:cs="Times New Roman"/>
          <w:sz w:val="24"/>
          <w:szCs w:val="24"/>
        </w:rPr>
        <w:t xml:space="preserve"> for at det kunne anses for at være konstrueret, bygget, udstyret og vedligeholdt på en måde, så det var luftdygtigt og sikkert for flyvning. </w:t>
      </w:r>
    </w:p>
    <w:p w14:paraId="5E94DF24" w14:textId="77777777" w:rsidR="0075031A" w:rsidRPr="006F5332" w:rsidRDefault="0075031A" w:rsidP="0075031A">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Administrativt fastsatte regler om luftfartøjers mærkning, luftdygtighed m.v. fastsættes således i dag med afsæt i en generel bemyndigelseshjemmel i luftfartsloven. </w:t>
      </w:r>
    </w:p>
    <w:p w14:paraId="10415E8B" w14:textId="77777777" w:rsidR="0075031A" w:rsidRPr="006F5332" w:rsidRDefault="0075031A" w:rsidP="0075031A">
      <w:pPr>
        <w:pStyle w:val="Listeafsnit"/>
        <w:spacing w:after="240" w:line="300" w:lineRule="auto"/>
        <w:ind w:left="0"/>
        <w:jc w:val="both"/>
        <w:rPr>
          <w:rFonts w:ascii="Times New Roman" w:hAnsi="Times New Roman" w:cs="Times New Roman"/>
          <w:sz w:val="24"/>
          <w:szCs w:val="24"/>
        </w:rPr>
      </w:pPr>
    </w:p>
    <w:p w14:paraId="36D4B4A4" w14:textId="71332D43" w:rsidR="0075031A" w:rsidRPr="006F5332" w:rsidRDefault="0075031A" w:rsidP="0075031A">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Transportministeriet </w:t>
      </w:r>
      <w:r w:rsidR="0031645C" w:rsidRPr="006F5332">
        <w:rPr>
          <w:rFonts w:ascii="Times New Roman" w:hAnsi="Times New Roman" w:cs="Times New Roman"/>
          <w:sz w:val="24"/>
          <w:szCs w:val="24"/>
        </w:rPr>
        <w:t>finder</w:t>
      </w:r>
      <w:r w:rsidRPr="006F5332">
        <w:rPr>
          <w:rFonts w:ascii="Times New Roman" w:hAnsi="Times New Roman" w:cs="Times New Roman"/>
          <w:sz w:val="24"/>
          <w:szCs w:val="24"/>
        </w:rPr>
        <w:t>, at denne kombination af bestemmelser, der skal tilvejebringe hjemmel til at fastsætte nærmere regler om henholdsvis krav vedrørende mærkning af luftfartøjer og disses luftdygtighed, i et nutidigt perspektiv ikke anses for hensigtsmæssig. Der kan således opstå tvivl om, i hvilket omfang der er givet beføjelse til at fastsætte nærmere regler</w:t>
      </w:r>
      <w:r w:rsidR="0031645C" w:rsidRPr="006F5332">
        <w:rPr>
          <w:rFonts w:ascii="Times New Roman" w:hAnsi="Times New Roman" w:cs="Times New Roman"/>
          <w:sz w:val="24"/>
          <w:szCs w:val="24"/>
        </w:rPr>
        <w:t xml:space="preserve"> på disse områder</w:t>
      </w:r>
      <w:r w:rsidRPr="006F5332">
        <w:rPr>
          <w:rFonts w:ascii="Times New Roman" w:hAnsi="Times New Roman" w:cs="Times New Roman"/>
          <w:sz w:val="24"/>
          <w:szCs w:val="24"/>
        </w:rPr>
        <w:t xml:space="preserve"> og rammerne herfor. </w:t>
      </w:r>
    </w:p>
    <w:p w14:paraId="1922CF9F" w14:textId="77777777" w:rsidR="0075031A" w:rsidRPr="006F5332" w:rsidRDefault="0075031A" w:rsidP="0075031A">
      <w:pPr>
        <w:pStyle w:val="Listeafsnit"/>
        <w:spacing w:after="240" w:line="300" w:lineRule="auto"/>
        <w:ind w:left="0"/>
        <w:jc w:val="both"/>
        <w:rPr>
          <w:rFonts w:ascii="Times New Roman" w:hAnsi="Times New Roman" w:cs="Times New Roman"/>
          <w:sz w:val="24"/>
          <w:szCs w:val="24"/>
        </w:rPr>
      </w:pPr>
    </w:p>
    <w:p w14:paraId="6783CAA5" w14:textId="2F46BA8F" w:rsidR="0075031A" w:rsidRPr="006F5332" w:rsidRDefault="0075031A" w:rsidP="0075031A">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Transportministeriet foreslår </w:t>
      </w:r>
      <w:r w:rsidR="0031645C" w:rsidRPr="006F5332">
        <w:rPr>
          <w:rFonts w:ascii="Times New Roman" w:hAnsi="Times New Roman" w:cs="Times New Roman"/>
          <w:sz w:val="24"/>
          <w:szCs w:val="24"/>
        </w:rPr>
        <w:t>på den baggrund</w:t>
      </w:r>
      <w:r w:rsidRPr="006F5332">
        <w:rPr>
          <w:rFonts w:ascii="Times New Roman" w:hAnsi="Times New Roman" w:cs="Times New Roman"/>
          <w:sz w:val="24"/>
          <w:szCs w:val="24"/>
        </w:rPr>
        <w:t xml:space="preserve">, at transportministerens beføjelse til at fastsætte nærmere regler på disse områder bør fremgå udtrykkeligt af loven. </w:t>
      </w:r>
    </w:p>
    <w:p w14:paraId="46020B82" w14:textId="77777777" w:rsidR="0075031A" w:rsidRPr="006F5332" w:rsidRDefault="0075031A" w:rsidP="0075031A">
      <w:pPr>
        <w:pStyle w:val="Listeafsnit"/>
        <w:spacing w:after="240" w:line="300" w:lineRule="auto"/>
        <w:ind w:left="0"/>
        <w:jc w:val="both"/>
        <w:rPr>
          <w:rFonts w:ascii="Times New Roman" w:hAnsi="Times New Roman" w:cs="Times New Roman"/>
          <w:sz w:val="24"/>
          <w:szCs w:val="24"/>
        </w:rPr>
      </w:pPr>
    </w:p>
    <w:p w14:paraId="578065D3" w14:textId="65EC6729" w:rsidR="0075031A" w:rsidRPr="006F5332" w:rsidRDefault="0075031A" w:rsidP="0075031A">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lastRenderedPageBreak/>
        <w:t xml:space="preserve">Med de foreslåede ændringer vil </w:t>
      </w:r>
      <w:bookmarkStart w:id="320" w:name="_Hlk160785456"/>
      <w:r w:rsidRPr="006F5332">
        <w:rPr>
          <w:rFonts w:ascii="Times New Roman" w:hAnsi="Times New Roman" w:cs="Times New Roman"/>
          <w:sz w:val="24"/>
          <w:szCs w:val="24"/>
        </w:rPr>
        <w:t xml:space="preserve">transportministeren blive bemyndiget til at </w:t>
      </w:r>
      <w:bookmarkEnd w:id="320"/>
      <w:r w:rsidRPr="006F5332">
        <w:rPr>
          <w:rFonts w:ascii="Times New Roman" w:hAnsi="Times New Roman" w:cs="Times New Roman"/>
          <w:sz w:val="24"/>
          <w:szCs w:val="24"/>
        </w:rPr>
        <w:t xml:space="preserve">fastsætte nærmere regler om kravene til identifikation og mærkning af luftfartøjer med dansk nationalitet </w:t>
      </w:r>
      <w:r w:rsidR="00A326E0" w:rsidRPr="006F5332">
        <w:rPr>
          <w:rFonts w:ascii="Times New Roman" w:hAnsi="Times New Roman" w:cs="Times New Roman"/>
          <w:sz w:val="24"/>
          <w:szCs w:val="24"/>
        </w:rPr>
        <w:t>og</w:t>
      </w:r>
      <w:r w:rsidRPr="006F5332">
        <w:rPr>
          <w:rFonts w:ascii="Times New Roman" w:hAnsi="Times New Roman" w:cs="Times New Roman"/>
          <w:sz w:val="24"/>
          <w:szCs w:val="24"/>
        </w:rPr>
        <w:t xml:space="preserve"> regler om krav af betydning for et luftfartøjs luftdygtighed og flyveegenskaber, herunder krav, der vedrører konstruktion, bygning og vedligeholdelse af </w:t>
      </w:r>
      <w:r w:rsidR="00A326E0" w:rsidRPr="006F5332">
        <w:rPr>
          <w:rFonts w:ascii="Times New Roman" w:hAnsi="Times New Roman" w:cs="Times New Roman"/>
          <w:sz w:val="24"/>
          <w:szCs w:val="24"/>
        </w:rPr>
        <w:t>og</w:t>
      </w:r>
      <w:r w:rsidRPr="006F5332">
        <w:rPr>
          <w:rFonts w:ascii="Times New Roman" w:hAnsi="Times New Roman" w:cs="Times New Roman"/>
          <w:sz w:val="24"/>
          <w:szCs w:val="24"/>
        </w:rPr>
        <w:t xml:space="preserve"> </w:t>
      </w:r>
      <w:r w:rsidR="000C4636">
        <w:rPr>
          <w:rFonts w:ascii="Times New Roman" w:hAnsi="Times New Roman" w:cs="Times New Roman"/>
          <w:sz w:val="24"/>
          <w:szCs w:val="24"/>
        </w:rPr>
        <w:t xml:space="preserve">udstyr i </w:t>
      </w:r>
      <w:proofErr w:type="gramStart"/>
      <w:r w:rsidR="000C4636">
        <w:rPr>
          <w:rFonts w:ascii="Times New Roman" w:hAnsi="Times New Roman" w:cs="Times New Roman"/>
          <w:sz w:val="24"/>
          <w:szCs w:val="24"/>
        </w:rPr>
        <w:t xml:space="preserve">et </w:t>
      </w:r>
      <w:r w:rsidRPr="006F5332">
        <w:rPr>
          <w:rFonts w:ascii="Times New Roman" w:hAnsi="Times New Roman" w:cs="Times New Roman"/>
          <w:sz w:val="24"/>
          <w:szCs w:val="24"/>
        </w:rPr>
        <w:t>luftfartøjet</w:t>
      </w:r>
      <w:proofErr w:type="gramEnd"/>
      <w:r w:rsidRPr="006F5332">
        <w:rPr>
          <w:rFonts w:ascii="Times New Roman" w:hAnsi="Times New Roman" w:cs="Times New Roman"/>
          <w:sz w:val="24"/>
          <w:szCs w:val="24"/>
        </w:rPr>
        <w:t xml:space="preserve">. </w:t>
      </w:r>
    </w:p>
    <w:p w14:paraId="73CF2332" w14:textId="77777777" w:rsidR="0075031A" w:rsidRPr="006F5332" w:rsidRDefault="0075031A" w:rsidP="0075031A">
      <w:pPr>
        <w:pStyle w:val="Listeafsnit"/>
        <w:spacing w:after="240" w:line="300" w:lineRule="auto"/>
        <w:ind w:left="0"/>
        <w:jc w:val="both"/>
        <w:rPr>
          <w:rFonts w:ascii="Times New Roman" w:hAnsi="Times New Roman" w:cs="Times New Roman"/>
          <w:sz w:val="24"/>
          <w:szCs w:val="24"/>
        </w:rPr>
      </w:pPr>
    </w:p>
    <w:p w14:paraId="6C86234E" w14:textId="3B9E301A" w:rsidR="0075031A" w:rsidRPr="006F5332" w:rsidRDefault="0075031A" w:rsidP="0075031A">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Lovforslaget vil ikke indebære en ændring af den gældende retstilstand, men alene</w:t>
      </w:r>
      <w:r w:rsidR="00A326E0" w:rsidRPr="006F5332">
        <w:rPr>
          <w:rFonts w:ascii="Times New Roman" w:hAnsi="Times New Roman" w:cs="Times New Roman"/>
          <w:sz w:val="24"/>
          <w:szCs w:val="24"/>
        </w:rPr>
        <w:t xml:space="preserve"> indebære </w:t>
      </w:r>
      <w:r w:rsidRPr="006F5332">
        <w:rPr>
          <w:rFonts w:ascii="Times New Roman" w:hAnsi="Times New Roman" w:cs="Times New Roman"/>
          <w:sz w:val="24"/>
          <w:szCs w:val="24"/>
        </w:rPr>
        <w:t xml:space="preserve">tydeligere hjemler til at fastsætte nærmere regler til udmøntning af mærknings- og luftdygtighedsnormerne i henholdsvis §§ 21 og 22. </w:t>
      </w:r>
    </w:p>
    <w:p w14:paraId="140B1A57" w14:textId="568C6549" w:rsidR="0075031A" w:rsidRPr="006F5332" w:rsidRDefault="0075031A" w:rsidP="00212B1E">
      <w:pPr>
        <w:spacing w:after="240"/>
        <w:rPr>
          <w:rFonts w:cs="Times New Roman"/>
          <w:sz w:val="24"/>
          <w:szCs w:val="24"/>
        </w:rPr>
      </w:pPr>
      <w:r w:rsidRPr="006F5332">
        <w:rPr>
          <w:rFonts w:cs="Times New Roman"/>
          <w:sz w:val="24"/>
          <w:szCs w:val="24"/>
        </w:rPr>
        <w:t>De nye bemyndigelsesbestemmelser vil dels blive udmøntet ved førstkommende revision af de bestående Bestemmelser for Civil Luftfart, der fastlægger de krav, der er nødvendige for at leve op til normerne om henholdsvis luftfartøjers mærkning og luftdygtighed, som de defineres i luftfartslovens §§ 21-22, dels hvis der på et senere tidspunkt måtte blive behov for at fastsætte nye krav som følge af ændringer i de annekser af relevans for sikkerheden i den civile luftfart, der udstedes af ICAO.</w:t>
      </w:r>
    </w:p>
    <w:p w14:paraId="75E0B782" w14:textId="66890E21" w:rsidR="007F2976" w:rsidRPr="006F5332" w:rsidRDefault="00281B08" w:rsidP="00A4669B">
      <w:pPr>
        <w:spacing w:after="240"/>
        <w:outlineLvl w:val="1"/>
        <w:rPr>
          <w:rFonts w:cs="Times New Roman"/>
          <w:b/>
          <w:bCs/>
          <w:sz w:val="24"/>
          <w:szCs w:val="24"/>
        </w:rPr>
      </w:pPr>
      <w:bookmarkStart w:id="321" w:name="_Toc526155549"/>
      <w:bookmarkStart w:id="322" w:name="_Toc526253986"/>
      <w:bookmarkStart w:id="323" w:name="_Toc526348411"/>
      <w:bookmarkStart w:id="324" w:name="_Toc526374602"/>
      <w:bookmarkStart w:id="325" w:name="_Toc526374618"/>
      <w:bookmarkStart w:id="326" w:name="_Toc526406481"/>
      <w:bookmarkStart w:id="327" w:name="_Toc526409507"/>
      <w:bookmarkStart w:id="328" w:name="_Toc526491406"/>
      <w:bookmarkStart w:id="329" w:name="_Toc526505518"/>
      <w:bookmarkStart w:id="330" w:name="_Toc526756610"/>
      <w:bookmarkStart w:id="331" w:name="_Toc176172936"/>
      <w:r w:rsidRPr="006F5332">
        <w:rPr>
          <w:rFonts w:cs="Times New Roman"/>
          <w:b/>
          <w:bCs/>
          <w:sz w:val="24"/>
          <w:szCs w:val="24"/>
        </w:rPr>
        <w:t>2.</w:t>
      </w:r>
      <w:ins w:id="332" w:author="Forfatter">
        <w:r w:rsidR="00490DB1">
          <w:rPr>
            <w:rFonts w:cs="Times New Roman"/>
            <w:b/>
            <w:bCs/>
            <w:sz w:val="24"/>
            <w:szCs w:val="24"/>
          </w:rPr>
          <w:t>4</w:t>
        </w:r>
      </w:ins>
      <w:del w:id="333" w:author="Forfatter">
        <w:r w:rsidRPr="006F5332" w:rsidDel="00490DB1">
          <w:rPr>
            <w:rFonts w:cs="Times New Roman"/>
            <w:b/>
            <w:bCs/>
            <w:sz w:val="24"/>
            <w:szCs w:val="24"/>
          </w:rPr>
          <w:delText>3</w:delText>
        </w:r>
      </w:del>
      <w:r w:rsidRPr="006F5332">
        <w:rPr>
          <w:rFonts w:cs="Times New Roman"/>
          <w:b/>
          <w:bCs/>
          <w:sz w:val="24"/>
          <w:szCs w:val="24"/>
        </w:rPr>
        <w:t xml:space="preserve">. </w:t>
      </w:r>
      <w:r w:rsidR="007F2976" w:rsidRPr="006F5332">
        <w:rPr>
          <w:rFonts w:cs="Times New Roman"/>
          <w:b/>
          <w:bCs/>
          <w:sz w:val="24"/>
          <w:szCs w:val="24"/>
        </w:rPr>
        <w:t>EU- og EØS-statsborgere og EU- og EØS-selskaber</w:t>
      </w:r>
      <w:r w:rsidR="00AD1627" w:rsidRPr="006F5332">
        <w:rPr>
          <w:rFonts w:cs="Times New Roman"/>
          <w:b/>
          <w:bCs/>
          <w:sz w:val="24"/>
          <w:szCs w:val="24"/>
        </w:rPr>
        <w:t>s</w:t>
      </w:r>
      <w:r w:rsidR="007F2976" w:rsidRPr="006F5332">
        <w:rPr>
          <w:rFonts w:cs="Times New Roman"/>
          <w:b/>
          <w:bCs/>
          <w:sz w:val="24"/>
          <w:szCs w:val="24"/>
        </w:rPr>
        <w:t xml:space="preserve"> (juridiske personer) registrering af luftfartøjer i Danmark</w:t>
      </w:r>
      <w:bookmarkEnd w:id="331"/>
    </w:p>
    <w:p w14:paraId="48ECDC6E" w14:textId="32EFE367" w:rsidR="007F2976" w:rsidRPr="006F5332" w:rsidRDefault="00281B08" w:rsidP="00AA74E3">
      <w:pPr>
        <w:pStyle w:val="Undertitel"/>
        <w:rPr>
          <w:sz w:val="24"/>
        </w:rPr>
      </w:pPr>
      <w:bookmarkStart w:id="334" w:name="_Toc176172937"/>
      <w:r w:rsidRPr="006F5332">
        <w:rPr>
          <w:sz w:val="24"/>
        </w:rPr>
        <w:t>2.</w:t>
      </w:r>
      <w:ins w:id="335" w:author="Forfatter">
        <w:r w:rsidR="00490DB1">
          <w:rPr>
            <w:sz w:val="24"/>
          </w:rPr>
          <w:t>4</w:t>
        </w:r>
      </w:ins>
      <w:del w:id="336" w:author="Forfatter">
        <w:r w:rsidRPr="006F5332" w:rsidDel="00490DB1">
          <w:rPr>
            <w:sz w:val="24"/>
          </w:rPr>
          <w:delText>3</w:delText>
        </w:r>
      </w:del>
      <w:r w:rsidRPr="006F5332">
        <w:rPr>
          <w:sz w:val="24"/>
        </w:rPr>
        <w:t xml:space="preserve">.1. </w:t>
      </w:r>
      <w:r w:rsidR="007F2976" w:rsidRPr="006F5332">
        <w:rPr>
          <w:sz w:val="24"/>
        </w:rPr>
        <w:t>Gældende ret</w:t>
      </w:r>
      <w:bookmarkEnd w:id="334"/>
    </w:p>
    <w:p w14:paraId="41D13882" w14:textId="37F3B0F9" w:rsidR="007F2976" w:rsidRPr="006F5332" w:rsidRDefault="00281B08" w:rsidP="00AA74E3">
      <w:pPr>
        <w:pStyle w:val="Undertitel"/>
        <w:rPr>
          <w:sz w:val="24"/>
        </w:rPr>
      </w:pPr>
      <w:bookmarkStart w:id="337" w:name="_Toc176172938"/>
      <w:r w:rsidRPr="006F5332">
        <w:rPr>
          <w:sz w:val="24"/>
        </w:rPr>
        <w:t>2.</w:t>
      </w:r>
      <w:ins w:id="338" w:author="Forfatter">
        <w:r w:rsidR="00490DB1">
          <w:rPr>
            <w:sz w:val="24"/>
          </w:rPr>
          <w:t>4</w:t>
        </w:r>
      </w:ins>
      <w:del w:id="339" w:author="Forfatter">
        <w:r w:rsidRPr="006F5332" w:rsidDel="00490DB1">
          <w:rPr>
            <w:sz w:val="24"/>
          </w:rPr>
          <w:delText>3</w:delText>
        </w:r>
      </w:del>
      <w:r w:rsidRPr="006F5332">
        <w:rPr>
          <w:sz w:val="24"/>
        </w:rPr>
        <w:t xml:space="preserve">.1.1. </w:t>
      </w:r>
      <w:r w:rsidR="007F2976" w:rsidRPr="006F5332">
        <w:rPr>
          <w:sz w:val="24"/>
        </w:rPr>
        <w:t>Luftfartsloven</w:t>
      </w:r>
      <w:bookmarkEnd w:id="337"/>
    </w:p>
    <w:p w14:paraId="1271B72F" w14:textId="154B84AA" w:rsidR="007F2976" w:rsidRPr="006F5332" w:rsidRDefault="007F2976"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w:t>
      </w:r>
      <w:r w:rsidR="00A326E0" w:rsidRPr="006F5332">
        <w:rPr>
          <w:rFonts w:cs="Times New Roman"/>
          <w:sz w:val="24"/>
          <w:szCs w:val="24"/>
        </w:rPr>
        <w:t xml:space="preserve">luftfartslovens </w:t>
      </w:r>
      <w:r w:rsidRPr="006F5332">
        <w:rPr>
          <w:rFonts w:cs="Times New Roman"/>
          <w:sz w:val="24"/>
          <w:szCs w:val="24"/>
        </w:rPr>
        <w:t xml:space="preserve">§ 7, stk. 1, nr. 1-3, at et luftfartøj kan registreres i Danmark, når det har dansk ejer, og ejeren er bosat eller hjemmehørende i Danmark eller i en stat, hvor den pågældende på grund af sin nationalitet ikke kan være registreret, når luftfartøjet er ejet af EU- eller EØS-statsborgere eller EU- eller EØS-selskaber m.v. (juridiske personer), i det omfang disse er omfattet af </w:t>
      </w:r>
      <w:r w:rsidR="003E092D">
        <w:rPr>
          <w:rFonts w:cs="Times New Roman"/>
          <w:sz w:val="24"/>
          <w:szCs w:val="24"/>
        </w:rPr>
        <w:t>Den Europæiske Unions</w:t>
      </w:r>
      <w:r w:rsidRPr="006F5332">
        <w:rPr>
          <w:rFonts w:cs="Times New Roman"/>
          <w:sz w:val="24"/>
          <w:szCs w:val="24"/>
        </w:rPr>
        <w:t xml:space="preserve"> regler, eller når luftfartøjet er ejet af en person, der har fast bopæl i Danmark, og luftfartøjet benyttes med udgangspunkt i Danmark. </w:t>
      </w:r>
    </w:p>
    <w:p w14:paraId="2F8D4564" w14:textId="5F84F022" w:rsidR="007F2976" w:rsidRPr="006F5332" w:rsidRDefault="006174A7" w:rsidP="007223BD">
      <w:pPr>
        <w:spacing w:after="240"/>
        <w:rPr>
          <w:rFonts w:cs="Times New Roman"/>
          <w:sz w:val="24"/>
          <w:szCs w:val="24"/>
        </w:rPr>
      </w:pPr>
      <w:r w:rsidRPr="006F5332">
        <w:rPr>
          <w:rFonts w:cs="Times New Roman"/>
          <w:sz w:val="24"/>
          <w:szCs w:val="24"/>
        </w:rPr>
        <w:t xml:space="preserve">For en </w:t>
      </w:r>
      <w:r w:rsidR="007F2976" w:rsidRPr="006F5332">
        <w:rPr>
          <w:rFonts w:cs="Times New Roman"/>
          <w:sz w:val="24"/>
          <w:szCs w:val="24"/>
        </w:rPr>
        <w:t>dansk statsborger</w:t>
      </w:r>
      <w:r w:rsidRPr="006F5332">
        <w:rPr>
          <w:rFonts w:cs="Times New Roman"/>
          <w:sz w:val="24"/>
          <w:szCs w:val="24"/>
        </w:rPr>
        <w:t xml:space="preserve"> gælder således, at vedkommende</w:t>
      </w:r>
      <w:r w:rsidR="007F2976" w:rsidRPr="006F5332">
        <w:rPr>
          <w:rFonts w:cs="Times New Roman"/>
          <w:sz w:val="24"/>
          <w:szCs w:val="24"/>
        </w:rPr>
        <w:t xml:space="preserve"> skal have </w:t>
      </w:r>
      <w:r w:rsidRPr="006F5332">
        <w:rPr>
          <w:rFonts w:cs="Times New Roman"/>
          <w:sz w:val="24"/>
          <w:szCs w:val="24"/>
        </w:rPr>
        <w:t xml:space="preserve">en </w:t>
      </w:r>
      <w:r w:rsidR="007F2976" w:rsidRPr="006F5332">
        <w:rPr>
          <w:rFonts w:cs="Times New Roman"/>
          <w:sz w:val="24"/>
          <w:szCs w:val="24"/>
        </w:rPr>
        <w:t>tilknytning til Danmark som enten bosat eller hjemmehørende i Danmark, før vedkommende kan få et luftfartøj registreret i Danmark</w:t>
      </w:r>
      <w:r w:rsidRPr="006F5332">
        <w:rPr>
          <w:rFonts w:cs="Times New Roman"/>
          <w:sz w:val="24"/>
          <w:szCs w:val="24"/>
        </w:rPr>
        <w:t xml:space="preserve">. Baggrunden herfor er </w:t>
      </w:r>
      <w:r w:rsidR="007F2976" w:rsidRPr="006F5332">
        <w:rPr>
          <w:rFonts w:cs="Times New Roman"/>
          <w:sz w:val="24"/>
          <w:szCs w:val="24"/>
        </w:rPr>
        <w:t>hensynet til en effektiv håndhævelse</w:t>
      </w:r>
      <w:r w:rsidRPr="006F5332">
        <w:rPr>
          <w:rFonts w:cs="Times New Roman"/>
          <w:sz w:val="24"/>
          <w:szCs w:val="24"/>
        </w:rPr>
        <w:t xml:space="preserve"> af </w:t>
      </w:r>
      <w:r w:rsidR="007F2976" w:rsidRPr="006F5332">
        <w:rPr>
          <w:rFonts w:cs="Times New Roman"/>
          <w:sz w:val="24"/>
          <w:szCs w:val="24"/>
        </w:rPr>
        <w:t>tilsynet med luftfartøjet, der normalt må antages at være stationeret i det land, hvor ejeren er bosat. Idet flere lande uden for EU og EØS kan have et nationalitetskrav i forbindelse med registrering af luftfartøjer, vil det fortsat være muligt for en dansk statsborger, der har taget ophold i sådan et land, at få sit luftfartøj registreret i Danmark, hvis det ikke er muligt på grund af nationalitet, at få luftfartøjet registr</w:t>
      </w:r>
      <w:r w:rsidR="0099517F" w:rsidRPr="006F5332">
        <w:rPr>
          <w:rFonts w:cs="Times New Roman"/>
          <w:sz w:val="24"/>
          <w:szCs w:val="24"/>
        </w:rPr>
        <w:t>er</w:t>
      </w:r>
      <w:r w:rsidR="007F2976" w:rsidRPr="006F5332">
        <w:rPr>
          <w:rFonts w:cs="Times New Roman"/>
          <w:sz w:val="24"/>
          <w:szCs w:val="24"/>
        </w:rPr>
        <w:t>et i opholdslandet, jf. Folketingstidende 199</w:t>
      </w:r>
      <w:r w:rsidR="00EE502A" w:rsidRPr="006F5332">
        <w:rPr>
          <w:rFonts w:cs="Times New Roman"/>
          <w:sz w:val="24"/>
          <w:szCs w:val="24"/>
        </w:rPr>
        <w:t>9</w:t>
      </w:r>
      <w:r w:rsidR="007F2976" w:rsidRPr="006F5332">
        <w:rPr>
          <w:rFonts w:cs="Times New Roman"/>
          <w:sz w:val="24"/>
          <w:szCs w:val="24"/>
        </w:rPr>
        <w:t>-00, tillæg A, s</w:t>
      </w:r>
      <w:r w:rsidR="00EE502A" w:rsidRPr="006F5332">
        <w:rPr>
          <w:rFonts w:cs="Times New Roman"/>
          <w:sz w:val="24"/>
          <w:szCs w:val="24"/>
        </w:rPr>
        <w:t>ide</w:t>
      </w:r>
      <w:r w:rsidR="007F2976" w:rsidRPr="006F5332">
        <w:rPr>
          <w:rFonts w:cs="Times New Roman"/>
          <w:sz w:val="24"/>
          <w:szCs w:val="24"/>
        </w:rPr>
        <w:t xml:space="preserve"> 1523.</w:t>
      </w:r>
    </w:p>
    <w:p w14:paraId="59ABD376" w14:textId="258B5C7B" w:rsidR="007F2976" w:rsidRPr="006F5332" w:rsidRDefault="007F2976" w:rsidP="007223BD">
      <w:pPr>
        <w:spacing w:after="240"/>
        <w:rPr>
          <w:rFonts w:cs="Times New Roman"/>
          <w:sz w:val="24"/>
          <w:szCs w:val="24"/>
        </w:rPr>
      </w:pPr>
      <w:r w:rsidRPr="006F5332">
        <w:rPr>
          <w:rFonts w:cs="Times New Roman"/>
          <w:sz w:val="24"/>
          <w:szCs w:val="24"/>
        </w:rPr>
        <w:lastRenderedPageBreak/>
        <w:t xml:space="preserve">EU- og EØS-statsborgere og </w:t>
      </w:r>
      <w:r w:rsidR="00E47447">
        <w:rPr>
          <w:rFonts w:cs="Times New Roman"/>
          <w:sz w:val="24"/>
          <w:szCs w:val="24"/>
        </w:rPr>
        <w:t>-</w:t>
      </w:r>
      <w:r w:rsidRPr="006F5332">
        <w:rPr>
          <w:rFonts w:cs="Times New Roman"/>
          <w:sz w:val="24"/>
          <w:szCs w:val="24"/>
        </w:rPr>
        <w:t>selskabers ret til at få et luftfartøj registreret i Danmark blev ind</w:t>
      </w:r>
      <w:r w:rsidR="000C4636">
        <w:rPr>
          <w:rFonts w:cs="Times New Roman"/>
          <w:sz w:val="24"/>
          <w:szCs w:val="24"/>
        </w:rPr>
        <w:t>sat</w:t>
      </w:r>
      <w:r w:rsidRPr="006F5332">
        <w:rPr>
          <w:rFonts w:cs="Times New Roman"/>
          <w:sz w:val="24"/>
          <w:szCs w:val="24"/>
        </w:rPr>
        <w:t xml:space="preserve"> i § 7, stk. 1, nr. 2, i luftfartsloven ved vedtagelsen af lov nr. 346 af 17. maj 2000. </w:t>
      </w:r>
    </w:p>
    <w:p w14:paraId="2FDC304F" w14:textId="51D2E3EB" w:rsidR="007F2976" w:rsidRPr="006F5332" w:rsidRDefault="007F2976" w:rsidP="007223BD">
      <w:pPr>
        <w:spacing w:after="240"/>
        <w:rPr>
          <w:rFonts w:cs="Times New Roman"/>
          <w:sz w:val="24"/>
          <w:szCs w:val="24"/>
        </w:rPr>
      </w:pPr>
      <w:r w:rsidRPr="006F5332">
        <w:rPr>
          <w:rFonts w:cs="Times New Roman"/>
          <w:sz w:val="24"/>
          <w:szCs w:val="24"/>
        </w:rPr>
        <w:t>Det følger af bemærkningerne til lovforslaget, at formalisering af EU- og EØS-statsborgeres og EU- og EØS-selskabers ret til at få et luftfartøj registreret her i landet sker som følge af principperne om arbejdskraftens frie bevægelighed, etableringsretten og retten til fri udveksling af tjenesteydelser, jf. Folketingstidende 199</w:t>
      </w:r>
      <w:r w:rsidR="00EE502A" w:rsidRPr="006F5332">
        <w:rPr>
          <w:rFonts w:cs="Times New Roman"/>
          <w:sz w:val="24"/>
          <w:szCs w:val="24"/>
        </w:rPr>
        <w:t>9</w:t>
      </w:r>
      <w:r w:rsidRPr="006F5332">
        <w:rPr>
          <w:rFonts w:cs="Times New Roman"/>
          <w:sz w:val="24"/>
          <w:szCs w:val="24"/>
        </w:rPr>
        <w:t>-00, tillæg A, s</w:t>
      </w:r>
      <w:r w:rsidR="00EE502A" w:rsidRPr="006F5332">
        <w:rPr>
          <w:rFonts w:cs="Times New Roman"/>
          <w:sz w:val="24"/>
          <w:szCs w:val="24"/>
        </w:rPr>
        <w:t>ide</w:t>
      </w:r>
      <w:r w:rsidRPr="006F5332">
        <w:rPr>
          <w:rFonts w:cs="Times New Roman"/>
          <w:sz w:val="24"/>
          <w:szCs w:val="24"/>
        </w:rPr>
        <w:t xml:space="preserve"> 1521.</w:t>
      </w:r>
    </w:p>
    <w:p w14:paraId="2D360365" w14:textId="69F4A008" w:rsidR="007F2976" w:rsidRPr="006F5332" w:rsidRDefault="007F2976" w:rsidP="007223BD">
      <w:pPr>
        <w:spacing w:after="240"/>
        <w:rPr>
          <w:rFonts w:cs="Times New Roman"/>
          <w:sz w:val="24"/>
          <w:szCs w:val="24"/>
        </w:rPr>
      </w:pPr>
      <w:r w:rsidRPr="006F5332">
        <w:rPr>
          <w:rFonts w:cs="Times New Roman"/>
          <w:sz w:val="24"/>
          <w:szCs w:val="24"/>
        </w:rPr>
        <w:t>For så vidt angår EU- og EØS-statsborgere eller EU- og EØS-selskabers ret til at få et luftfartøj registreret i Danmark følger det af bemærkningerne til lovforslaget, at det er en forudsætning for registreringen i Danmark, at der er en tilknytning til Danmark i kraft af EU-reglerne om arbejdskraftens frie bevægelighed, etableringsretten eller retten til fri udveksling af tjenesteydelser, jf. Folketingstidende 199</w:t>
      </w:r>
      <w:r w:rsidR="00EE502A" w:rsidRPr="006F5332">
        <w:rPr>
          <w:rFonts w:cs="Times New Roman"/>
          <w:sz w:val="24"/>
          <w:szCs w:val="24"/>
        </w:rPr>
        <w:t>9</w:t>
      </w:r>
      <w:r w:rsidRPr="006F5332">
        <w:rPr>
          <w:rFonts w:cs="Times New Roman"/>
          <w:sz w:val="24"/>
          <w:szCs w:val="24"/>
        </w:rPr>
        <w:t>-00, tillæg A, s</w:t>
      </w:r>
      <w:r w:rsidR="00EE502A" w:rsidRPr="006F5332">
        <w:rPr>
          <w:rFonts w:cs="Times New Roman"/>
          <w:sz w:val="24"/>
          <w:szCs w:val="24"/>
        </w:rPr>
        <w:t>id</w:t>
      </w:r>
      <w:r w:rsidRPr="006F5332">
        <w:rPr>
          <w:rFonts w:cs="Times New Roman"/>
          <w:sz w:val="24"/>
          <w:szCs w:val="24"/>
        </w:rPr>
        <w:t xml:space="preserve">e 1523. </w:t>
      </w:r>
    </w:p>
    <w:p w14:paraId="0C2CF21E" w14:textId="17D6A72B" w:rsidR="007F2976" w:rsidRPr="006F5332" w:rsidRDefault="007F2976" w:rsidP="007223BD">
      <w:pPr>
        <w:spacing w:after="240"/>
        <w:rPr>
          <w:rFonts w:cs="Times New Roman"/>
          <w:sz w:val="24"/>
          <w:szCs w:val="24"/>
        </w:rPr>
      </w:pPr>
      <w:r w:rsidRPr="006F5332">
        <w:rPr>
          <w:rFonts w:cs="Times New Roman"/>
          <w:sz w:val="24"/>
          <w:szCs w:val="24"/>
        </w:rPr>
        <w:t xml:space="preserve">I forlængelse af den seneste ændring af luftfartsloven, </w:t>
      </w:r>
      <w:r w:rsidR="00A326E0" w:rsidRPr="006F5332">
        <w:rPr>
          <w:rFonts w:cs="Times New Roman"/>
          <w:sz w:val="24"/>
          <w:szCs w:val="24"/>
        </w:rPr>
        <w:t xml:space="preserve">jf. </w:t>
      </w:r>
      <w:r w:rsidRPr="006F5332">
        <w:rPr>
          <w:rFonts w:cs="Times New Roman"/>
          <w:sz w:val="24"/>
          <w:szCs w:val="24"/>
        </w:rPr>
        <w:t>lov nr. 1569 af 12. december 2023 om ændring af luftfartsloven, hvor § 2 blev ændret som følge af et behov for at præcisere rettigheden til luftfart inden</w:t>
      </w:r>
      <w:r w:rsidR="00AD1627" w:rsidRPr="006F5332">
        <w:rPr>
          <w:rFonts w:cs="Times New Roman"/>
          <w:sz w:val="24"/>
          <w:szCs w:val="24"/>
        </w:rPr>
        <w:t xml:space="preserve"> </w:t>
      </w:r>
      <w:r w:rsidRPr="006F5332">
        <w:rPr>
          <w:rFonts w:cs="Times New Roman"/>
          <w:sz w:val="24"/>
          <w:szCs w:val="24"/>
        </w:rPr>
        <w:t xml:space="preserve">for dansk område for luftfartøjer med nationalitet i et EU- eller EØS-land, er der sat øget fokus på ordlyden i bestemmelser, der direkte vedrører EU- og EØS-statsborgeres og </w:t>
      </w:r>
      <w:r w:rsidR="00E47447">
        <w:rPr>
          <w:rFonts w:cs="Times New Roman"/>
          <w:sz w:val="24"/>
          <w:szCs w:val="24"/>
        </w:rPr>
        <w:t>selskab</w:t>
      </w:r>
      <w:r w:rsidR="00E47447" w:rsidRPr="006F5332">
        <w:rPr>
          <w:rFonts w:cs="Times New Roman"/>
          <w:sz w:val="24"/>
          <w:szCs w:val="24"/>
        </w:rPr>
        <w:t xml:space="preserve">ers </w:t>
      </w:r>
      <w:r w:rsidRPr="006F5332">
        <w:rPr>
          <w:rFonts w:cs="Times New Roman"/>
          <w:sz w:val="24"/>
          <w:szCs w:val="24"/>
        </w:rPr>
        <w:t xml:space="preserve">rettigheder i henhold til luftfartsloven. </w:t>
      </w:r>
    </w:p>
    <w:p w14:paraId="335113C2" w14:textId="15B29A17" w:rsidR="007F2976" w:rsidRPr="006F5332" w:rsidRDefault="007F2976" w:rsidP="007223BD">
      <w:pPr>
        <w:spacing w:after="240"/>
        <w:rPr>
          <w:rFonts w:cs="Times New Roman"/>
          <w:sz w:val="24"/>
          <w:szCs w:val="24"/>
        </w:rPr>
      </w:pPr>
      <w:r w:rsidRPr="006F5332">
        <w:rPr>
          <w:rFonts w:cs="Times New Roman"/>
          <w:sz w:val="24"/>
          <w:szCs w:val="24"/>
        </w:rPr>
        <w:t xml:space="preserve">Bestemmelsen i § 7, stk. 1, nr. 2, har indtil januar 2023 været administreret således, at der før Trafikstyrelsen kunne registrere et luftfartøj i det danske </w:t>
      </w:r>
      <w:r w:rsidR="0028735A">
        <w:rPr>
          <w:rFonts w:cs="Times New Roman"/>
          <w:sz w:val="24"/>
          <w:szCs w:val="24"/>
        </w:rPr>
        <w:t>N</w:t>
      </w:r>
      <w:r w:rsidRPr="006F5332">
        <w:rPr>
          <w:rFonts w:cs="Times New Roman"/>
          <w:sz w:val="24"/>
          <w:szCs w:val="24"/>
        </w:rPr>
        <w:t xml:space="preserve">ationalitetsregister, skulle foreligge dokumentation for tilknytning til Danmark i form af udnyttelse af bestemmelserne om retten til enten fri bevægelighed, etableringsretten eller retten til fri udveksling af tjenesteydelser. Dokumentation for tilknytningen </w:t>
      </w:r>
      <w:r w:rsidR="006174A7" w:rsidRPr="006F5332">
        <w:rPr>
          <w:rFonts w:cs="Times New Roman"/>
          <w:sz w:val="24"/>
          <w:szCs w:val="24"/>
        </w:rPr>
        <w:t>kunne</w:t>
      </w:r>
      <w:r w:rsidRPr="006F5332">
        <w:rPr>
          <w:rFonts w:cs="Times New Roman"/>
          <w:sz w:val="24"/>
          <w:szCs w:val="24"/>
        </w:rPr>
        <w:t xml:space="preserve"> blandt andet </w:t>
      </w:r>
      <w:r w:rsidR="006174A7" w:rsidRPr="006F5332">
        <w:rPr>
          <w:rFonts w:cs="Times New Roman"/>
          <w:sz w:val="24"/>
          <w:szCs w:val="24"/>
        </w:rPr>
        <w:t xml:space="preserve">bestå </w:t>
      </w:r>
      <w:r w:rsidRPr="006F5332">
        <w:rPr>
          <w:rFonts w:cs="Times New Roman"/>
          <w:sz w:val="24"/>
          <w:szCs w:val="24"/>
        </w:rPr>
        <w:t xml:space="preserve">af </w:t>
      </w:r>
      <w:r w:rsidR="006174A7" w:rsidRPr="006F5332">
        <w:rPr>
          <w:rFonts w:cs="Times New Roman"/>
          <w:sz w:val="24"/>
          <w:szCs w:val="24"/>
        </w:rPr>
        <w:t xml:space="preserve">en </w:t>
      </w:r>
      <w:r w:rsidRPr="006F5332">
        <w:rPr>
          <w:rFonts w:cs="Times New Roman"/>
          <w:sz w:val="24"/>
          <w:szCs w:val="24"/>
        </w:rPr>
        <w:t xml:space="preserve">kontrakt med </w:t>
      </w:r>
      <w:r w:rsidR="006174A7" w:rsidRPr="006F5332">
        <w:rPr>
          <w:rFonts w:cs="Times New Roman"/>
          <w:sz w:val="24"/>
          <w:szCs w:val="24"/>
        </w:rPr>
        <w:t xml:space="preserve">en </w:t>
      </w:r>
      <w:r w:rsidRPr="006F5332">
        <w:rPr>
          <w:rFonts w:cs="Times New Roman"/>
          <w:sz w:val="24"/>
          <w:szCs w:val="24"/>
        </w:rPr>
        <w:t xml:space="preserve">dansk </w:t>
      </w:r>
      <w:r w:rsidR="0099517F" w:rsidRPr="006F5332">
        <w:rPr>
          <w:rFonts w:cs="Times New Roman"/>
          <w:sz w:val="24"/>
          <w:szCs w:val="24"/>
        </w:rPr>
        <w:t>luftdygtigheds</w:t>
      </w:r>
      <w:r w:rsidRPr="006F5332">
        <w:rPr>
          <w:rFonts w:cs="Times New Roman"/>
          <w:sz w:val="24"/>
          <w:szCs w:val="24"/>
        </w:rPr>
        <w:t xml:space="preserve">styringsorganisation, </w:t>
      </w:r>
      <w:r w:rsidR="006174A7" w:rsidRPr="006F5332">
        <w:rPr>
          <w:rFonts w:cs="Times New Roman"/>
          <w:sz w:val="24"/>
          <w:szCs w:val="24"/>
        </w:rPr>
        <w:t xml:space="preserve">en </w:t>
      </w:r>
      <w:r w:rsidRPr="006F5332">
        <w:rPr>
          <w:rFonts w:cs="Times New Roman"/>
          <w:sz w:val="24"/>
          <w:szCs w:val="24"/>
        </w:rPr>
        <w:t xml:space="preserve">leasing-aftale indgået med </w:t>
      </w:r>
      <w:r w:rsidR="006174A7" w:rsidRPr="006F5332">
        <w:rPr>
          <w:rFonts w:cs="Times New Roman"/>
          <w:sz w:val="24"/>
          <w:szCs w:val="24"/>
        </w:rPr>
        <w:t xml:space="preserve">et </w:t>
      </w:r>
      <w:r w:rsidRPr="006F5332">
        <w:rPr>
          <w:rFonts w:cs="Times New Roman"/>
          <w:sz w:val="24"/>
          <w:szCs w:val="24"/>
        </w:rPr>
        <w:t xml:space="preserve">dansk luftfartsselskab, </w:t>
      </w:r>
      <w:r w:rsidR="006174A7" w:rsidRPr="006F5332">
        <w:rPr>
          <w:rFonts w:cs="Times New Roman"/>
          <w:sz w:val="24"/>
          <w:szCs w:val="24"/>
        </w:rPr>
        <w:t xml:space="preserve">bekræftet </w:t>
      </w:r>
      <w:r w:rsidRPr="006F5332">
        <w:rPr>
          <w:rFonts w:cs="Times New Roman"/>
          <w:sz w:val="24"/>
          <w:szCs w:val="24"/>
        </w:rPr>
        <w:t xml:space="preserve">folkeregisteradresse i Danmark eller </w:t>
      </w:r>
      <w:r w:rsidR="006174A7" w:rsidRPr="006F5332">
        <w:rPr>
          <w:rFonts w:cs="Times New Roman"/>
          <w:sz w:val="24"/>
          <w:szCs w:val="24"/>
        </w:rPr>
        <w:t xml:space="preserve">en </w:t>
      </w:r>
      <w:r w:rsidRPr="006F5332">
        <w:rPr>
          <w:rFonts w:cs="Times New Roman"/>
          <w:sz w:val="24"/>
          <w:szCs w:val="24"/>
        </w:rPr>
        <w:t>kontrakt indgået med andre</w:t>
      </w:r>
      <w:r w:rsidR="00E47447">
        <w:rPr>
          <w:rFonts w:cs="Times New Roman"/>
          <w:sz w:val="24"/>
          <w:szCs w:val="24"/>
        </w:rPr>
        <w:t xml:space="preserve"> selskab</w:t>
      </w:r>
      <w:r w:rsidRPr="006F5332">
        <w:rPr>
          <w:rFonts w:cs="Times New Roman"/>
          <w:sz w:val="24"/>
          <w:szCs w:val="24"/>
        </w:rPr>
        <w:t xml:space="preserve">er i Danmark. </w:t>
      </w:r>
    </w:p>
    <w:p w14:paraId="486FCF6B" w14:textId="1B6AFD0C" w:rsidR="007F2976" w:rsidRPr="006F5332" w:rsidRDefault="007F2976" w:rsidP="007223BD">
      <w:pPr>
        <w:spacing w:after="240"/>
        <w:rPr>
          <w:rFonts w:cs="Times New Roman"/>
          <w:sz w:val="24"/>
          <w:szCs w:val="24"/>
        </w:rPr>
      </w:pPr>
      <w:r w:rsidRPr="006F5332">
        <w:rPr>
          <w:rFonts w:cs="Times New Roman"/>
          <w:sz w:val="24"/>
          <w:szCs w:val="24"/>
        </w:rPr>
        <w:t>Som følge af de</w:t>
      </w:r>
      <w:r w:rsidR="006174A7" w:rsidRPr="006F5332">
        <w:rPr>
          <w:rFonts w:cs="Times New Roman"/>
          <w:sz w:val="24"/>
          <w:szCs w:val="24"/>
        </w:rPr>
        <w:t>t</w:t>
      </w:r>
      <w:r w:rsidRPr="006F5332">
        <w:rPr>
          <w:rFonts w:cs="Times New Roman"/>
          <w:sz w:val="24"/>
          <w:szCs w:val="24"/>
        </w:rPr>
        <w:t xml:space="preserve"> ændrede fokus på</w:t>
      </w:r>
      <w:r w:rsidR="006174A7" w:rsidRPr="006F5332">
        <w:rPr>
          <w:rFonts w:cs="Times New Roman"/>
          <w:sz w:val="24"/>
          <w:szCs w:val="24"/>
        </w:rPr>
        <w:t xml:space="preserve"> ordlyden i bestemmelser, der vedrører</w:t>
      </w:r>
      <w:r w:rsidRPr="006F5332">
        <w:rPr>
          <w:rFonts w:cs="Times New Roman"/>
          <w:sz w:val="24"/>
          <w:szCs w:val="24"/>
        </w:rPr>
        <w:t xml:space="preserve"> EU- eller EØS-statsborgeres eller </w:t>
      </w:r>
      <w:r w:rsidR="00AD1627" w:rsidRPr="006F5332">
        <w:rPr>
          <w:rFonts w:cs="Times New Roman"/>
          <w:sz w:val="24"/>
          <w:szCs w:val="24"/>
        </w:rPr>
        <w:t>-</w:t>
      </w:r>
      <w:r w:rsidR="00E47447">
        <w:rPr>
          <w:rFonts w:cs="Times New Roman"/>
          <w:sz w:val="24"/>
          <w:szCs w:val="24"/>
        </w:rPr>
        <w:t>selskab</w:t>
      </w:r>
      <w:r w:rsidR="00E47447" w:rsidRPr="006F5332">
        <w:rPr>
          <w:rFonts w:cs="Times New Roman"/>
          <w:sz w:val="24"/>
          <w:szCs w:val="24"/>
        </w:rPr>
        <w:t xml:space="preserve">ers </w:t>
      </w:r>
      <w:r w:rsidR="006174A7" w:rsidRPr="006F5332">
        <w:rPr>
          <w:rFonts w:cs="Times New Roman"/>
          <w:sz w:val="24"/>
          <w:szCs w:val="24"/>
        </w:rPr>
        <w:t xml:space="preserve">rettigheder i medfør af luftfartsloven, og som konsekvens af, at bestemmelsen </w:t>
      </w:r>
      <w:r w:rsidR="0099517F" w:rsidRPr="006F5332">
        <w:rPr>
          <w:rFonts w:cs="Times New Roman"/>
          <w:sz w:val="24"/>
          <w:szCs w:val="24"/>
        </w:rPr>
        <w:t>blot stiller krav om</w:t>
      </w:r>
      <w:r w:rsidR="00B93F8E">
        <w:rPr>
          <w:rFonts w:cs="Times New Roman"/>
          <w:sz w:val="24"/>
          <w:szCs w:val="24"/>
        </w:rPr>
        <w:t>,</w:t>
      </w:r>
      <w:r w:rsidR="006174A7" w:rsidRPr="006F5332">
        <w:rPr>
          <w:rFonts w:cs="Times New Roman"/>
          <w:sz w:val="24"/>
          <w:szCs w:val="24"/>
        </w:rPr>
        <w:t xml:space="preserve"> at den pågældende EU- eller EØS-statsborger eller </w:t>
      </w:r>
      <w:r w:rsidR="00AD1627" w:rsidRPr="006F5332">
        <w:rPr>
          <w:rFonts w:cs="Times New Roman"/>
          <w:sz w:val="24"/>
          <w:szCs w:val="24"/>
        </w:rPr>
        <w:t>-</w:t>
      </w:r>
      <w:r w:rsidR="00E47447">
        <w:rPr>
          <w:rFonts w:cs="Times New Roman"/>
          <w:sz w:val="24"/>
          <w:szCs w:val="24"/>
        </w:rPr>
        <w:t>selskab</w:t>
      </w:r>
      <w:r w:rsidR="00E47447" w:rsidRPr="006F5332">
        <w:rPr>
          <w:rFonts w:cs="Times New Roman"/>
          <w:sz w:val="24"/>
          <w:szCs w:val="24"/>
        </w:rPr>
        <w:t xml:space="preserve"> </w:t>
      </w:r>
      <w:r w:rsidR="006174A7" w:rsidRPr="006F5332">
        <w:rPr>
          <w:rFonts w:cs="Times New Roman"/>
          <w:sz w:val="24"/>
          <w:szCs w:val="24"/>
        </w:rPr>
        <w:t xml:space="preserve">skal være omfattet af </w:t>
      </w:r>
      <w:r w:rsidR="003E092D">
        <w:rPr>
          <w:rFonts w:cs="Times New Roman"/>
          <w:sz w:val="24"/>
          <w:szCs w:val="24"/>
        </w:rPr>
        <w:t>Den Europæiske Unions</w:t>
      </w:r>
      <w:r w:rsidR="006174A7" w:rsidRPr="006F5332">
        <w:rPr>
          <w:rFonts w:cs="Times New Roman"/>
          <w:sz w:val="24"/>
          <w:szCs w:val="24"/>
        </w:rPr>
        <w:t xml:space="preserve"> regler,</w:t>
      </w:r>
      <w:r w:rsidRPr="006F5332">
        <w:rPr>
          <w:rFonts w:cs="Times New Roman"/>
          <w:sz w:val="24"/>
          <w:szCs w:val="24"/>
        </w:rPr>
        <w:t xml:space="preserve"> har Trafikstyrelsen ikke siden januar 2023 stillet krav om dokumentation for tilknytning til Danmark. Luftfartøjer ejet af EU- eller EØS-statsborgere og EU-eller EØS-selskaber, er på baggrund af ansøgning om registrering, blevet registret i Danmark som følge af ejerens EU- eller EØS-nationalitet. </w:t>
      </w:r>
    </w:p>
    <w:p w14:paraId="047522D4" w14:textId="1AD91009" w:rsidR="007F2976" w:rsidRPr="006F5332" w:rsidRDefault="006174A7" w:rsidP="00AA74E3">
      <w:pPr>
        <w:pStyle w:val="Undertitel"/>
        <w:rPr>
          <w:sz w:val="24"/>
        </w:rPr>
      </w:pPr>
      <w:bookmarkStart w:id="340" w:name="_Toc176172939"/>
      <w:r w:rsidRPr="006F5332">
        <w:rPr>
          <w:sz w:val="24"/>
        </w:rPr>
        <w:lastRenderedPageBreak/>
        <w:t>2.</w:t>
      </w:r>
      <w:ins w:id="341" w:author="Forfatter">
        <w:r w:rsidR="00490DB1">
          <w:rPr>
            <w:sz w:val="24"/>
          </w:rPr>
          <w:t>4</w:t>
        </w:r>
      </w:ins>
      <w:del w:id="342" w:author="Forfatter">
        <w:r w:rsidRPr="006F5332" w:rsidDel="00490DB1">
          <w:rPr>
            <w:sz w:val="24"/>
          </w:rPr>
          <w:delText>3</w:delText>
        </w:r>
      </w:del>
      <w:r w:rsidRPr="006F5332">
        <w:rPr>
          <w:sz w:val="24"/>
        </w:rPr>
        <w:t xml:space="preserve">.1.2. </w:t>
      </w:r>
      <w:r w:rsidR="007F2976" w:rsidRPr="006F5332">
        <w:rPr>
          <w:sz w:val="24"/>
        </w:rPr>
        <w:t>EU-retten</w:t>
      </w:r>
      <w:bookmarkEnd w:id="340"/>
      <w:r w:rsidR="007F2976" w:rsidRPr="006F5332">
        <w:rPr>
          <w:sz w:val="24"/>
        </w:rPr>
        <w:t xml:space="preserve"> </w:t>
      </w:r>
    </w:p>
    <w:p w14:paraId="1CC5C229" w14:textId="6E679187" w:rsidR="007F2976" w:rsidRPr="006F5332" w:rsidRDefault="007F2976" w:rsidP="007223BD">
      <w:pPr>
        <w:spacing w:after="240"/>
        <w:rPr>
          <w:rFonts w:cs="Times New Roman"/>
          <w:sz w:val="24"/>
          <w:szCs w:val="24"/>
        </w:rPr>
      </w:pPr>
      <w:r w:rsidRPr="006F5332">
        <w:rPr>
          <w:rFonts w:cs="Times New Roman"/>
          <w:sz w:val="24"/>
          <w:szCs w:val="24"/>
        </w:rPr>
        <w:t xml:space="preserve">Traktaten om Den Europæiske Unions Funktionsmåde giver EU-statsborgere og </w:t>
      </w:r>
      <w:r w:rsidR="00E47447">
        <w:rPr>
          <w:rFonts w:cs="Times New Roman"/>
          <w:sz w:val="24"/>
          <w:szCs w:val="24"/>
        </w:rPr>
        <w:t>-selskab</w:t>
      </w:r>
      <w:r w:rsidR="00E47447" w:rsidRPr="006F5332">
        <w:rPr>
          <w:rFonts w:cs="Times New Roman"/>
          <w:sz w:val="24"/>
          <w:szCs w:val="24"/>
        </w:rPr>
        <w:t xml:space="preserve">er </w:t>
      </w:r>
      <w:r w:rsidRPr="006F5332">
        <w:rPr>
          <w:rFonts w:cs="Times New Roman"/>
          <w:sz w:val="24"/>
          <w:szCs w:val="24"/>
        </w:rPr>
        <w:t xml:space="preserve">en række rettigheder, som f.eks. retten til fri bevægelighed i artikel 45, etableringsretten i artikel 49 eller retten til fri udveksling af tjenesteydelser i artikel 56. </w:t>
      </w:r>
    </w:p>
    <w:p w14:paraId="185A0C24" w14:textId="082BF912" w:rsidR="006174A7" w:rsidRPr="006F5332" w:rsidRDefault="00212B1E" w:rsidP="007223BD">
      <w:pPr>
        <w:spacing w:after="240"/>
        <w:rPr>
          <w:rFonts w:cs="Times New Roman"/>
          <w:sz w:val="24"/>
          <w:szCs w:val="24"/>
        </w:rPr>
      </w:pPr>
      <w:r w:rsidRPr="006F5332">
        <w:rPr>
          <w:rFonts w:cs="Times New Roman"/>
          <w:sz w:val="24"/>
          <w:szCs w:val="24"/>
        </w:rPr>
        <w:t>Europa-Parlamentets og Rådets forordning (EU) 2018/1139 af 4. juli 2018 om fælles regler for civil luftfart og oprettelse af Den Europæiske Unions Luftfartssikkerhedsagentur og om ændring af Europa-Parlamentets og Rådets forordning (EF) nr. 2111/2005, (EF) nr. 1008/2008, (EU) nr. 996/2010, (EU) nr. 376/2014 og direktiv 2014/30/EU og 2014/53/EU og om ophævelse af Europa-Parlamentets og Rådets forordning (EF) nr. 552/2004 og (EF) nr. 216/2008 og Rådets forordning (EØF) nr. 3922/91</w:t>
      </w:r>
      <w:r w:rsidR="006174A7" w:rsidRPr="006F5332">
        <w:rPr>
          <w:rFonts w:cs="Times New Roman"/>
          <w:sz w:val="24"/>
          <w:szCs w:val="24"/>
        </w:rPr>
        <w:t xml:space="preserve"> </w:t>
      </w:r>
      <w:r w:rsidR="007F2976" w:rsidRPr="006F5332">
        <w:rPr>
          <w:rFonts w:cs="Times New Roman"/>
          <w:sz w:val="24"/>
          <w:szCs w:val="24"/>
        </w:rPr>
        <w:t>(herefter: »</w:t>
      </w:r>
      <w:r w:rsidR="00A326E0" w:rsidRPr="006F5332">
        <w:rPr>
          <w:rFonts w:cs="Times New Roman"/>
          <w:sz w:val="24"/>
          <w:szCs w:val="24"/>
        </w:rPr>
        <w:t>g</w:t>
      </w:r>
      <w:r w:rsidR="007F2976" w:rsidRPr="006F5332">
        <w:rPr>
          <w:rFonts w:cs="Times New Roman"/>
          <w:sz w:val="24"/>
          <w:szCs w:val="24"/>
        </w:rPr>
        <w:t>rundforordningen«) sætter rammerne for et højt og ensartet luftfartssikkerhedsniveau inden for EU</w:t>
      </w:r>
      <w:r w:rsidR="006174A7" w:rsidRPr="006F5332">
        <w:rPr>
          <w:rFonts w:cs="Times New Roman"/>
          <w:sz w:val="24"/>
          <w:szCs w:val="24"/>
        </w:rPr>
        <w:t xml:space="preserve"> og tager derudover sigte på at lette den frie bevægelighed for varer, personer, tjenesteydelser og kapital på de områder, der er omfattet af grundforordningen, at skabe lige vilkår for alle aktører på det indre luftfartsmarked og at forbedre EU-luftfartsindustriens konkurrenceevne, jf. artikel 1, stk. 2, litra b.</w:t>
      </w:r>
    </w:p>
    <w:p w14:paraId="2FA3620D" w14:textId="1448D900" w:rsidR="007F2976" w:rsidRPr="006F5332" w:rsidRDefault="007F2976" w:rsidP="007223BD">
      <w:pPr>
        <w:spacing w:after="240"/>
        <w:rPr>
          <w:rFonts w:cs="Times New Roman"/>
          <w:sz w:val="24"/>
          <w:szCs w:val="24"/>
        </w:rPr>
      </w:pPr>
      <w:r w:rsidRPr="006F5332">
        <w:rPr>
          <w:rFonts w:cs="Times New Roman"/>
          <w:sz w:val="24"/>
          <w:szCs w:val="24"/>
        </w:rPr>
        <w:t xml:space="preserve">Der er ikke i EU-retten fastsat bestemmelser, der forpligter de enkelte medlemsstater til at registrere luftfartøjer i nationale luftfartøjsregistre. Registreringsbestemmelserne har de enkelte medlemsstater således fastsat i national regulering til gennemførelse af landenes folkeretlige forpligtelser i henhold til Chicagokonventionen, jf. </w:t>
      </w:r>
      <w:r w:rsidR="006174A7" w:rsidRPr="006F5332">
        <w:rPr>
          <w:rFonts w:cs="Times New Roman"/>
          <w:sz w:val="24"/>
          <w:szCs w:val="24"/>
        </w:rPr>
        <w:t xml:space="preserve">pkt. </w:t>
      </w:r>
      <w:r w:rsidRPr="006F5332">
        <w:rPr>
          <w:rFonts w:cs="Times New Roman"/>
          <w:sz w:val="24"/>
          <w:szCs w:val="24"/>
        </w:rPr>
        <w:t>2.</w:t>
      </w:r>
      <w:ins w:id="343" w:author="Forfatter">
        <w:r w:rsidR="00490DB1">
          <w:rPr>
            <w:rFonts w:cs="Times New Roman"/>
            <w:sz w:val="24"/>
            <w:szCs w:val="24"/>
          </w:rPr>
          <w:t>4</w:t>
        </w:r>
      </w:ins>
      <w:del w:id="344" w:author="Forfatter">
        <w:r w:rsidR="0099517F" w:rsidRPr="006F5332" w:rsidDel="00490DB1">
          <w:rPr>
            <w:rFonts w:cs="Times New Roman"/>
            <w:sz w:val="24"/>
            <w:szCs w:val="24"/>
          </w:rPr>
          <w:delText>3</w:delText>
        </w:r>
      </w:del>
      <w:r w:rsidRPr="006F5332">
        <w:rPr>
          <w:rFonts w:cs="Times New Roman"/>
          <w:sz w:val="24"/>
          <w:szCs w:val="24"/>
        </w:rPr>
        <w:t>.1.3.</w:t>
      </w:r>
    </w:p>
    <w:p w14:paraId="29F554E1" w14:textId="49B9A386" w:rsidR="007F2976" w:rsidRPr="006F5332" w:rsidRDefault="006174A7" w:rsidP="00AA74E3">
      <w:pPr>
        <w:pStyle w:val="Undertitel"/>
        <w:rPr>
          <w:sz w:val="24"/>
        </w:rPr>
      </w:pPr>
      <w:bookmarkStart w:id="345" w:name="_Toc176172940"/>
      <w:r w:rsidRPr="006F5332">
        <w:rPr>
          <w:sz w:val="24"/>
        </w:rPr>
        <w:t>2.</w:t>
      </w:r>
      <w:ins w:id="346" w:author="Forfatter">
        <w:r w:rsidR="00490DB1">
          <w:rPr>
            <w:sz w:val="24"/>
          </w:rPr>
          <w:t>4</w:t>
        </w:r>
      </w:ins>
      <w:del w:id="347" w:author="Forfatter">
        <w:r w:rsidRPr="006F5332" w:rsidDel="00490DB1">
          <w:rPr>
            <w:sz w:val="24"/>
          </w:rPr>
          <w:delText>3</w:delText>
        </w:r>
      </w:del>
      <w:r w:rsidRPr="006F5332">
        <w:rPr>
          <w:sz w:val="24"/>
        </w:rPr>
        <w:t xml:space="preserve">.1.3. </w:t>
      </w:r>
      <w:r w:rsidR="007F2976" w:rsidRPr="006F5332">
        <w:rPr>
          <w:sz w:val="24"/>
        </w:rPr>
        <w:t>Chicagokonventionen</w:t>
      </w:r>
      <w:bookmarkEnd w:id="345"/>
    </w:p>
    <w:p w14:paraId="20C0C5BE" w14:textId="77777777" w:rsidR="007F2976" w:rsidRPr="006F5332" w:rsidRDefault="007F2976" w:rsidP="006174A7">
      <w:pPr>
        <w:pStyle w:val="Listeafsnit"/>
        <w:spacing w:after="240" w:line="300" w:lineRule="auto"/>
        <w:ind w:left="0"/>
        <w:jc w:val="both"/>
        <w:rPr>
          <w:rFonts w:ascii="Times New Roman" w:hAnsi="Times New Roman" w:cs="Times New Roman"/>
          <w:sz w:val="24"/>
          <w:szCs w:val="24"/>
        </w:rPr>
      </w:pPr>
    </w:p>
    <w:p w14:paraId="37C12332" w14:textId="2B0EB27F" w:rsidR="00A326E0" w:rsidRPr="006F5332" w:rsidRDefault="00A326E0" w:rsidP="006174A7">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Luftfartøjers nationalitet er reguleret i Chicagokonventionens kapitel III. Det følger af konventionens artikel 17, at luftfartøjer har den stats nationalitet, i hvilken de er registreret. </w:t>
      </w:r>
    </w:p>
    <w:p w14:paraId="70EB2BCF" w14:textId="77777777" w:rsidR="00A326E0" w:rsidRPr="006F5332" w:rsidRDefault="00A326E0" w:rsidP="006174A7">
      <w:pPr>
        <w:pStyle w:val="Listeafsnit"/>
        <w:spacing w:after="240" w:line="300" w:lineRule="auto"/>
        <w:ind w:left="0"/>
        <w:jc w:val="both"/>
        <w:rPr>
          <w:rFonts w:ascii="Times New Roman" w:hAnsi="Times New Roman" w:cs="Times New Roman"/>
          <w:sz w:val="24"/>
          <w:szCs w:val="24"/>
        </w:rPr>
      </w:pPr>
    </w:p>
    <w:p w14:paraId="1E6ECC90" w14:textId="7B96C579" w:rsidR="007F2976" w:rsidRPr="006F5332" w:rsidRDefault="007F2976" w:rsidP="006174A7">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Det følger </w:t>
      </w:r>
      <w:r w:rsidR="00A326E0" w:rsidRPr="006F5332">
        <w:rPr>
          <w:rFonts w:ascii="Times New Roman" w:hAnsi="Times New Roman" w:cs="Times New Roman"/>
          <w:sz w:val="24"/>
          <w:szCs w:val="24"/>
        </w:rPr>
        <w:t xml:space="preserve">samtidigt </w:t>
      </w:r>
      <w:r w:rsidRPr="006F5332">
        <w:rPr>
          <w:rFonts w:ascii="Times New Roman" w:hAnsi="Times New Roman" w:cs="Times New Roman"/>
          <w:sz w:val="24"/>
          <w:szCs w:val="24"/>
        </w:rPr>
        <w:t>af</w:t>
      </w:r>
      <w:r w:rsidR="00A326E0" w:rsidRPr="006F5332">
        <w:rPr>
          <w:rFonts w:ascii="Times New Roman" w:hAnsi="Times New Roman" w:cs="Times New Roman"/>
          <w:sz w:val="24"/>
          <w:szCs w:val="24"/>
        </w:rPr>
        <w:t xml:space="preserve"> konventionens</w:t>
      </w:r>
      <w:r w:rsidRPr="006F5332">
        <w:rPr>
          <w:rFonts w:ascii="Times New Roman" w:hAnsi="Times New Roman" w:cs="Times New Roman"/>
          <w:sz w:val="24"/>
          <w:szCs w:val="24"/>
        </w:rPr>
        <w:t xml:space="preserve"> artikel 18, at luftfartøjer ikke kan være registreret i mere end én stat, men at registreringen kan ændres fra en stat til en anden. Registrering eller overførelse af luftfartøjsregistreringer skal i medfør af konventionens artikel 19 ske i henhold til de kontraherende staters nationale lovgivning.  </w:t>
      </w:r>
    </w:p>
    <w:p w14:paraId="1BAA6F2E" w14:textId="77777777" w:rsidR="007F2976" w:rsidRPr="006F5332" w:rsidRDefault="007F2976" w:rsidP="006174A7">
      <w:pPr>
        <w:pStyle w:val="Listeafsnit"/>
        <w:spacing w:after="240" w:line="300" w:lineRule="auto"/>
        <w:ind w:left="796"/>
        <w:jc w:val="both"/>
        <w:rPr>
          <w:rFonts w:ascii="Times New Roman" w:hAnsi="Times New Roman" w:cs="Times New Roman"/>
          <w:sz w:val="24"/>
          <w:szCs w:val="24"/>
        </w:rPr>
      </w:pPr>
    </w:p>
    <w:p w14:paraId="7477FA65" w14:textId="71C3334E" w:rsidR="007F2976" w:rsidRPr="006F5332" w:rsidRDefault="007F2976" w:rsidP="006174A7">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Bestemmelser om registrering er som beskrevet ovenfor </w:t>
      </w:r>
      <w:r w:rsidR="006174A7" w:rsidRPr="006F5332">
        <w:rPr>
          <w:rFonts w:ascii="Times New Roman" w:hAnsi="Times New Roman" w:cs="Times New Roman"/>
          <w:sz w:val="24"/>
          <w:szCs w:val="24"/>
        </w:rPr>
        <w:t xml:space="preserve">under pkt. </w:t>
      </w:r>
      <w:r w:rsidRPr="006F5332">
        <w:rPr>
          <w:rFonts w:ascii="Times New Roman" w:hAnsi="Times New Roman" w:cs="Times New Roman"/>
          <w:sz w:val="24"/>
          <w:szCs w:val="24"/>
        </w:rPr>
        <w:t>2.</w:t>
      </w:r>
      <w:ins w:id="348" w:author="Forfatter">
        <w:r w:rsidR="00490DB1">
          <w:rPr>
            <w:rFonts w:ascii="Times New Roman" w:hAnsi="Times New Roman" w:cs="Times New Roman"/>
            <w:sz w:val="24"/>
            <w:szCs w:val="24"/>
          </w:rPr>
          <w:t>4</w:t>
        </w:r>
      </w:ins>
      <w:del w:id="349" w:author="Forfatter">
        <w:r w:rsidR="006174A7" w:rsidRPr="006F5332" w:rsidDel="00490DB1">
          <w:rPr>
            <w:rFonts w:ascii="Times New Roman" w:hAnsi="Times New Roman" w:cs="Times New Roman"/>
            <w:sz w:val="24"/>
            <w:szCs w:val="24"/>
          </w:rPr>
          <w:delText>3</w:delText>
        </w:r>
      </w:del>
      <w:r w:rsidRPr="006F5332">
        <w:rPr>
          <w:rFonts w:ascii="Times New Roman" w:hAnsi="Times New Roman" w:cs="Times New Roman"/>
          <w:sz w:val="24"/>
          <w:szCs w:val="24"/>
        </w:rPr>
        <w:t xml:space="preserve">.1.2 et nationalt anliggende for de enkelte EU-lande. Danmark har blandt andet fastsat bestemmelser om registrering i luftfartslovens § 7. </w:t>
      </w:r>
    </w:p>
    <w:p w14:paraId="2B449D71" w14:textId="68941931" w:rsidR="007F2976" w:rsidRPr="006F5332" w:rsidRDefault="006174A7" w:rsidP="008F1851">
      <w:pPr>
        <w:pStyle w:val="Undertitel"/>
      </w:pPr>
      <w:bookmarkStart w:id="350" w:name="_Toc176172941"/>
      <w:r w:rsidRPr="006F5332">
        <w:lastRenderedPageBreak/>
        <w:t>2.</w:t>
      </w:r>
      <w:ins w:id="351" w:author="Forfatter">
        <w:r w:rsidR="00490DB1">
          <w:t>4</w:t>
        </w:r>
      </w:ins>
      <w:del w:id="352" w:author="Forfatter">
        <w:r w:rsidRPr="006F5332" w:rsidDel="00490DB1">
          <w:delText>3</w:delText>
        </w:r>
      </w:del>
      <w:r w:rsidRPr="006F5332">
        <w:t xml:space="preserve">.2. </w:t>
      </w:r>
      <w:r w:rsidR="007F2976" w:rsidRPr="006F5332">
        <w:t>Transportministeriets overvejelser og den foreslåede ordning</w:t>
      </w:r>
      <w:bookmarkEnd w:id="350"/>
    </w:p>
    <w:p w14:paraId="0258CC93" w14:textId="14974F56" w:rsidR="007F2976" w:rsidRPr="006F5332" w:rsidRDefault="007F2976" w:rsidP="007223BD">
      <w:pPr>
        <w:spacing w:after="240"/>
        <w:rPr>
          <w:rFonts w:cs="Times New Roman"/>
          <w:sz w:val="24"/>
          <w:szCs w:val="24"/>
        </w:rPr>
      </w:pPr>
      <w:r w:rsidRPr="006F5332">
        <w:rPr>
          <w:rFonts w:cs="Times New Roman"/>
          <w:sz w:val="24"/>
          <w:szCs w:val="24"/>
        </w:rPr>
        <w:t>Som beskrevet under pkt. 2.</w:t>
      </w:r>
      <w:ins w:id="353" w:author="Forfatter">
        <w:r w:rsidR="00490DB1">
          <w:rPr>
            <w:rFonts w:cs="Times New Roman"/>
            <w:sz w:val="24"/>
            <w:szCs w:val="24"/>
          </w:rPr>
          <w:t>4</w:t>
        </w:r>
      </w:ins>
      <w:del w:id="354" w:author="Forfatter">
        <w:r w:rsidR="006174A7" w:rsidRPr="006F5332" w:rsidDel="00490DB1">
          <w:rPr>
            <w:rFonts w:cs="Times New Roman"/>
            <w:sz w:val="24"/>
            <w:szCs w:val="24"/>
          </w:rPr>
          <w:delText>3</w:delText>
        </w:r>
      </w:del>
      <w:r w:rsidRPr="006F5332">
        <w:rPr>
          <w:rFonts w:cs="Times New Roman"/>
          <w:sz w:val="24"/>
          <w:szCs w:val="24"/>
        </w:rPr>
        <w:t xml:space="preserve">.1.1 blev EU- og EØS-statsborgeres- og selskabers ret til at få et luftfartøj registreret i Danmark formaliseret med vedtagelsen af lov nr. 346 af 17. maj 2000. </w:t>
      </w:r>
    </w:p>
    <w:p w14:paraId="258497FE" w14:textId="6662D31B" w:rsidR="00546B3C" w:rsidRPr="006F5332" w:rsidRDefault="00546B3C" w:rsidP="007223BD">
      <w:pPr>
        <w:spacing w:after="240"/>
        <w:rPr>
          <w:rFonts w:cs="Times New Roman"/>
          <w:sz w:val="24"/>
          <w:szCs w:val="24"/>
        </w:rPr>
      </w:pPr>
      <w:r w:rsidRPr="006F5332">
        <w:rPr>
          <w:rFonts w:cs="Times New Roman"/>
          <w:sz w:val="24"/>
          <w:szCs w:val="24"/>
        </w:rPr>
        <w:t>For danske ejere af luftfartøjer gælder et krav om</w:t>
      </w:r>
      <w:r w:rsidR="00A326E0" w:rsidRPr="006F5332">
        <w:rPr>
          <w:rFonts w:cs="Times New Roman"/>
          <w:sz w:val="24"/>
          <w:szCs w:val="24"/>
        </w:rPr>
        <w:t>,</w:t>
      </w:r>
      <w:r w:rsidRPr="006F5332">
        <w:rPr>
          <w:rFonts w:cs="Times New Roman"/>
          <w:sz w:val="24"/>
          <w:szCs w:val="24"/>
        </w:rPr>
        <w:t xml:space="preserve"> at ejeren skal have bopæl eller være hjemmehørende i Danmark</w:t>
      </w:r>
      <w:r w:rsidR="00A326E0" w:rsidRPr="006F5332">
        <w:rPr>
          <w:rFonts w:cs="Times New Roman"/>
          <w:sz w:val="24"/>
          <w:szCs w:val="24"/>
        </w:rPr>
        <w:t>,</w:t>
      </w:r>
      <w:r w:rsidRPr="006F5332">
        <w:rPr>
          <w:rFonts w:cs="Times New Roman"/>
          <w:sz w:val="24"/>
          <w:szCs w:val="24"/>
        </w:rPr>
        <w:t xml:space="preserve"> for at de kan få et luftfartøj registreret i </w:t>
      </w:r>
      <w:r w:rsidR="00784ACF" w:rsidRPr="006F5332">
        <w:rPr>
          <w:rFonts w:cs="Times New Roman"/>
          <w:sz w:val="24"/>
          <w:szCs w:val="24"/>
        </w:rPr>
        <w:t>Nationalitetsregistret</w:t>
      </w:r>
      <w:r w:rsidRPr="006F5332">
        <w:rPr>
          <w:rFonts w:cs="Times New Roman"/>
          <w:sz w:val="24"/>
          <w:szCs w:val="24"/>
        </w:rPr>
        <w:t xml:space="preserve">. Kravet </w:t>
      </w:r>
      <w:r w:rsidR="005D5B54" w:rsidRPr="006F5332">
        <w:rPr>
          <w:rFonts w:cs="Times New Roman"/>
          <w:sz w:val="24"/>
          <w:szCs w:val="24"/>
        </w:rPr>
        <w:t>følger</w:t>
      </w:r>
      <w:r w:rsidRPr="006F5332">
        <w:rPr>
          <w:rFonts w:cs="Times New Roman"/>
          <w:sz w:val="24"/>
          <w:szCs w:val="24"/>
        </w:rPr>
        <w:t xml:space="preserve"> direkte af bestemmelsen i luftfartslovens § 7, stk. 1, nr. 1.</w:t>
      </w:r>
    </w:p>
    <w:p w14:paraId="369B0AFE" w14:textId="282EDA97" w:rsidR="00546B3C" w:rsidRPr="006F5332" w:rsidRDefault="00546B3C" w:rsidP="007223BD">
      <w:pPr>
        <w:spacing w:after="240"/>
        <w:rPr>
          <w:rFonts w:cs="Times New Roman"/>
          <w:sz w:val="24"/>
          <w:szCs w:val="24"/>
        </w:rPr>
      </w:pPr>
      <w:r w:rsidRPr="006F5332">
        <w:rPr>
          <w:rFonts w:cs="Times New Roman"/>
          <w:sz w:val="24"/>
          <w:szCs w:val="24"/>
        </w:rPr>
        <w:t xml:space="preserve">For en </w:t>
      </w:r>
      <w:r w:rsidR="007F2976" w:rsidRPr="006F5332">
        <w:rPr>
          <w:rFonts w:cs="Times New Roman"/>
          <w:sz w:val="24"/>
          <w:szCs w:val="24"/>
        </w:rPr>
        <w:t xml:space="preserve">EU- </w:t>
      </w:r>
      <w:r w:rsidRPr="006F5332">
        <w:rPr>
          <w:rFonts w:cs="Times New Roman"/>
          <w:sz w:val="24"/>
          <w:szCs w:val="24"/>
        </w:rPr>
        <w:t xml:space="preserve">eller </w:t>
      </w:r>
      <w:r w:rsidR="007F2976" w:rsidRPr="006F5332">
        <w:rPr>
          <w:rFonts w:cs="Times New Roman"/>
          <w:sz w:val="24"/>
          <w:szCs w:val="24"/>
        </w:rPr>
        <w:t>EØS-statsborger- eller</w:t>
      </w:r>
      <w:r w:rsidRPr="006F5332">
        <w:rPr>
          <w:rFonts w:cs="Times New Roman"/>
          <w:sz w:val="24"/>
          <w:szCs w:val="24"/>
        </w:rPr>
        <w:t xml:space="preserve"> et EU- eller EØS-</w:t>
      </w:r>
      <w:r w:rsidR="007F2976" w:rsidRPr="006F5332">
        <w:rPr>
          <w:rFonts w:cs="Times New Roman"/>
          <w:sz w:val="24"/>
          <w:szCs w:val="24"/>
        </w:rPr>
        <w:t>selska</w:t>
      </w:r>
      <w:r w:rsidRPr="006F5332">
        <w:rPr>
          <w:rFonts w:cs="Times New Roman"/>
          <w:sz w:val="24"/>
          <w:szCs w:val="24"/>
        </w:rPr>
        <w:t xml:space="preserve">b følger det af </w:t>
      </w:r>
      <w:r w:rsidR="00A326E0" w:rsidRPr="006F5332">
        <w:rPr>
          <w:rFonts w:cs="Times New Roman"/>
          <w:sz w:val="24"/>
          <w:szCs w:val="24"/>
        </w:rPr>
        <w:t xml:space="preserve">luftfartslovens </w:t>
      </w:r>
      <w:r w:rsidRPr="006F5332">
        <w:rPr>
          <w:rFonts w:cs="Times New Roman"/>
          <w:sz w:val="24"/>
          <w:szCs w:val="24"/>
        </w:rPr>
        <w:t xml:space="preserve">§ 7, stk. 1, nr. 2, at de pågældende skal være omfattet af </w:t>
      </w:r>
      <w:r w:rsidR="00E47447">
        <w:rPr>
          <w:rFonts w:cs="Times New Roman"/>
          <w:sz w:val="24"/>
          <w:szCs w:val="24"/>
        </w:rPr>
        <w:t>Den Europæiske Unions</w:t>
      </w:r>
      <w:r w:rsidRPr="006F5332">
        <w:rPr>
          <w:rFonts w:cs="Times New Roman"/>
          <w:sz w:val="24"/>
          <w:szCs w:val="24"/>
        </w:rPr>
        <w:t xml:space="preserve"> regler</w:t>
      </w:r>
      <w:r w:rsidR="00A326E0" w:rsidRPr="006F5332">
        <w:rPr>
          <w:rFonts w:cs="Times New Roman"/>
          <w:sz w:val="24"/>
          <w:szCs w:val="24"/>
        </w:rPr>
        <w:t>,</w:t>
      </w:r>
      <w:r w:rsidRPr="006F5332">
        <w:rPr>
          <w:rFonts w:cs="Times New Roman"/>
          <w:sz w:val="24"/>
          <w:szCs w:val="24"/>
        </w:rPr>
        <w:t xml:space="preserve"> for at de kan få et luftfartøj registreret i </w:t>
      </w:r>
      <w:r w:rsidR="0028735A">
        <w:rPr>
          <w:rFonts w:cs="Times New Roman"/>
          <w:sz w:val="24"/>
          <w:szCs w:val="24"/>
        </w:rPr>
        <w:t>N</w:t>
      </w:r>
      <w:r w:rsidRPr="006F5332">
        <w:rPr>
          <w:rFonts w:cs="Times New Roman"/>
          <w:sz w:val="24"/>
          <w:szCs w:val="24"/>
        </w:rPr>
        <w:t>ationalitetsregistret.</w:t>
      </w:r>
    </w:p>
    <w:p w14:paraId="25BB0F98" w14:textId="7F6FD90E" w:rsidR="00546B3C" w:rsidRPr="006F5332" w:rsidRDefault="00546B3C" w:rsidP="00546B3C">
      <w:pPr>
        <w:spacing w:after="240"/>
        <w:rPr>
          <w:rFonts w:cs="Times New Roman"/>
          <w:sz w:val="24"/>
          <w:szCs w:val="24"/>
        </w:rPr>
      </w:pPr>
      <w:r w:rsidRPr="006F5332">
        <w:rPr>
          <w:rFonts w:cs="Times New Roman"/>
          <w:sz w:val="24"/>
          <w:szCs w:val="24"/>
        </w:rPr>
        <w:t xml:space="preserve">Som det </w:t>
      </w:r>
      <w:r w:rsidR="005D5B54" w:rsidRPr="006F5332">
        <w:rPr>
          <w:rFonts w:cs="Times New Roman"/>
          <w:sz w:val="24"/>
          <w:szCs w:val="24"/>
        </w:rPr>
        <w:t>følger</w:t>
      </w:r>
      <w:r w:rsidRPr="006F5332">
        <w:rPr>
          <w:rFonts w:cs="Times New Roman"/>
          <w:sz w:val="24"/>
          <w:szCs w:val="24"/>
        </w:rPr>
        <w:t xml:space="preserve"> af forarbejder til bestemmelsen om EU- og EØS-statsborgere og </w:t>
      </w:r>
      <w:r w:rsidR="00E47447">
        <w:rPr>
          <w:rFonts w:cs="Times New Roman"/>
          <w:sz w:val="24"/>
          <w:szCs w:val="24"/>
        </w:rPr>
        <w:t>selskab</w:t>
      </w:r>
      <w:r w:rsidR="00E47447" w:rsidRPr="006F5332">
        <w:rPr>
          <w:rFonts w:cs="Times New Roman"/>
          <w:sz w:val="24"/>
          <w:szCs w:val="24"/>
        </w:rPr>
        <w:t>er</w:t>
      </w:r>
      <w:r w:rsidRPr="006F5332">
        <w:rPr>
          <w:rFonts w:cs="Times New Roman"/>
          <w:sz w:val="24"/>
          <w:szCs w:val="24"/>
        </w:rPr>
        <w:t xml:space="preserve">, har hensigten været, at de pågældende skulle kunne dokumentere en tilknytning til Danmark i form af udnyttelse af rettigheder i henhold til EU's regler, herunder retten til arbejdskraftens frie bevægelighed, etableringsretten eller retten til fri udveksling af tjenesteydelser. </w:t>
      </w:r>
    </w:p>
    <w:p w14:paraId="381B4EA8" w14:textId="00E6F1AA" w:rsidR="007F2976" w:rsidRPr="006F5332" w:rsidRDefault="007F2976" w:rsidP="007223BD">
      <w:pPr>
        <w:spacing w:after="240"/>
        <w:rPr>
          <w:rFonts w:cs="Times New Roman"/>
          <w:sz w:val="24"/>
          <w:szCs w:val="24"/>
        </w:rPr>
      </w:pPr>
      <w:r w:rsidRPr="006F5332">
        <w:rPr>
          <w:rFonts w:cs="Times New Roman"/>
          <w:sz w:val="24"/>
          <w:szCs w:val="24"/>
        </w:rPr>
        <w:t xml:space="preserve">I Danmark er det Trafikstyrelsen, der indfører luftfartøjer i </w:t>
      </w:r>
      <w:r w:rsidR="00784ACF" w:rsidRPr="006F5332">
        <w:rPr>
          <w:rFonts w:cs="Times New Roman"/>
          <w:sz w:val="24"/>
          <w:szCs w:val="24"/>
        </w:rPr>
        <w:t>Nationalitetsregistret</w:t>
      </w:r>
      <w:r w:rsidRPr="006F5332">
        <w:rPr>
          <w:rFonts w:cs="Times New Roman"/>
          <w:sz w:val="24"/>
          <w:szCs w:val="24"/>
        </w:rPr>
        <w:t xml:space="preserve">. Trafikstyrelsen er over de senere år blevet mødt af krav om at tage begæringer om registrering til følge alene som følge af ansøgers EU- eller EØS-nationalitet. I disse tilfælde har det været nødvendigt at referere til lovens almindelige bemærkninger for så vidt angår tilknytningskravet som begrundelse og dokumentation for afvisning. </w:t>
      </w:r>
    </w:p>
    <w:p w14:paraId="220AA14C" w14:textId="117B0366" w:rsidR="00546B3C" w:rsidRPr="006F5332" w:rsidRDefault="007F2976" w:rsidP="007223BD">
      <w:pPr>
        <w:spacing w:after="240"/>
        <w:rPr>
          <w:rFonts w:cs="Times New Roman"/>
          <w:sz w:val="24"/>
          <w:szCs w:val="24"/>
        </w:rPr>
      </w:pPr>
      <w:r w:rsidRPr="006F5332">
        <w:rPr>
          <w:rFonts w:cs="Times New Roman"/>
          <w:sz w:val="24"/>
          <w:szCs w:val="24"/>
        </w:rPr>
        <w:t xml:space="preserve">Idet </w:t>
      </w:r>
      <w:r w:rsidR="00546B3C" w:rsidRPr="006F5332">
        <w:rPr>
          <w:rFonts w:cs="Times New Roman"/>
          <w:sz w:val="24"/>
          <w:szCs w:val="24"/>
        </w:rPr>
        <w:t xml:space="preserve">det vil være hensigtsmæssigt, hvis </w:t>
      </w:r>
      <w:r w:rsidRPr="006F5332">
        <w:rPr>
          <w:rFonts w:cs="Times New Roman"/>
          <w:sz w:val="24"/>
          <w:szCs w:val="24"/>
        </w:rPr>
        <w:t xml:space="preserve">bestemmelsen </w:t>
      </w:r>
      <w:r w:rsidR="00546B3C" w:rsidRPr="006F5332">
        <w:rPr>
          <w:rFonts w:cs="Times New Roman"/>
          <w:sz w:val="24"/>
          <w:szCs w:val="24"/>
        </w:rPr>
        <w:t>med større klarhed beskriver</w:t>
      </w:r>
      <w:r w:rsidRPr="006F5332">
        <w:rPr>
          <w:rFonts w:cs="Times New Roman"/>
          <w:sz w:val="24"/>
          <w:szCs w:val="24"/>
        </w:rPr>
        <w:t xml:space="preserve"> retsstillingen for personer og selskaber med EU- eller EØS-nationalitet, der ønsker at registre</w:t>
      </w:r>
      <w:r w:rsidR="001D7154" w:rsidRPr="006F5332">
        <w:rPr>
          <w:rFonts w:cs="Times New Roman"/>
          <w:sz w:val="24"/>
          <w:szCs w:val="24"/>
        </w:rPr>
        <w:t>re</w:t>
      </w:r>
      <w:r w:rsidRPr="006F5332">
        <w:rPr>
          <w:rFonts w:cs="Times New Roman"/>
          <w:sz w:val="24"/>
          <w:szCs w:val="24"/>
        </w:rPr>
        <w:t xml:space="preserve"> et luftfartøj i Danmark, og idet der fortsat er et ønske om, at Trafikstyrelsen som civil luftfartsmyndighed i Danmark kan sikre effektiv håndhævelse af de regler, der understøtter sikker luftfart inden</w:t>
      </w:r>
      <w:r w:rsidR="00E353A8" w:rsidRPr="006F5332">
        <w:rPr>
          <w:rFonts w:cs="Times New Roman"/>
          <w:sz w:val="24"/>
          <w:szCs w:val="24"/>
        </w:rPr>
        <w:t xml:space="preserve"> </w:t>
      </w:r>
      <w:r w:rsidRPr="006F5332">
        <w:rPr>
          <w:rFonts w:cs="Times New Roman"/>
          <w:sz w:val="24"/>
          <w:szCs w:val="24"/>
        </w:rPr>
        <w:t xml:space="preserve">for dansk område, </w:t>
      </w:r>
      <w:r w:rsidR="006733DC" w:rsidRPr="006F5332">
        <w:rPr>
          <w:rFonts w:cs="Times New Roman"/>
          <w:sz w:val="24"/>
          <w:szCs w:val="24"/>
        </w:rPr>
        <w:t xml:space="preserve">finder </w:t>
      </w:r>
      <w:r w:rsidRPr="006F5332">
        <w:rPr>
          <w:rFonts w:cs="Times New Roman"/>
          <w:sz w:val="24"/>
          <w:szCs w:val="24"/>
        </w:rPr>
        <w:t>Transportministeriet, at</w:t>
      </w:r>
      <w:r w:rsidR="00E353A8" w:rsidRPr="006F5332">
        <w:rPr>
          <w:rFonts w:cs="Times New Roman"/>
          <w:sz w:val="24"/>
          <w:szCs w:val="24"/>
        </w:rPr>
        <w:t xml:space="preserve"> luftfartslovens</w:t>
      </w:r>
      <w:r w:rsidRPr="006F5332">
        <w:rPr>
          <w:rFonts w:cs="Times New Roman"/>
          <w:sz w:val="24"/>
          <w:szCs w:val="24"/>
        </w:rPr>
        <w:t xml:space="preserve"> § 7, stk. 1, nr. 2, bør præciseres, således at det oprindelige tilknytningskrav til Danmark for EU- og EØS-statsborgere og </w:t>
      </w:r>
      <w:r w:rsidR="004B62EE">
        <w:rPr>
          <w:rFonts w:cs="Times New Roman"/>
          <w:sz w:val="24"/>
          <w:szCs w:val="24"/>
        </w:rPr>
        <w:t>-</w:t>
      </w:r>
      <w:r w:rsidRPr="006F5332">
        <w:rPr>
          <w:rFonts w:cs="Times New Roman"/>
          <w:sz w:val="24"/>
          <w:szCs w:val="24"/>
        </w:rPr>
        <w:t xml:space="preserve">selskaber udtrykkeligt </w:t>
      </w:r>
      <w:r w:rsidR="005D5B54" w:rsidRPr="006F5332">
        <w:rPr>
          <w:rFonts w:cs="Times New Roman"/>
          <w:sz w:val="24"/>
          <w:szCs w:val="24"/>
        </w:rPr>
        <w:t>følger</w:t>
      </w:r>
      <w:r w:rsidRPr="006F5332">
        <w:rPr>
          <w:rFonts w:cs="Times New Roman"/>
          <w:sz w:val="24"/>
          <w:szCs w:val="24"/>
        </w:rPr>
        <w:t xml:space="preserve"> af bestemmelsen</w:t>
      </w:r>
      <w:r w:rsidR="006733DC" w:rsidRPr="006F5332">
        <w:rPr>
          <w:rFonts w:cs="Times New Roman"/>
          <w:sz w:val="24"/>
          <w:szCs w:val="24"/>
        </w:rPr>
        <w:t>s ordlyd</w:t>
      </w:r>
      <w:r w:rsidR="00546B3C" w:rsidRPr="006F5332">
        <w:rPr>
          <w:rFonts w:cs="Times New Roman"/>
          <w:sz w:val="24"/>
          <w:szCs w:val="24"/>
        </w:rPr>
        <w:t xml:space="preserve"> på samme måde</w:t>
      </w:r>
      <w:r w:rsidR="000C4636">
        <w:rPr>
          <w:rFonts w:cs="Times New Roman"/>
          <w:sz w:val="24"/>
          <w:szCs w:val="24"/>
        </w:rPr>
        <w:t>,</w:t>
      </w:r>
      <w:r w:rsidR="00546B3C" w:rsidRPr="006F5332">
        <w:rPr>
          <w:rFonts w:cs="Times New Roman"/>
          <w:sz w:val="24"/>
          <w:szCs w:val="24"/>
        </w:rPr>
        <w:t xml:space="preserve"> som det er tilfældet i forhold til det tilknytningskrav, der gør sig gældende for danske statsborgere.</w:t>
      </w:r>
    </w:p>
    <w:p w14:paraId="02A122F1" w14:textId="7CF52636" w:rsidR="007F2976" w:rsidRPr="006F5332" w:rsidRDefault="007F2976" w:rsidP="007223BD">
      <w:pPr>
        <w:spacing w:after="240"/>
        <w:rPr>
          <w:rFonts w:cs="Times New Roman"/>
          <w:sz w:val="24"/>
          <w:szCs w:val="24"/>
        </w:rPr>
      </w:pPr>
      <w:r w:rsidRPr="006F5332">
        <w:rPr>
          <w:rFonts w:cs="Times New Roman"/>
          <w:sz w:val="24"/>
          <w:szCs w:val="24"/>
        </w:rPr>
        <w:t>Det foreslås derfor</w:t>
      </w:r>
      <w:r w:rsidR="006733DC" w:rsidRPr="006F5332">
        <w:rPr>
          <w:rFonts w:cs="Times New Roman"/>
          <w:sz w:val="24"/>
          <w:szCs w:val="24"/>
        </w:rPr>
        <w:t xml:space="preserve"> at præcisere luftfartslovens § 7 i overensstemmelse med den oprindelige hensigt med bestemmelsen</w:t>
      </w:r>
      <w:r w:rsidRPr="006F5332">
        <w:rPr>
          <w:rFonts w:cs="Times New Roman"/>
          <w:sz w:val="24"/>
          <w:szCs w:val="24"/>
        </w:rPr>
        <w:t>,</w:t>
      </w:r>
      <w:r w:rsidR="006733DC" w:rsidRPr="006F5332">
        <w:rPr>
          <w:rFonts w:cs="Times New Roman"/>
          <w:sz w:val="24"/>
          <w:szCs w:val="24"/>
        </w:rPr>
        <w:t xml:space="preserve"> således</w:t>
      </w:r>
      <w:r w:rsidRPr="006F5332">
        <w:rPr>
          <w:rFonts w:cs="Times New Roman"/>
          <w:sz w:val="24"/>
          <w:szCs w:val="24"/>
        </w:rPr>
        <w:t xml:space="preserve"> at et luftfartøj fremover kun vil kunne registreres i Danmark, når luftfartøjet er ejet af EU- eller EØS-</w:t>
      </w:r>
      <w:r w:rsidRPr="006F5332">
        <w:rPr>
          <w:rFonts w:cs="Times New Roman"/>
          <w:sz w:val="24"/>
          <w:szCs w:val="24"/>
        </w:rPr>
        <w:lastRenderedPageBreak/>
        <w:t xml:space="preserve">statsborgere eller af EU- eller EØS-selskaber m.v. (juridiske personer), og disse har </w:t>
      </w:r>
      <w:r w:rsidR="00546B3C" w:rsidRPr="006F5332">
        <w:rPr>
          <w:rFonts w:cs="Times New Roman"/>
          <w:sz w:val="24"/>
          <w:szCs w:val="24"/>
        </w:rPr>
        <w:t xml:space="preserve">tilknytning til Danmark som følge af, at de har </w:t>
      </w:r>
      <w:r w:rsidRPr="006F5332">
        <w:rPr>
          <w:rFonts w:cs="Times New Roman"/>
          <w:sz w:val="24"/>
          <w:szCs w:val="24"/>
        </w:rPr>
        <w:t xml:space="preserve">udnyttet deres rettigheder i henhold til </w:t>
      </w:r>
      <w:r w:rsidR="000C4636">
        <w:rPr>
          <w:rFonts w:cs="Times New Roman"/>
          <w:sz w:val="24"/>
          <w:szCs w:val="24"/>
        </w:rPr>
        <w:t xml:space="preserve">Den Europæiske Unions regler om retten </w:t>
      </w:r>
      <w:r w:rsidRPr="006F5332">
        <w:rPr>
          <w:rFonts w:cs="Times New Roman"/>
          <w:sz w:val="24"/>
          <w:szCs w:val="24"/>
        </w:rPr>
        <w:t>til fri bevægelighed, etablering og udveksling af tjenesteydelser.</w:t>
      </w:r>
    </w:p>
    <w:p w14:paraId="793BA6CE" w14:textId="42F1AC4A" w:rsidR="00546B3C" w:rsidRPr="006F5332" w:rsidRDefault="006733DC" w:rsidP="007223BD">
      <w:pPr>
        <w:spacing w:after="240"/>
        <w:rPr>
          <w:rFonts w:cs="Times New Roman"/>
          <w:sz w:val="24"/>
          <w:szCs w:val="24"/>
        </w:rPr>
      </w:pPr>
      <w:r w:rsidRPr="006F5332">
        <w:rPr>
          <w:rFonts w:cs="Times New Roman"/>
          <w:sz w:val="24"/>
          <w:szCs w:val="24"/>
        </w:rPr>
        <w:t xml:space="preserve">Dette indebærer </w:t>
      </w:r>
      <w:r w:rsidR="000C4636">
        <w:rPr>
          <w:rFonts w:cs="Times New Roman"/>
          <w:sz w:val="24"/>
          <w:szCs w:val="24"/>
        </w:rPr>
        <w:t>som eksempel</w:t>
      </w:r>
      <w:r w:rsidRPr="006F5332">
        <w:rPr>
          <w:rFonts w:cs="Times New Roman"/>
          <w:sz w:val="24"/>
          <w:szCs w:val="24"/>
        </w:rPr>
        <w:t xml:space="preserve">, at hvor </w:t>
      </w:r>
      <w:r w:rsidR="007F2976" w:rsidRPr="006F5332">
        <w:rPr>
          <w:rFonts w:cs="Times New Roman"/>
          <w:sz w:val="24"/>
          <w:szCs w:val="24"/>
        </w:rPr>
        <w:t xml:space="preserve">en EU-statsborger ønsker at købe brændstof i en dansk lufthavn, </w:t>
      </w:r>
      <w:r w:rsidRPr="006F5332">
        <w:rPr>
          <w:rFonts w:cs="Times New Roman"/>
          <w:sz w:val="24"/>
          <w:szCs w:val="24"/>
        </w:rPr>
        <w:t>vil</w:t>
      </w:r>
      <w:r w:rsidR="007F2976" w:rsidRPr="006F5332">
        <w:rPr>
          <w:rFonts w:cs="Times New Roman"/>
          <w:sz w:val="24"/>
          <w:szCs w:val="24"/>
        </w:rPr>
        <w:t xml:space="preserve"> varekøbet i sig selv ikke </w:t>
      </w:r>
      <w:r w:rsidRPr="006F5332">
        <w:rPr>
          <w:rFonts w:cs="Times New Roman"/>
          <w:sz w:val="24"/>
          <w:szCs w:val="24"/>
        </w:rPr>
        <w:t xml:space="preserve">være </w:t>
      </w:r>
      <w:r w:rsidR="007F2976" w:rsidRPr="006F5332">
        <w:rPr>
          <w:rFonts w:cs="Times New Roman"/>
          <w:sz w:val="24"/>
          <w:szCs w:val="24"/>
        </w:rPr>
        <w:t>udtryk for udnyttelse af ret i Traktatens forstand</w:t>
      </w:r>
      <w:r w:rsidRPr="006F5332">
        <w:rPr>
          <w:rFonts w:cs="Times New Roman"/>
          <w:sz w:val="24"/>
          <w:szCs w:val="24"/>
        </w:rPr>
        <w:t xml:space="preserve"> med den konsekvens, at tilknytningskravet vil være opfyldt. </w:t>
      </w:r>
    </w:p>
    <w:p w14:paraId="7AC62328" w14:textId="26A8E40F" w:rsidR="007F2976" w:rsidRPr="006F5332" w:rsidRDefault="007F2976" w:rsidP="007223BD">
      <w:pPr>
        <w:spacing w:after="240"/>
        <w:rPr>
          <w:rFonts w:cs="Times New Roman"/>
          <w:sz w:val="24"/>
          <w:szCs w:val="24"/>
        </w:rPr>
      </w:pPr>
      <w:r w:rsidRPr="006F5332">
        <w:rPr>
          <w:rFonts w:cs="Times New Roman"/>
          <w:sz w:val="24"/>
          <w:szCs w:val="24"/>
        </w:rPr>
        <w:t xml:space="preserve">Benytter vedkommende derimod en dansk luftdygtighedsstyringsorganisation eller en dansk luftfartøjsvedligeholdelsesorganisation, vil udnyttelse af </w:t>
      </w:r>
      <w:r w:rsidR="00546B3C" w:rsidRPr="006F5332">
        <w:rPr>
          <w:rFonts w:cs="Times New Roman"/>
          <w:sz w:val="24"/>
          <w:szCs w:val="24"/>
        </w:rPr>
        <w:t>denne</w:t>
      </w:r>
      <w:r w:rsidRPr="006F5332">
        <w:rPr>
          <w:rFonts w:cs="Times New Roman"/>
          <w:sz w:val="24"/>
          <w:szCs w:val="24"/>
        </w:rPr>
        <w:t xml:space="preserve"> tjenesteydelse udgøre en tilknytning til Danmark, der bevirker, at luftfartøjet </w:t>
      </w:r>
      <w:r w:rsidR="00546B3C" w:rsidRPr="006F5332">
        <w:rPr>
          <w:rFonts w:cs="Times New Roman"/>
          <w:sz w:val="24"/>
          <w:szCs w:val="24"/>
        </w:rPr>
        <w:t>vil kunne</w:t>
      </w:r>
      <w:r w:rsidRPr="006F5332">
        <w:rPr>
          <w:rFonts w:cs="Times New Roman"/>
          <w:sz w:val="24"/>
          <w:szCs w:val="24"/>
        </w:rPr>
        <w:t xml:space="preserve"> registreres i </w:t>
      </w:r>
      <w:r w:rsidR="006733DC" w:rsidRPr="006F5332">
        <w:rPr>
          <w:rFonts w:cs="Times New Roman"/>
          <w:sz w:val="24"/>
          <w:szCs w:val="24"/>
        </w:rPr>
        <w:t>N</w:t>
      </w:r>
      <w:r w:rsidRPr="006F5332">
        <w:rPr>
          <w:rFonts w:cs="Times New Roman"/>
          <w:sz w:val="24"/>
          <w:szCs w:val="24"/>
        </w:rPr>
        <w:t xml:space="preserve">ationalitetsregistret, såfremt det måtte ønskes. </w:t>
      </w:r>
    </w:p>
    <w:p w14:paraId="10FA33C1" w14:textId="0BCB4440" w:rsidR="0075031A" w:rsidRPr="006F5332" w:rsidRDefault="0075031A" w:rsidP="0075031A">
      <w:pPr>
        <w:spacing w:after="240"/>
        <w:outlineLvl w:val="1"/>
        <w:rPr>
          <w:b/>
          <w:bCs/>
          <w:sz w:val="24"/>
          <w:szCs w:val="24"/>
        </w:rPr>
      </w:pPr>
      <w:bookmarkStart w:id="355" w:name="_Toc176172942"/>
      <w:r w:rsidRPr="006F5332">
        <w:rPr>
          <w:rFonts w:eastAsia="Calibri" w:cs="Times New Roman"/>
          <w:b/>
          <w:bCs/>
          <w:sz w:val="24"/>
          <w:szCs w:val="24"/>
        </w:rPr>
        <w:t>2.</w:t>
      </w:r>
      <w:ins w:id="356" w:author="Forfatter">
        <w:r w:rsidR="00490DB1">
          <w:rPr>
            <w:rFonts w:eastAsia="Calibri" w:cs="Times New Roman"/>
            <w:b/>
            <w:bCs/>
            <w:sz w:val="24"/>
            <w:szCs w:val="24"/>
          </w:rPr>
          <w:t>5</w:t>
        </w:r>
      </w:ins>
      <w:del w:id="357" w:author="Forfatter">
        <w:r w:rsidRPr="006F5332" w:rsidDel="00490DB1">
          <w:rPr>
            <w:rFonts w:eastAsia="Calibri" w:cs="Times New Roman"/>
            <w:b/>
            <w:bCs/>
            <w:sz w:val="24"/>
            <w:szCs w:val="24"/>
          </w:rPr>
          <w:delText>4</w:delText>
        </w:r>
      </w:del>
      <w:r w:rsidRPr="006F5332">
        <w:rPr>
          <w:rFonts w:eastAsia="Calibri" w:cs="Times New Roman"/>
          <w:b/>
          <w:bCs/>
          <w:sz w:val="24"/>
          <w:szCs w:val="24"/>
        </w:rPr>
        <w:t xml:space="preserve">. </w:t>
      </w:r>
      <w:r w:rsidRPr="006F5332">
        <w:rPr>
          <w:b/>
          <w:bCs/>
          <w:sz w:val="24"/>
          <w:szCs w:val="24"/>
        </w:rPr>
        <w:t>Registrering af luftfartøjer af særlig beskaffenhed</w:t>
      </w:r>
      <w:bookmarkEnd w:id="355"/>
    </w:p>
    <w:p w14:paraId="69A01D5F" w14:textId="100612F6" w:rsidR="0075031A" w:rsidRPr="006F5332" w:rsidRDefault="0075031A" w:rsidP="00AA74E3">
      <w:pPr>
        <w:pStyle w:val="Undertitel"/>
        <w:rPr>
          <w:sz w:val="24"/>
        </w:rPr>
      </w:pPr>
      <w:bookmarkStart w:id="358" w:name="_Toc176172943"/>
      <w:r w:rsidRPr="006F5332">
        <w:rPr>
          <w:sz w:val="24"/>
        </w:rPr>
        <w:t>2.</w:t>
      </w:r>
      <w:ins w:id="359" w:author="Forfatter">
        <w:r w:rsidR="00490DB1">
          <w:rPr>
            <w:sz w:val="24"/>
          </w:rPr>
          <w:t>5</w:t>
        </w:r>
      </w:ins>
      <w:del w:id="360" w:author="Forfatter">
        <w:r w:rsidRPr="006F5332" w:rsidDel="00490DB1">
          <w:rPr>
            <w:sz w:val="24"/>
          </w:rPr>
          <w:delText>4</w:delText>
        </w:r>
      </w:del>
      <w:r w:rsidRPr="006F5332">
        <w:rPr>
          <w:sz w:val="24"/>
        </w:rPr>
        <w:t>.1. Gældende ret</w:t>
      </w:r>
      <w:bookmarkEnd w:id="358"/>
    </w:p>
    <w:p w14:paraId="57730AE9" w14:textId="607B76A9" w:rsidR="006733DC" w:rsidRPr="006F5332" w:rsidRDefault="006733DC" w:rsidP="0075031A">
      <w:pPr>
        <w:spacing w:after="240"/>
        <w:rPr>
          <w:rFonts w:cs="Times New Roman"/>
          <w:sz w:val="24"/>
          <w:szCs w:val="24"/>
        </w:rPr>
      </w:pPr>
      <w:r w:rsidRPr="006F5332">
        <w:rPr>
          <w:rFonts w:cs="Times New Roman"/>
          <w:sz w:val="24"/>
          <w:szCs w:val="24"/>
        </w:rPr>
        <w:t>Krav relateret til luftfartøjers nationalitet er reguleret i Chicagokonventionen. Det følger således direkte af artikel 17 i Chicagokonventionen, at luftfartøjer har den stats nationalitet, i hvilken de er registreret. Spørgsmålet om nationalitet får afsmittende effekt i forhold til krav om luftdygtighed og retten til at benytte andre staters luftrum og er derfor af væsentlig betydning for den ejer eller bruger, der anvender et luftfartøj.</w:t>
      </w:r>
    </w:p>
    <w:p w14:paraId="3E93B06F" w14:textId="77CBA4E1" w:rsidR="0075031A" w:rsidRPr="006F5332" w:rsidRDefault="0075031A" w:rsidP="0075031A">
      <w:pPr>
        <w:spacing w:after="240"/>
        <w:rPr>
          <w:rFonts w:cs="Times New Roman"/>
          <w:sz w:val="24"/>
          <w:szCs w:val="24"/>
        </w:rPr>
      </w:pPr>
      <w:r w:rsidRPr="006F5332">
        <w:rPr>
          <w:rFonts w:cs="Times New Roman"/>
          <w:sz w:val="24"/>
          <w:szCs w:val="24"/>
        </w:rPr>
        <w:t>Det følger af luftfartslovens § 1, at luftfart inden</w:t>
      </w:r>
      <w:r w:rsidR="006733DC" w:rsidRPr="006F5332">
        <w:rPr>
          <w:rFonts w:cs="Times New Roman"/>
          <w:sz w:val="24"/>
          <w:szCs w:val="24"/>
        </w:rPr>
        <w:t xml:space="preserve"> </w:t>
      </w:r>
      <w:r w:rsidRPr="006F5332">
        <w:rPr>
          <w:rFonts w:cs="Times New Roman"/>
          <w:sz w:val="24"/>
          <w:szCs w:val="24"/>
        </w:rPr>
        <w:t>for dansk område skal finde sted i overensstemmelse med bestemmelserne i denne lov og de med hjemmel i loven udfærdigede forskrifter, medmindre andet følger af E</w:t>
      </w:r>
      <w:r w:rsidR="006733DC" w:rsidRPr="006F5332">
        <w:rPr>
          <w:rFonts w:cs="Times New Roman"/>
          <w:sz w:val="24"/>
          <w:szCs w:val="24"/>
        </w:rPr>
        <w:t>U</w:t>
      </w:r>
      <w:r w:rsidRPr="006F5332">
        <w:rPr>
          <w:rFonts w:cs="Times New Roman"/>
          <w:sz w:val="24"/>
          <w:szCs w:val="24"/>
        </w:rPr>
        <w:t>-forordninger.</w:t>
      </w:r>
    </w:p>
    <w:p w14:paraId="42E473E2"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Det følger af luftfartslovens § 2, stk. 1, litra </w:t>
      </w:r>
      <w:proofErr w:type="spellStart"/>
      <w:r w:rsidRPr="006F5332">
        <w:rPr>
          <w:rFonts w:cs="Times New Roman"/>
          <w:sz w:val="24"/>
          <w:szCs w:val="24"/>
        </w:rPr>
        <w:t>a-d</w:t>
      </w:r>
      <w:proofErr w:type="spellEnd"/>
      <w:r w:rsidRPr="006F5332">
        <w:rPr>
          <w:rFonts w:cs="Times New Roman"/>
          <w:sz w:val="24"/>
          <w:szCs w:val="24"/>
        </w:rPr>
        <w:t xml:space="preserve">, at luftfart inden for dansk område kun kan finde sted med luftfartøjer, som har dansk nationalitet, nationalitet i et EU- eller EØS-land, nationalitet i et tredjeland, der har overenskomst med Danmark om ret til luftfart inden for dansk område, eller særlig tilladelse fra transportministeren. </w:t>
      </w:r>
    </w:p>
    <w:p w14:paraId="513E6B9C" w14:textId="2CAA358B" w:rsidR="0075031A" w:rsidRPr="006F5332" w:rsidRDefault="0075031A" w:rsidP="0075031A">
      <w:pPr>
        <w:spacing w:after="240"/>
        <w:rPr>
          <w:rFonts w:cs="Times New Roman"/>
          <w:sz w:val="24"/>
          <w:szCs w:val="24"/>
        </w:rPr>
      </w:pPr>
      <w:r w:rsidRPr="006F5332">
        <w:rPr>
          <w:rFonts w:cs="Times New Roman"/>
          <w:sz w:val="24"/>
          <w:szCs w:val="24"/>
        </w:rPr>
        <w:t xml:space="preserve">For så vidt angår kravet om dansk nationalitet i stk. 1, litra a, følger det af luftfartslovens § 17, stk. 1, at et luftfartøj har dansk nationalitet, når det er registreret. Af bestemmelsen følger det ikke, hvor luftfartøjet skal være registreret. Trafikstyrelsen fører som registreringsmyndighed et register over luftfartøjer </w:t>
      </w:r>
      <w:r w:rsidR="006733DC" w:rsidRPr="006F5332">
        <w:rPr>
          <w:rFonts w:cs="Times New Roman"/>
          <w:sz w:val="24"/>
          <w:szCs w:val="24"/>
        </w:rPr>
        <w:t>i form af N</w:t>
      </w:r>
      <w:r w:rsidRPr="006F5332">
        <w:rPr>
          <w:rFonts w:cs="Times New Roman"/>
          <w:sz w:val="24"/>
          <w:szCs w:val="24"/>
        </w:rPr>
        <w:t>ationalitetsregist</w:t>
      </w:r>
      <w:r w:rsidR="006733DC" w:rsidRPr="006F5332">
        <w:rPr>
          <w:rFonts w:cs="Times New Roman"/>
          <w:sz w:val="24"/>
          <w:szCs w:val="24"/>
        </w:rPr>
        <w:t>ret</w:t>
      </w:r>
      <w:r w:rsidRPr="006F5332">
        <w:rPr>
          <w:rFonts w:cs="Times New Roman"/>
          <w:sz w:val="24"/>
          <w:szCs w:val="24"/>
        </w:rPr>
        <w:t xml:space="preserve">, jf. luftfartslovens § 6, stk. 1. </w:t>
      </w:r>
    </w:p>
    <w:p w14:paraId="0B766D4F" w14:textId="77777777" w:rsidR="0075031A" w:rsidRPr="006F5332" w:rsidRDefault="0075031A" w:rsidP="0075031A">
      <w:pPr>
        <w:spacing w:after="240"/>
        <w:rPr>
          <w:rFonts w:cs="Times New Roman"/>
          <w:sz w:val="24"/>
          <w:szCs w:val="24"/>
        </w:rPr>
      </w:pPr>
      <w:r w:rsidRPr="006F5332">
        <w:rPr>
          <w:rFonts w:cs="Times New Roman"/>
          <w:sz w:val="24"/>
          <w:szCs w:val="24"/>
        </w:rPr>
        <w:lastRenderedPageBreak/>
        <w:t xml:space="preserve">Det er forudsat i bemærkningerne til luftfartslovens § 6 fra 1960, og videreført med ændringen af § 6 ved lov nr. 2072 af 21. december 2020 om ændring af lov om luftfart, at Nationalitetsregistret skal omfatte alle danske luftfartøjer, medmindre der er tale om militære luftfartøjer eller andre statsluftfartøjer. Derudover er det forudsat, at den civile luftfartsmyndighed, Trafikstyrelsen (tidligere Statens Luftfartsvæsen), skal være registreringsmyndighed og skal føre Nationalitetsregistret, jf. Folketingstidende 1959-60, tillæg A, spalte 1435. </w:t>
      </w:r>
    </w:p>
    <w:p w14:paraId="594C29FE"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Det følger dog af luftfartslovens § 151, stk. 1, at under behørig hensyntagen til luftfartens sikkerhed eller almene interesse i øvrigt kan transportministeren for så vidt angår luftfartøjer, som ikke har fører om bord, eller som fremdrives ved andet end motor, eller som ellers er af særlig beskaffenhed, gøre undtagelse fra lovens regler og give særlige forskrifter, dog ikke for så vidt angår bestemmelser af privatretligt eller strafferetligt indhold. </w:t>
      </w:r>
    </w:p>
    <w:p w14:paraId="59F3DB40" w14:textId="77777777" w:rsidR="0075031A" w:rsidRPr="006F5332" w:rsidRDefault="0075031A" w:rsidP="0075031A">
      <w:pPr>
        <w:spacing w:after="240"/>
        <w:rPr>
          <w:rFonts w:cs="Times New Roman"/>
          <w:sz w:val="24"/>
          <w:szCs w:val="24"/>
        </w:rPr>
      </w:pPr>
      <w:r w:rsidRPr="006F5332">
        <w:rPr>
          <w:rFonts w:cs="Times New Roman"/>
          <w:sz w:val="24"/>
          <w:szCs w:val="24"/>
        </w:rPr>
        <w:t xml:space="preserve">Af luftfartslovens § 152, stk. 3, følger det, at transportministeren kan overlade beføjelse til at træffe afgørelse, som efter loven er tillagt ministeren eller Trafikstyrelsen, til andre offentlige myndigheder, private organisationer eller sagkyndige. </w:t>
      </w:r>
    </w:p>
    <w:p w14:paraId="7B2F0841" w14:textId="77777777" w:rsidR="0075031A" w:rsidRPr="006F5332" w:rsidRDefault="0075031A" w:rsidP="0075031A">
      <w:pPr>
        <w:spacing w:after="240"/>
        <w:rPr>
          <w:rFonts w:cs="Times New Roman"/>
          <w:sz w:val="24"/>
          <w:szCs w:val="24"/>
        </w:rPr>
      </w:pPr>
      <w:r w:rsidRPr="006F5332">
        <w:rPr>
          <w:rFonts w:cs="Times New Roman"/>
          <w:sz w:val="24"/>
          <w:szCs w:val="24"/>
        </w:rPr>
        <w:t xml:space="preserve">I medfør af luftfartslovens § 151, stk. 1, og dermed som en undtagelse til lovens øvrige regler og alene gældende for luftfartøjer som er uden fører eller af særlig beskaffenhed, har Trafikstyrelsen blandt andet udstedt Bestemmelser for Civil Luftfart 9-5 om dragefly og glideskærme (BL 9-5) af 8. december 2004, Bestemmelser for Civil Luftart 9-6 om ultralette luftfartøjer (BL 9-6) af 2. juni 2008 og Bestemmelser for Civil Luftfart 9-12 om ultralette gyroplaner (BL 9-12) af 15. maj 1995. De ultralette luftfartøjer, dragefly og glideskærme er luftfartøjer af særlig beskaffenhed, der er kendetegnet ved at være små og lette luftfartøjer, der ikke er typecertificerede. Luftfartøjernes luftdygtighedsevne er dermed ikke kontrolleret og dokumenteret på samme måde som et typecertificeret luftfartøj. </w:t>
      </w:r>
    </w:p>
    <w:p w14:paraId="565C95EE" w14:textId="19E473BB" w:rsidR="0075031A" w:rsidRPr="006F5332" w:rsidRDefault="0075031A" w:rsidP="0075031A">
      <w:pPr>
        <w:spacing w:after="240"/>
        <w:rPr>
          <w:rFonts w:cs="Times New Roman"/>
          <w:sz w:val="24"/>
          <w:szCs w:val="24"/>
        </w:rPr>
      </w:pPr>
      <w:r w:rsidRPr="006F5332">
        <w:rPr>
          <w:rFonts w:cs="Times New Roman"/>
          <w:sz w:val="24"/>
          <w:szCs w:val="24"/>
        </w:rPr>
        <w:t xml:space="preserve">I medfør af luftfartslovens § 152, stk. 3, er beføjelsen til at træffe afgørelse, herunder vedrørende flyvetilladelse, registrering og mærkning af luftfartøjer af særlig beskaffenhed overladt til de organisationer, der nævnes i BL 9-5, BL 9-6 og BL 9-12. </w:t>
      </w:r>
    </w:p>
    <w:p w14:paraId="38F0B017" w14:textId="3841D7A2" w:rsidR="0075031A" w:rsidRPr="006F5332" w:rsidRDefault="0075031A" w:rsidP="0075031A">
      <w:pPr>
        <w:spacing w:after="240"/>
        <w:rPr>
          <w:rFonts w:cs="Times New Roman"/>
          <w:sz w:val="24"/>
          <w:szCs w:val="24"/>
        </w:rPr>
      </w:pPr>
      <w:r w:rsidRPr="006F5332">
        <w:rPr>
          <w:rFonts w:cs="Times New Roman"/>
          <w:sz w:val="24"/>
          <w:szCs w:val="24"/>
        </w:rPr>
        <w:t xml:space="preserve">Som eksempel kan nævnes BL 9-6, pkt. 7.1.1, hvoraf det følger, at en ultralet flyvemaskine skal bære en nationalitets- og identifikationsbetegnelse, der tildeles af foreningen ved udstedelse af flyvetilladelsen. Identifikationsnummeret udgør herefter dokumentationen for luftfartøjets danske nationalitet. I BL 9-5, pkt. 8.1.1, er det udtrykkeligt anført, at bestemmelserne i </w:t>
      </w:r>
      <w:r w:rsidRPr="006F5332">
        <w:rPr>
          <w:rFonts w:cs="Times New Roman"/>
          <w:sz w:val="24"/>
          <w:szCs w:val="24"/>
        </w:rPr>
        <w:lastRenderedPageBreak/>
        <w:t>luftfartsloven om registrering, mærkning, nationalitet og luftdygtighed ikke finder anvendelse for dragefly og glideskærme. I BL 9-12, pkt. 4.1, følger det, at luftfartsloven og bekendtgørelser og BL’er, der er udfærdiget i medfør heraf, gælder med de ændringer, der følger af bestemmelserne i denne BL.</w:t>
      </w:r>
    </w:p>
    <w:p w14:paraId="04A03A07" w14:textId="50FA46EE" w:rsidR="0075031A" w:rsidRPr="006F5332" w:rsidRDefault="0075031A" w:rsidP="0075031A">
      <w:pPr>
        <w:spacing w:after="240"/>
        <w:rPr>
          <w:rFonts w:cs="Times New Roman"/>
          <w:sz w:val="24"/>
          <w:szCs w:val="24"/>
        </w:rPr>
      </w:pPr>
      <w:r w:rsidRPr="006F5332">
        <w:rPr>
          <w:rFonts w:cs="Times New Roman"/>
          <w:sz w:val="24"/>
          <w:szCs w:val="24"/>
        </w:rPr>
        <w:t xml:space="preserve">De luftfartøjer af særlig beskaffenhed, som omfattet af ovennævnte BL’er, er således undtaget fra luftfartslovens almindelige luftdygtighedsbestemmelser og vil ikke kunne opnå registrering i Nationalitetsregistret, jf. luftfartslovens § 6. De organisationer, Trafikstyrelsen har godkendt til at varetage opgaver på styrelsens vegne i forhold til luftfartøjer af særlig beskaffenhed, har således med hjemmel i regler udstedt i medfør af luftfartslovens §§ 151 og 152 den nødvendige beføjelse til at udstede godkendelser og stille krav om mærkning i overensstemmelse med reglerne i BL’erne herom. </w:t>
      </w:r>
    </w:p>
    <w:p w14:paraId="11DEBF97" w14:textId="1C6F719D" w:rsidR="0075031A" w:rsidRPr="006F5332" w:rsidRDefault="0075031A" w:rsidP="0075031A">
      <w:pPr>
        <w:spacing w:after="240"/>
        <w:rPr>
          <w:rFonts w:cs="Times New Roman"/>
          <w:sz w:val="24"/>
          <w:szCs w:val="24"/>
        </w:rPr>
      </w:pPr>
      <w:r w:rsidRPr="006F5332">
        <w:rPr>
          <w:rFonts w:cs="Times New Roman"/>
          <w:sz w:val="24"/>
          <w:szCs w:val="24"/>
        </w:rPr>
        <w:t xml:space="preserve">På baggrund af ovenstående anses et luftfartøj med en civil national identifikationsbetegnelse, som er tildelt luftfartøjet af en af Trafikstyrelsen godkendt forening (f.eks. Dansk Ultralet Flyver Union (DULFU) eller Dansk Hangglider og </w:t>
      </w:r>
      <w:proofErr w:type="spellStart"/>
      <w:r w:rsidRPr="006F5332">
        <w:rPr>
          <w:rFonts w:cs="Times New Roman"/>
          <w:sz w:val="24"/>
          <w:szCs w:val="24"/>
        </w:rPr>
        <w:t>Paraglider</w:t>
      </w:r>
      <w:proofErr w:type="spellEnd"/>
      <w:r w:rsidRPr="006F5332">
        <w:rPr>
          <w:rFonts w:cs="Times New Roman"/>
          <w:sz w:val="24"/>
          <w:szCs w:val="24"/>
        </w:rPr>
        <w:t xml:space="preserve"> Union (DHPU)</w:t>
      </w:r>
      <w:r w:rsidR="00CF44AB">
        <w:rPr>
          <w:rFonts w:cs="Times New Roman"/>
          <w:sz w:val="24"/>
          <w:szCs w:val="24"/>
        </w:rPr>
        <w:t>)</w:t>
      </w:r>
      <w:r w:rsidRPr="006F5332">
        <w:rPr>
          <w:rFonts w:cs="Times New Roman"/>
          <w:sz w:val="24"/>
          <w:szCs w:val="24"/>
        </w:rPr>
        <w:t xml:space="preserve">, uanset kravet i luftfartslovens § 6, som et luftfartøj med dansk nationalitet, og dermed som et luftfartøj, der kan anvendes inden for dansk område, jf. luftfartslovens § 2. </w:t>
      </w:r>
    </w:p>
    <w:p w14:paraId="2968BB4E" w14:textId="4C6B5C2A" w:rsidR="0075031A" w:rsidRPr="006F5332" w:rsidRDefault="0075031A" w:rsidP="0075031A">
      <w:pPr>
        <w:spacing w:after="240"/>
        <w:rPr>
          <w:rFonts w:cs="Times New Roman"/>
          <w:sz w:val="24"/>
          <w:szCs w:val="24"/>
        </w:rPr>
      </w:pPr>
      <w:r w:rsidRPr="006F5332">
        <w:rPr>
          <w:rFonts w:cs="Times New Roman"/>
          <w:sz w:val="24"/>
          <w:szCs w:val="24"/>
        </w:rPr>
        <w:t>Et ubemandet luftfartøj, i daglig tale »en drone«, var indtil 2016 inden</w:t>
      </w:r>
      <w:r w:rsidR="006733DC" w:rsidRPr="006F5332">
        <w:rPr>
          <w:rFonts w:cs="Times New Roman"/>
          <w:sz w:val="24"/>
          <w:szCs w:val="24"/>
        </w:rPr>
        <w:t xml:space="preserve"> </w:t>
      </w:r>
      <w:r w:rsidRPr="006F5332">
        <w:rPr>
          <w:rFonts w:cs="Times New Roman"/>
          <w:sz w:val="24"/>
          <w:szCs w:val="24"/>
        </w:rPr>
        <w:t>for dansk område omfattet af Bestemmelser for Civil Luftfart 9-4 om luftfart med ubemandede luftfartøjer, som ikke vejer over 25 kg (BL 9-4) af 9. januar 2004. I BL 9-4, pkt. 2.2 anføres det, at for den luftfart, der er omhandlet i BL’en, gælder kun luftfartslovens bestemmelser af privatretligt og strafferetligt indhold, mens lovens øvrige bestemmelser ikke finder anvendelse. BL 9-4 finder i dag alene anvendelse i forhold til Grønland, idet dronereglerne for Danmark er erstattet af Kommissionens gennemførelsesforordning nr. 2019/947/EU af 24. maj 2019 om regler og procedurer for operation af ubemandede luftfartøjer (»droneforordningen«) og Kommissionens delegerede forordning nr. 2019/945/EU af 12. marts 2019 om ubemandede luftfartøjer og om tredjelandsoperatører af ubemandede luftfartøjssystemer (»droneproduktforordningen«). Regler svarende til EU’s droneregler er også</w:t>
      </w:r>
      <w:r w:rsidR="00EE502A" w:rsidRPr="006F5332">
        <w:rPr>
          <w:rFonts w:cs="Times New Roman"/>
          <w:sz w:val="24"/>
          <w:szCs w:val="24"/>
        </w:rPr>
        <w:t xml:space="preserve"> delvist</w:t>
      </w:r>
      <w:r w:rsidRPr="006F5332">
        <w:rPr>
          <w:rFonts w:cs="Times New Roman"/>
          <w:sz w:val="24"/>
          <w:szCs w:val="24"/>
        </w:rPr>
        <w:t xml:space="preserve"> gennemført med virkning for Færøerne.</w:t>
      </w:r>
    </w:p>
    <w:p w14:paraId="31E662B3" w14:textId="6C4C732F" w:rsidR="0075031A" w:rsidRPr="006F5332" w:rsidRDefault="0075031A" w:rsidP="0075031A">
      <w:pPr>
        <w:spacing w:after="240"/>
        <w:rPr>
          <w:rFonts w:cs="Times New Roman"/>
          <w:sz w:val="24"/>
          <w:szCs w:val="24"/>
        </w:rPr>
      </w:pPr>
      <w:r w:rsidRPr="006F5332">
        <w:rPr>
          <w:rFonts w:cs="Times New Roman"/>
          <w:sz w:val="24"/>
          <w:szCs w:val="24"/>
        </w:rPr>
        <w:t>De europæiske regler, der stiller krav om</w:t>
      </w:r>
      <w:r w:rsidR="006733DC" w:rsidRPr="006F5332">
        <w:rPr>
          <w:rFonts w:cs="Times New Roman"/>
          <w:sz w:val="24"/>
          <w:szCs w:val="24"/>
        </w:rPr>
        <w:t>,</w:t>
      </w:r>
      <w:r w:rsidRPr="006F5332">
        <w:rPr>
          <w:rFonts w:cs="Times New Roman"/>
          <w:sz w:val="24"/>
          <w:szCs w:val="24"/>
        </w:rPr>
        <w:t xml:space="preserve"> at enten dronen eller droneoperatøren skal være registreret i et danske register </w:t>
      </w:r>
      <w:r w:rsidR="000C4636">
        <w:rPr>
          <w:rFonts w:cs="Times New Roman"/>
          <w:sz w:val="24"/>
          <w:szCs w:val="24"/>
        </w:rPr>
        <w:t>for</w:t>
      </w:r>
      <w:r w:rsidRPr="006F5332">
        <w:rPr>
          <w:rFonts w:cs="Times New Roman"/>
          <w:sz w:val="24"/>
          <w:szCs w:val="24"/>
        </w:rPr>
        <w:t xml:space="preserve"> drone</w:t>
      </w:r>
      <w:r w:rsidR="000C4636">
        <w:rPr>
          <w:rFonts w:cs="Times New Roman"/>
          <w:sz w:val="24"/>
          <w:szCs w:val="24"/>
        </w:rPr>
        <w:t>r</w:t>
      </w:r>
      <w:r w:rsidRPr="006F5332">
        <w:rPr>
          <w:rFonts w:cs="Times New Roman"/>
          <w:sz w:val="24"/>
          <w:szCs w:val="24"/>
        </w:rPr>
        <w:t>, bevirker, at droner uanset luftfartslovens § 6 anses for et luftfartøj med dansk nationalitet og kan anvendes inden for dansk område</w:t>
      </w:r>
      <w:r w:rsidR="006733DC" w:rsidRPr="006F5332">
        <w:rPr>
          <w:rFonts w:cs="Times New Roman"/>
          <w:sz w:val="24"/>
          <w:szCs w:val="24"/>
        </w:rPr>
        <w:t>,</w:t>
      </w:r>
      <w:r w:rsidRPr="006F5332">
        <w:rPr>
          <w:rFonts w:cs="Times New Roman"/>
          <w:sz w:val="24"/>
          <w:szCs w:val="24"/>
        </w:rPr>
        <w:t xml:space="preserve"> jf. luftfartslovens § 2, også selvom dronen ikke er registreret i </w:t>
      </w:r>
      <w:r w:rsidR="006733DC" w:rsidRPr="006F5332">
        <w:rPr>
          <w:rFonts w:cs="Times New Roman"/>
          <w:sz w:val="24"/>
          <w:szCs w:val="24"/>
        </w:rPr>
        <w:t>N</w:t>
      </w:r>
      <w:r w:rsidRPr="006F5332">
        <w:rPr>
          <w:rFonts w:cs="Times New Roman"/>
          <w:sz w:val="24"/>
          <w:szCs w:val="24"/>
        </w:rPr>
        <w:t xml:space="preserve">ationalitetsregistret. </w:t>
      </w:r>
    </w:p>
    <w:p w14:paraId="6E652BD1" w14:textId="54121453" w:rsidR="0075031A" w:rsidRPr="006F5332" w:rsidRDefault="0075031A" w:rsidP="00AA74E3">
      <w:pPr>
        <w:pStyle w:val="Undertitel"/>
        <w:rPr>
          <w:rFonts w:cs="Times New Roman"/>
          <w:sz w:val="24"/>
        </w:rPr>
      </w:pPr>
      <w:bookmarkStart w:id="361" w:name="_Toc176172944"/>
      <w:r w:rsidRPr="006F5332">
        <w:rPr>
          <w:rFonts w:cs="Times New Roman"/>
          <w:sz w:val="24"/>
        </w:rPr>
        <w:lastRenderedPageBreak/>
        <w:t>2.</w:t>
      </w:r>
      <w:ins w:id="362" w:author="Forfatter">
        <w:r w:rsidR="00490DB1">
          <w:rPr>
            <w:rFonts w:cs="Times New Roman"/>
            <w:sz w:val="24"/>
          </w:rPr>
          <w:t>5</w:t>
        </w:r>
      </w:ins>
      <w:del w:id="363" w:author="Forfatter">
        <w:r w:rsidRPr="006F5332" w:rsidDel="00490DB1">
          <w:rPr>
            <w:rFonts w:cs="Times New Roman"/>
            <w:sz w:val="24"/>
          </w:rPr>
          <w:delText>4</w:delText>
        </w:r>
      </w:del>
      <w:r w:rsidRPr="006F5332">
        <w:rPr>
          <w:rFonts w:cs="Times New Roman"/>
          <w:sz w:val="24"/>
        </w:rPr>
        <w:t xml:space="preserve">.2. </w:t>
      </w:r>
      <w:r w:rsidRPr="006F5332">
        <w:rPr>
          <w:sz w:val="24"/>
        </w:rPr>
        <w:t>Transportministeriets overvejelser og den foreslåede ordning</w:t>
      </w:r>
      <w:bookmarkEnd w:id="361"/>
    </w:p>
    <w:p w14:paraId="7D01C4B8" w14:textId="54A28D64" w:rsidR="0075031A" w:rsidRPr="006F5332" w:rsidRDefault="0075031A" w:rsidP="0075031A">
      <w:pPr>
        <w:spacing w:after="240"/>
        <w:rPr>
          <w:rFonts w:cs="Times New Roman"/>
          <w:sz w:val="24"/>
          <w:szCs w:val="24"/>
        </w:rPr>
      </w:pPr>
      <w:r w:rsidRPr="006F5332">
        <w:rPr>
          <w:rFonts w:cs="Times New Roman"/>
          <w:sz w:val="24"/>
          <w:szCs w:val="24"/>
        </w:rPr>
        <w:t>Som beskrevet under punkt 2.</w:t>
      </w:r>
      <w:ins w:id="364" w:author="Forfatter">
        <w:r w:rsidR="00490DB1">
          <w:rPr>
            <w:rFonts w:cs="Times New Roman"/>
            <w:sz w:val="24"/>
            <w:szCs w:val="24"/>
          </w:rPr>
          <w:t>5</w:t>
        </w:r>
      </w:ins>
      <w:del w:id="365" w:author="Forfatter">
        <w:r w:rsidR="005434EA" w:rsidRPr="006F5332" w:rsidDel="00490DB1">
          <w:rPr>
            <w:rFonts w:cs="Times New Roman"/>
            <w:sz w:val="24"/>
            <w:szCs w:val="24"/>
          </w:rPr>
          <w:delText>4</w:delText>
        </w:r>
      </w:del>
      <w:r w:rsidRPr="006F5332">
        <w:rPr>
          <w:rFonts w:cs="Times New Roman"/>
          <w:sz w:val="24"/>
          <w:szCs w:val="24"/>
        </w:rPr>
        <w:t xml:space="preserve">.1 er det en forudsætning for at kunne foretage luftfart inden for dansk område, at luftfartøjet har dansk nationalitet, jf. </w:t>
      </w:r>
      <w:r w:rsidR="00B85542">
        <w:rPr>
          <w:rFonts w:cs="Times New Roman"/>
          <w:sz w:val="24"/>
          <w:szCs w:val="24"/>
        </w:rPr>
        <w:t xml:space="preserve">luftfartslovens </w:t>
      </w:r>
      <w:r w:rsidRPr="006F5332">
        <w:rPr>
          <w:rFonts w:cs="Times New Roman"/>
          <w:sz w:val="24"/>
          <w:szCs w:val="24"/>
        </w:rPr>
        <w:t xml:space="preserve">§ 2. Et luftfartøj har dansk nationalitet, når det er registreret, jf. luftfartslovens § 17. Det følger ikke udtrykkeligt af luftfartslovens § 17, hvor registreringen skal foretages, men antages dog i kontekst af de øvrige bestemmelser i luftfartsloven at henvise til registrering i Nationalitetsregistret. Dette står i kontrast til, at en række luftfartøjer af særlig beskaffenhed ikke kan registreres i Nationalitetsregistret, men i stedet registreres i andre registre. </w:t>
      </w:r>
    </w:p>
    <w:p w14:paraId="47E4D49C" w14:textId="028033E4" w:rsidR="0075031A" w:rsidRPr="006F5332" w:rsidRDefault="0075031A" w:rsidP="0075031A">
      <w:pPr>
        <w:spacing w:after="240"/>
        <w:rPr>
          <w:rFonts w:cs="Times New Roman"/>
          <w:sz w:val="24"/>
          <w:szCs w:val="24"/>
        </w:rPr>
      </w:pPr>
      <w:r w:rsidRPr="006F5332">
        <w:rPr>
          <w:rFonts w:cs="Times New Roman"/>
          <w:sz w:val="24"/>
          <w:szCs w:val="24"/>
        </w:rPr>
        <w:t>Luftfartslovens ordlyd tager således ikke tilstrækkelig højde for, at luftfartslovens § 151 indeholder beføjelse til at fravige lovens bestemmelser for så vidt angår luftfartøjer af særlig beskaffenhed og luftfartøjer uden fører, og at dette i praksis også indebærer en beføjelse til at registrere luftfartøjer af særlig beskaffenhed i andre registre end Nationalitetsregistret med afsæt i, at disse luftfartøjer ikke kan leve op til de sædvanlige luftdygtighedskrav m</w:t>
      </w:r>
      <w:r w:rsidR="003E092D">
        <w:rPr>
          <w:rFonts w:cs="Times New Roman"/>
          <w:sz w:val="24"/>
          <w:szCs w:val="24"/>
        </w:rPr>
        <w:t>.</w:t>
      </w:r>
      <w:r w:rsidRPr="006F5332">
        <w:rPr>
          <w:rFonts w:cs="Times New Roman"/>
          <w:sz w:val="24"/>
          <w:szCs w:val="24"/>
        </w:rPr>
        <w:t xml:space="preserve">v. for at blive registreret i Nationalitetsregistret. </w:t>
      </w:r>
    </w:p>
    <w:p w14:paraId="273C27EA" w14:textId="31965D8A" w:rsidR="0075031A" w:rsidRPr="006F5332" w:rsidRDefault="0075031A" w:rsidP="007223BD">
      <w:pPr>
        <w:spacing w:after="240"/>
        <w:rPr>
          <w:rFonts w:cs="Times New Roman"/>
          <w:sz w:val="24"/>
          <w:szCs w:val="24"/>
        </w:rPr>
      </w:pPr>
      <w:r w:rsidRPr="006F5332">
        <w:rPr>
          <w:rFonts w:cs="Times New Roman"/>
          <w:sz w:val="24"/>
          <w:szCs w:val="24"/>
        </w:rPr>
        <w:t>Det foreslås derfor, at loven på relevante punkter tilpasses udmøntningen af hjemlen i § 151, så det i lovens kapitel 2 om registrering, nationalitet og mærkning vil fremgå, at der i Danmark findes en række forskellige typer af luftfartøjsregistre, som alle kan danne grundlag for, at et luftfartøj vil blive anset for et luftfartøj med dansk nationalitet, hvis det er optaget i det pågældende register. Det bør i den forbindelse være uden betydning, om der er tale om Nationalitetsregistret, et register for luftfartøjer af særlig beskaffenhed eller et register for droner.</w:t>
      </w:r>
    </w:p>
    <w:p w14:paraId="7AE3982A" w14:textId="7B171BFA" w:rsidR="001F2D12" w:rsidRPr="006F5332" w:rsidRDefault="001F2D12" w:rsidP="001F2D12">
      <w:pPr>
        <w:spacing w:after="240"/>
        <w:outlineLvl w:val="1"/>
        <w:rPr>
          <w:b/>
          <w:bCs/>
          <w:sz w:val="24"/>
          <w:szCs w:val="24"/>
        </w:rPr>
      </w:pPr>
      <w:bookmarkStart w:id="366" w:name="_Toc176172945"/>
      <w:r w:rsidRPr="006F5332">
        <w:rPr>
          <w:rFonts w:eastAsia="Calibri" w:cs="Times New Roman"/>
          <w:b/>
          <w:bCs/>
          <w:sz w:val="24"/>
          <w:szCs w:val="24"/>
        </w:rPr>
        <w:t>2.</w:t>
      </w:r>
      <w:ins w:id="367" w:author="Forfatter">
        <w:r w:rsidR="00490DB1">
          <w:rPr>
            <w:rFonts w:eastAsia="Calibri" w:cs="Times New Roman"/>
            <w:b/>
            <w:bCs/>
            <w:sz w:val="24"/>
            <w:szCs w:val="24"/>
          </w:rPr>
          <w:t>6</w:t>
        </w:r>
      </w:ins>
      <w:del w:id="368" w:author="Forfatter">
        <w:r w:rsidR="0075031A" w:rsidRPr="006F5332" w:rsidDel="00490DB1">
          <w:rPr>
            <w:rFonts w:eastAsia="Calibri" w:cs="Times New Roman"/>
            <w:b/>
            <w:bCs/>
            <w:sz w:val="24"/>
            <w:szCs w:val="24"/>
          </w:rPr>
          <w:delText>5</w:delText>
        </w:r>
      </w:del>
      <w:r w:rsidRPr="006F5332">
        <w:rPr>
          <w:rFonts w:eastAsia="Calibri" w:cs="Times New Roman"/>
          <w:b/>
          <w:bCs/>
          <w:sz w:val="24"/>
          <w:szCs w:val="24"/>
        </w:rPr>
        <w:t xml:space="preserve">. </w:t>
      </w:r>
      <w:r w:rsidRPr="006F5332">
        <w:rPr>
          <w:b/>
          <w:bCs/>
          <w:sz w:val="24"/>
          <w:szCs w:val="24"/>
        </w:rPr>
        <w:t>Ændring af luftfartslovens territorialbestemmelse vedrørende Grønland</w:t>
      </w:r>
      <w:bookmarkEnd w:id="366"/>
    </w:p>
    <w:p w14:paraId="08518F01" w14:textId="4099402E" w:rsidR="001F2D12" w:rsidRPr="006F5332" w:rsidRDefault="001F2D12" w:rsidP="00AA74E3">
      <w:pPr>
        <w:pStyle w:val="Undertitel"/>
        <w:rPr>
          <w:sz w:val="24"/>
        </w:rPr>
      </w:pPr>
      <w:bookmarkStart w:id="369" w:name="_Toc176172946"/>
      <w:r w:rsidRPr="006F5332">
        <w:rPr>
          <w:sz w:val="24"/>
        </w:rPr>
        <w:t>2.</w:t>
      </w:r>
      <w:ins w:id="370" w:author="Forfatter">
        <w:r w:rsidR="00490DB1">
          <w:rPr>
            <w:sz w:val="24"/>
          </w:rPr>
          <w:t>6</w:t>
        </w:r>
      </w:ins>
      <w:del w:id="371" w:author="Forfatter">
        <w:r w:rsidR="0075031A" w:rsidRPr="006F5332" w:rsidDel="00490DB1">
          <w:rPr>
            <w:sz w:val="24"/>
          </w:rPr>
          <w:delText>5</w:delText>
        </w:r>
      </w:del>
      <w:r w:rsidRPr="006F5332">
        <w:rPr>
          <w:sz w:val="24"/>
        </w:rPr>
        <w:t>.1. Gældende ret</w:t>
      </w:r>
      <w:bookmarkEnd w:id="369"/>
    </w:p>
    <w:p w14:paraId="46BA352A" w14:textId="4C7005A6" w:rsidR="001F2D12" w:rsidRPr="006F5332" w:rsidRDefault="001F2D12" w:rsidP="00251E19">
      <w:pPr>
        <w:rPr>
          <w:sz w:val="24"/>
          <w:szCs w:val="24"/>
        </w:rPr>
      </w:pPr>
      <w:r w:rsidRPr="006F5332">
        <w:rPr>
          <w:sz w:val="24"/>
          <w:szCs w:val="24"/>
        </w:rPr>
        <w:t xml:space="preserve">Det følger af luftfartslovens </w:t>
      </w:r>
      <w:r w:rsidRPr="006F5332">
        <w:rPr>
          <w:bCs/>
          <w:sz w:val="24"/>
          <w:szCs w:val="24"/>
        </w:rPr>
        <w:t>§ 158, at</w:t>
      </w:r>
      <w:r w:rsidRPr="006F5332">
        <w:rPr>
          <w:sz w:val="24"/>
          <w:szCs w:val="24"/>
        </w:rPr>
        <w:t> for Grønland gælder loven kun med de af den særlige grønlandske lovgivning flydende lempelser. Såfremt det måtte blive nødvendigt i Grønland at foretage ekspropriationer i henhold til denne lov, vil de nærmere regler om fremgangsmåden herved være at fastsætte i en særlig lov.</w:t>
      </w:r>
    </w:p>
    <w:p w14:paraId="009589F3" w14:textId="77777777" w:rsidR="00251E19" w:rsidRPr="006F5332" w:rsidRDefault="00251E19" w:rsidP="00251E19">
      <w:pPr>
        <w:rPr>
          <w:sz w:val="24"/>
          <w:szCs w:val="24"/>
        </w:rPr>
      </w:pPr>
    </w:p>
    <w:p w14:paraId="4DBF60AD" w14:textId="6EA3721E" w:rsidR="001F2D12" w:rsidRPr="006F5332" w:rsidRDefault="001F2D12" w:rsidP="00251E19">
      <w:pPr>
        <w:rPr>
          <w:sz w:val="24"/>
          <w:szCs w:val="24"/>
        </w:rPr>
      </w:pPr>
      <w:r w:rsidRPr="006F5332">
        <w:rPr>
          <w:sz w:val="24"/>
          <w:szCs w:val="24"/>
        </w:rPr>
        <w:t>L</w:t>
      </w:r>
      <w:r w:rsidR="00B85542">
        <w:rPr>
          <w:sz w:val="24"/>
          <w:szCs w:val="24"/>
        </w:rPr>
        <w:t>uftfartsl</w:t>
      </w:r>
      <w:r w:rsidRPr="006F5332">
        <w:rPr>
          <w:sz w:val="24"/>
          <w:szCs w:val="24"/>
        </w:rPr>
        <w:t>oven gælder ikke for Færøerne, men ved kongelig anordning kan det dog bestemmes, at loven tillige skal gælde for Færøerne i det omfang og med de ændringer, som indstilles af Færøernes Lagting.</w:t>
      </w:r>
    </w:p>
    <w:p w14:paraId="4C32632E" w14:textId="77777777" w:rsidR="00251E19" w:rsidRPr="006F5332" w:rsidRDefault="00251E19" w:rsidP="00251E19">
      <w:pPr>
        <w:rPr>
          <w:sz w:val="24"/>
          <w:szCs w:val="24"/>
        </w:rPr>
      </w:pPr>
    </w:p>
    <w:p w14:paraId="3D69FE6F" w14:textId="2CB9226B" w:rsidR="001F2D12" w:rsidRPr="006F5332" w:rsidRDefault="001F2D12" w:rsidP="00251E19">
      <w:pPr>
        <w:rPr>
          <w:sz w:val="24"/>
          <w:szCs w:val="24"/>
        </w:rPr>
      </w:pPr>
      <w:r w:rsidRPr="006F5332">
        <w:rPr>
          <w:sz w:val="24"/>
          <w:szCs w:val="24"/>
        </w:rPr>
        <w:t xml:space="preserve">Luftfartslovens § 158 antages i praksis at indebære, at luftfartsloven gælder for Grønland i det omfang og evt. med de afvigelser, der harmonerer med den særlige grønlandske lovgivning, </w:t>
      </w:r>
      <w:r w:rsidR="0073305E" w:rsidRPr="006F5332">
        <w:rPr>
          <w:sz w:val="24"/>
          <w:szCs w:val="24"/>
        </w:rPr>
        <w:t>jf.  Rapport om</w:t>
      </w:r>
      <w:r w:rsidRPr="006F5332">
        <w:rPr>
          <w:sz w:val="24"/>
          <w:szCs w:val="24"/>
        </w:rPr>
        <w:t xml:space="preserve"> </w:t>
      </w:r>
      <w:r w:rsidR="0073305E" w:rsidRPr="006F5332">
        <w:rPr>
          <w:sz w:val="24"/>
          <w:szCs w:val="24"/>
        </w:rPr>
        <w:t xml:space="preserve">luftfartslovgivningen i relation til Grønland udarbejdet af det daværende Trafikministerium og Grønlands Selvstyre i 1999. </w:t>
      </w:r>
    </w:p>
    <w:p w14:paraId="556A1F30" w14:textId="77777777" w:rsidR="00251E19" w:rsidRPr="006F5332" w:rsidRDefault="00251E19" w:rsidP="00251E19">
      <w:pPr>
        <w:rPr>
          <w:sz w:val="24"/>
          <w:szCs w:val="24"/>
        </w:rPr>
      </w:pPr>
    </w:p>
    <w:p w14:paraId="7062570E" w14:textId="7F3D2B43" w:rsidR="00EB467C" w:rsidRPr="006F5332" w:rsidRDefault="001F2D12" w:rsidP="00251E19">
      <w:pPr>
        <w:rPr>
          <w:sz w:val="24"/>
          <w:szCs w:val="24"/>
        </w:rPr>
      </w:pPr>
      <w:r w:rsidRPr="006F5332">
        <w:rPr>
          <w:sz w:val="24"/>
          <w:szCs w:val="24"/>
        </w:rPr>
        <w:t xml:space="preserve">Luftfartsloven er således i sin ordlyd direkte gældende for Grønland, hvor den for Færøerne skal sættes i kraft ved kongelige anordninger. </w:t>
      </w:r>
    </w:p>
    <w:p w14:paraId="68B1A20C" w14:textId="77777777" w:rsidR="00251E19" w:rsidRPr="006F5332" w:rsidRDefault="00251E19" w:rsidP="00251E19">
      <w:pPr>
        <w:rPr>
          <w:sz w:val="24"/>
          <w:szCs w:val="24"/>
        </w:rPr>
      </w:pPr>
    </w:p>
    <w:p w14:paraId="5E8C8141" w14:textId="66749537" w:rsidR="00EB467C" w:rsidRPr="006F5332" w:rsidRDefault="0073305E" w:rsidP="00251E19">
      <w:pPr>
        <w:rPr>
          <w:sz w:val="24"/>
          <w:szCs w:val="24"/>
        </w:rPr>
      </w:pPr>
      <w:r w:rsidRPr="006F5332">
        <w:rPr>
          <w:sz w:val="24"/>
          <w:szCs w:val="24"/>
        </w:rPr>
        <w:t>Den 21. juni 2009 trådte </w:t>
      </w:r>
      <w:r w:rsidRPr="006F5332">
        <w:rPr>
          <w:rFonts w:cs="Times New Roman"/>
          <w:sz w:val="24"/>
          <w:szCs w:val="24"/>
        </w:rPr>
        <w:t xml:space="preserve">lov </w:t>
      </w:r>
      <w:r w:rsidR="00EB467C" w:rsidRPr="006F5332">
        <w:rPr>
          <w:rFonts w:cs="Times New Roman"/>
          <w:sz w:val="24"/>
          <w:szCs w:val="24"/>
        </w:rPr>
        <w:t xml:space="preserve">nr. 473 af 12. juni 2009 </w:t>
      </w:r>
      <w:r w:rsidRPr="006F5332">
        <w:rPr>
          <w:rFonts w:cs="Times New Roman"/>
          <w:sz w:val="24"/>
          <w:szCs w:val="24"/>
        </w:rPr>
        <w:t>om Grønlands Selvstyre</w:t>
      </w:r>
      <w:r w:rsidRPr="006F5332">
        <w:rPr>
          <w:sz w:val="24"/>
          <w:szCs w:val="24"/>
        </w:rPr>
        <w:t> (</w:t>
      </w:r>
      <w:r w:rsidR="0099517F" w:rsidRPr="006F5332">
        <w:rPr>
          <w:sz w:val="24"/>
          <w:szCs w:val="24"/>
        </w:rPr>
        <w:t>herefter: »</w:t>
      </w:r>
      <w:r w:rsidRPr="006F5332">
        <w:rPr>
          <w:sz w:val="24"/>
          <w:szCs w:val="24"/>
        </w:rPr>
        <w:t>selvstyreloven</w:t>
      </w:r>
      <w:r w:rsidR="0099517F" w:rsidRPr="006F5332">
        <w:rPr>
          <w:sz w:val="24"/>
          <w:szCs w:val="24"/>
        </w:rPr>
        <w:t>«</w:t>
      </w:r>
      <w:r w:rsidRPr="006F5332">
        <w:rPr>
          <w:sz w:val="24"/>
          <w:szCs w:val="24"/>
        </w:rPr>
        <w:t>) i kraft. </w:t>
      </w:r>
      <w:r w:rsidR="00EB467C" w:rsidRPr="006F5332">
        <w:rPr>
          <w:sz w:val="24"/>
          <w:szCs w:val="24"/>
        </w:rPr>
        <w:t xml:space="preserve">Formålet med selvstyreloven </w:t>
      </w:r>
      <w:r w:rsidR="0099517F" w:rsidRPr="006F5332">
        <w:rPr>
          <w:sz w:val="24"/>
          <w:szCs w:val="24"/>
        </w:rPr>
        <w:t>er</w:t>
      </w:r>
      <w:r w:rsidR="00EB467C" w:rsidRPr="006F5332">
        <w:rPr>
          <w:sz w:val="24"/>
          <w:szCs w:val="24"/>
        </w:rPr>
        <w:t xml:space="preserve"> bl.a., at selvstyret skal kunne beslutte af overtage kompetence på en række sagsområder.</w:t>
      </w:r>
    </w:p>
    <w:p w14:paraId="0A387FA1" w14:textId="77777777" w:rsidR="00251E19" w:rsidRPr="006F5332" w:rsidRDefault="00251E19" w:rsidP="00251E19">
      <w:pPr>
        <w:rPr>
          <w:sz w:val="24"/>
          <w:szCs w:val="24"/>
        </w:rPr>
      </w:pPr>
    </w:p>
    <w:p w14:paraId="51572B3E" w14:textId="300D4D71" w:rsidR="0073305E" w:rsidRPr="006F5332" w:rsidRDefault="00EB467C" w:rsidP="00251E19">
      <w:pPr>
        <w:rPr>
          <w:sz w:val="24"/>
          <w:szCs w:val="24"/>
        </w:rPr>
      </w:pPr>
      <w:r w:rsidRPr="006F5332">
        <w:rPr>
          <w:sz w:val="24"/>
          <w:szCs w:val="24"/>
        </w:rPr>
        <w:t xml:space="preserve">Selvstyret kan i den forbindelse bestemme, at luftfartsområdet skal overgå til selvstyret, jf. selvstyrelovens § 2 og lovens bilag, liste II, nr. 16. </w:t>
      </w:r>
    </w:p>
    <w:p w14:paraId="0960A891" w14:textId="77777777" w:rsidR="00251E19" w:rsidRPr="006F5332" w:rsidRDefault="00251E19" w:rsidP="00251E19">
      <w:pPr>
        <w:rPr>
          <w:sz w:val="24"/>
          <w:szCs w:val="24"/>
        </w:rPr>
      </w:pPr>
    </w:p>
    <w:p w14:paraId="7F33D160" w14:textId="56563086" w:rsidR="00EB467C" w:rsidRPr="006F5332" w:rsidRDefault="00EB467C" w:rsidP="00251E19">
      <w:pPr>
        <w:rPr>
          <w:sz w:val="24"/>
          <w:szCs w:val="24"/>
        </w:rPr>
      </w:pPr>
      <w:r w:rsidRPr="006F5332">
        <w:rPr>
          <w:sz w:val="24"/>
          <w:szCs w:val="24"/>
        </w:rPr>
        <w:t>I forlængelse af selvstyrelovens ikrafttræden er ændringer til luftfartsloven, der har skulle gælde i Grønland, blevet sat i kraft ved kongelige anordninger</w:t>
      </w:r>
      <w:r w:rsidR="00AB046B" w:rsidRPr="006F5332">
        <w:rPr>
          <w:sz w:val="24"/>
          <w:szCs w:val="24"/>
        </w:rPr>
        <w:t xml:space="preserve"> i en erkendelse af det grønlandske selvstyre</w:t>
      </w:r>
      <w:r w:rsidRPr="006F5332">
        <w:rPr>
          <w:sz w:val="24"/>
          <w:szCs w:val="24"/>
        </w:rPr>
        <w:t xml:space="preserve">. </w:t>
      </w:r>
    </w:p>
    <w:p w14:paraId="43905753" w14:textId="77777777" w:rsidR="006733DC" w:rsidRPr="006F5332" w:rsidRDefault="006733DC" w:rsidP="00251E19">
      <w:pPr>
        <w:rPr>
          <w:sz w:val="24"/>
          <w:szCs w:val="24"/>
        </w:rPr>
      </w:pPr>
    </w:p>
    <w:p w14:paraId="36241B70" w14:textId="40B54085" w:rsidR="00EB467C" w:rsidRPr="006F5332" w:rsidRDefault="00EB467C" w:rsidP="00251E19">
      <w:pPr>
        <w:rPr>
          <w:sz w:val="24"/>
          <w:szCs w:val="24"/>
        </w:rPr>
      </w:pPr>
      <w:r w:rsidRPr="006F5332">
        <w:rPr>
          <w:sz w:val="24"/>
          <w:szCs w:val="24"/>
        </w:rPr>
        <w:t xml:space="preserve">Luftfartsloven, som den gælder for Grønland, følger af bekendtgørelse </w:t>
      </w:r>
      <w:r w:rsidR="00AB046B" w:rsidRPr="006F5332">
        <w:rPr>
          <w:sz w:val="24"/>
          <w:szCs w:val="24"/>
        </w:rPr>
        <w:t xml:space="preserve">for Grønland </w:t>
      </w:r>
      <w:r w:rsidRPr="006F5332">
        <w:rPr>
          <w:sz w:val="24"/>
          <w:szCs w:val="24"/>
        </w:rPr>
        <w:t xml:space="preserve">nr. 76 af 24. januar 2024 af lov om luftfart. </w:t>
      </w:r>
    </w:p>
    <w:p w14:paraId="0478FB1F" w14:textId="77777777" w:rsidR="00251E19" w:rsidRPr="006F5332" w:rsidRDefault="00251E19" w:rsidP="00251E19">
      <w:pPr>
        <w:rPr>
          <w:sz w:val="24"/>
          <w:szCs w:val="24"/>
        </w:rPr>
      </w:pPr>
    </w:p>
    <w:p w14:paraId="7AE9A605" w14:textId="523FF003" w:rsidR="001F2D12" w:rsidRPr="006F5332" w:rsidRDefault="001F2D12" w:rsidP="00AA74E3">
      <w:pPr>
        <w:pStyle w:val="Undertitel"/>
        <w:rPr>
          <w:sz w:val="24"/>
        </w:rPr>
      </w:pPr>
      <w:bookmarkStart w:id="372" w:name="_Toc176172947"/>
      <w:r w:rsidRPr="006F5332">
        <w:rPr>
          <w:sz w:val="24"/>
        </w:rPr>
        <w:t>2.</w:t>
      </w:r>
      <w:ins w:id="373" w:author="Forfatter">
        <w:r w:rsidR="00490DB1">
          <w:rPr>
            <w:sz w:val="24"/>
          </w:rPr>
          <w:t>6</w:t>
        </w:r>
      </w:ins>
      <w:del w:id="374" w:author="Forfatter">
        <w:r w:rsidR="0075031A" w:rsidRPr="006F5332" w:rsidDel="00490DB1">
          <w:rPr>
            <w:sz w:val="24"/>
          </w:rPr>
          <w:delText>5</w:delText>
        </w:r>
      </w:del>
      <w:r w:rsidRPr="006F5332">
        <w:rPr>
          <w:sz w:val="24"/>
        </w:rPr>
        <w:t>.2. Transportministeriets overvejelser og den foreslåede ordning</w:t>
      </w:r>
      <w:bookmarkEnd w:id="372"/>
    </w:p>
    <w:p w14:paraId="1FA8EAAD" w14:textId="0BEFE5D6" w:rsidR="001F2D12" w:rsidRPr="006F5332" w:rsidRDefault="00AB046B" w:rsidP="007223BD">
      <w:pPr>
        <w:spacing w:after="240"/>
        <w:rPr>
          <w:rFonts w:cs="Times New Roman"/>
          <w:sz w:val="24"/>
          <w:szCs w:val="24"/>
        </w:rPr>
      </w:pPr>
      <w:r w:rsidRPr="006F5332">
        <w:rPr>
          <w:rFonts w:cs="Times New Roman"/>
          <w:sz w:val="24"/>
          <w:szCs w:val="24"/>
        </w:rPr>
        <w:t xml:space="preserve">Luftfartsloven er ud fra lovens ordlyd direkte gældende i Grønland. Ændringer af luftfartsloven efter selvstyrelovens ikrafttræden i 2009 er dog i en erkendelse af det grønlandske selvstyre i praksis sat i kraft ved kongelige anordninger. </w:t>
      </w:r>
    </w:p>
    <w:p w14:paraId="4C9BA453" w14:textId="5C7AD76C" w:rsidR="00AB046B" w:rsidRPr="006F5332" w:rsidRDefault="00AB046B" w:rsidP="007223BD">
      <w:pPr>
        <w:spacing w:after="240"/>
        <w:rPr>
          <w:rFonts w:cs="Times New Roman"/>
          <w:sz w:val="24"/>
          <w:szCs w:val="24"/>
        </w:rPr>
      </w:pPr>
      <w:r w:rsidRPr="006F5332">
        <w:rPr>
          <w:rFonts w:cs="Times New Roman"/>
          <w:sz w:val="24"/>
          <w:szCs w:val="24"/>
        </w:rPr>
        <w:t xml:space="preserve">Luftfartslovens territorialbestemmelse om lovens direkte gyldighed i Grønland bør i forlængelse heraf ændres til en anordningshjemmel, hvormed loven og ændringer til loven alene kan sættes i kraft ved kongelige anordninger. </w:t>
      </w:r>
    </w:p>
    <w:p w14:paraId="6FA741BE" w14:textId="7DF5474F" w:rsidR="00AB046B" w:rsidRPr="006F5332" w:rsidRDefault="00AB046B" w:rsidP="007223BD">
      <w:pPr>
        <w:spacing w:after="240"/>
        <w:rPr>
          <w:rFonts w:cs="Times New Roman"/>
          <w:sz w:val="24"/>
          <w:szCs w:val="24"/>
        </w:rPr>
      </w:pPr>
      <w:r w:rsidRPr="006F5332">
        <w:rPr>
          <w:rFonts w:cs="Times New Roman"/>
          <w:sz w:val="24"/>
          <w:szCs w:val="24"/>
        </w:rPr>
        <w:t xml:space="preserve">Det foreslås derfor med nærværende lovforslag at ændre luftfartslovens territorialbestemmelse for så vidt angår Grønland, således at luftfartsloven og ændringer </w:t>
      </w:r>
      <w:r w:rsidR="006733DC" w:rsidRPr="006F5332">
        <w:rPr>
          <w:rFonts w:cs="Times New Roman"/>
          <w:sz w:val="24"/>
          <w:szCs w:val="24"/>
        </w:rPr>
        <w:t xml:space="preserve">hertil skal </w:t>
      </w:r>
      <w:r w:rsidRPr="006F5332">
        <w:rPr>
          <w:rFonts w:cs="Times New Roman"/>
          <w:sz w:val="24"/>
          <w:szCs w:val="24"/>
        </w:rPr>
        <w:t xml:space="preserve">sættes i kraft ved anordning med de ændringer, som de grønlandske forhold tilsiger. Det foreslås endvidere, at loven </w:t>
      </w:r>
      <w:r w:rsidR="006733DC" w:rsidRPr="006F5332">
        <w:rPr>
          <w:rFonts w:cs="Times New Roman"/>
          <w:sz w:val="24"/>
          <w:szCs w:val="24"/>
        </w:rPr>
        <w:t>skal kunne</w:t>
      </w:r>
      <w:r w:rsidRPr="006F5332">
        <w:rPr>
          <w:rFonts w:cs="Times New Roman"/>
          <w:sz w:val="24"/>
          <w:szCs w:val="24"/>
        </w:rPr>
        <w:t xml:space="preserve"> sættes i kraft på forskellige tidspunkter. </w:t>
      </w:r>
    </w:p>
    <w:p w14:paraId="36FB3A48" w14:textId="3316EF37" w:rsidR="00AB046B" w:rsidRPr="006F5332" w:rsidRDefault="00A37C62" w:rsidP="007223BD">
      <w:pPr>
        <w:spacing w:after="240"/>
        <w:rPr>
          <w:rFonts w:cs="Times New Roman"/>
          <w:sz w:val="24"/>
          <w:szCs w:val="24"/>
        </w:rPr>
      </w:pPr>
      <w:r w:rsidRPr="006F5332">
        <w:rPr>
          <w:rFonts w:cs="Times New Roman"/>
          <w:sz w:val="24"/>
          <w:szCs w:val="24"/>
        </w:rPr>
        <w:lastRenderedPageBreak/>
        <w:t xml:space="preserve">Den foreslåede lovændring vil desuden muliggøre, at der kan foretages en række ændringer af luftfartsloven, som den i dag gælder for Grønland. </w:t>
      </w:r>
    </w:p>
    <w:p w14:paraId="11E3D3F8" w14:textId="0DC13A9B" w:rsidR="00A37C62" w:rsidRPr="006F5332" w:rsidRDefault="00A37C62" w:rsidP="007223BD">
      <w:pPr>
        <w:spacing w:after="240"/>
        <w:rPr>
          <w:rFonts w:cs="Times New Roman"/>
          <w:sz w:val="24"/>
          <w:szCs w:val="24"/>
        </w:rPr>
      </w:pPr>
      <w:bookmarkStart w:id="375" w:name="_Hlk175321655"/>
      <w:r w:rsidRPr="006F5332">
        <w:rPr>
          <w:rFonts w:cs="Times New Roman"/>
          <w:sz w:val="24"/>
          <w:szCs w:val="24"/>
        </w:rPr>
        <w:t xml:space="preserve">Strafbestemmelserne, som de gælder for Grønland i dag, baserer sig på </w:t>
      </w:r>
      <w:r w:rsidR="0099517F" w:rsidRPr="006F5332">
        <w:rPr>
          <w:rFonts w:cs="Times New Roman"/>
          <w:sz w:val="24"/>
          <w:szCs w:val="24"/>
        </w:rPr>
        <w:t xml:space="preserve">den oprindelige </w:t>
      </w:r>
      <w:r w:rsidRPr="006F5332">
        <w:rPr>
          <w:rFonts w:cs="Times New Roman"/>
          <w:sz w:val="24"/>
          <w:szCs w:val="24"/>
        </w:rPr>
        <w:t>luftfartslov</w:t>
      </w:r>
      <w:r w:rsidR="0099517F" w:rsidRPr="006F5332">
        <w:rPr>
          <w:rFonts w:cs="Times New Roman"/>
          <w:sz w:val="24"/>
          <w:szCs w:val="24"/>
        </w:rPr>
        <w:t xml:space="preserve"> fra 1960, som den fandt</w:t>
      </w:r>
      <w:r w:rsidRPr="006F5332">
        <w:rPr>
          <w:rFonts w:cs="Times New Roman"/>
          <w:sz w:val="24"/>
          <w:szCs w:val="24"/>
        </w:rPr>
        <w:t xml:space="preserve"> anvendelse i både Danmark og Grønland</w:t>
      </w:r>
      <w:r w:rsidR="0099517F" w:rsidRPr="006F5332">
        <w:rPr>
          <w:rFonts w:cs="Times New Roman"/>
          <w:sz w:val="24"/>
          <w:szCs w:val="24"/>
        </w:rPr>
        <w:t xml:space="preserve">, og svarer derfor til </w:t>
      </w:r>
      <w:r w:rsidRPr="006F5332">
        <w:rPr>
          <w:rFonts w:cs="Times New Roman"/>
          <w:sz w:val="24"/>
          <w:szCs w:val="24"/>
        </w:rPr>
        <w:t xml:space="preserve">de danske rammer for straf. Strafbestemmelserne, som de gælder for Grønland, tager dermed ikke højde for de sanktionsregler, der gælder i Grønland i medfør af den grønlandske </w:t>
      </w:r>
      <w:proofErr w:type="spellStart"/>
      <w:r w:rsidRPr="006F5332">
        <w:rPr>
          <w:rFonts w:cs="Times New Roman"/>
          <w:sz w:val="24"/>
          <w:szCs w:val="24"/>
        </w:rPr>
        <w:t>kriminallov</w:t>
      </w:r>
      <w:proofErr w:type="spellEnd"/>
      <w:r w:rsidRPr="006F5332">
        <w:rPr>
          <w:rFonts w:cs="Times New Roman"/>
          <w:sz w:val="24"/>
          <w:szCs w:val="24"/>
        </w:rPr>
        <w:t xml:space="preserve">. Luftfartsloven, som den gælder for Grønland, bør således ændres med afsæt i den foreslåede nye territorialbestemmelse, således at strafbestemmelserne heri kommer i overensstemmelse med den grønlandske </w:t>
      </w:r>
      <w:proofErr w:type="spellStart"/>
      <w:r w:rsidRPr="006F5332">
        <w:rPr>
          <w:rFonts w:cs="Times New Roman"/>
          <w:sz w:val="24"/>
          <w:szCs w:val="24"/>
        </w:rPr>
        <w:t>kriminallov</w:t>
      </w:r>
      <w:proofErr w:type="spellEnd"/>
      <w:r w:rsidRPr="006F5332">
        <w:rPr>
          <w:rFonts w:cs="Times New Roman"/>
          <w:sz w:val="24"/>
          <w:szCs w:val="24"/>
        </w:rPr>
        <w:t>. Endvidere indgår der i dag, som luftfartsloven gælder for Grønland, en række henvisninger til EU-regler som retsgrundlaget for reguleringen af grønlandsk luftfart. Grønland er ikke medlem af EU, og EU-retten er derfor heller ikke gældende i Grønland. Den foreslåede bestemmelse vil ligeledes muliggøre en ændring af disse henvisninger til EU-retten som retsgrundlaget for luftfarten i Grønland</w:t>
      </w:r>
      <w:bookmarkEnd w:id="375"/>
      <w:r w:rsidRPr="006F5332">
        <w:rPr>
          <w:rFonts w:cs="Times New Roman"/>
          <w:sz w:val="24"/>
          <w:szCs w:val="24"/>
        </w:rPr>
        <w:t xml:space="preserve">. </w:t>
      </w:r>
    </w:p>
    <w:p w14:paraId="0E7CCE65" w14:textId="1C9D7D39" w:rsidR="00AB046B" w:rsidRPr="006F5332" w:rsidRDefault="00A37C62" w:rsidP="007223BD">
      <w:pPr>
        <w:spacing w:after="240"/>
        <w:rPr>
          <w:rFonts w:cs="Times New Roman"/>
          <w:sz w:val="24"/>
          <w:szCs w:val="24"/>
        </w:rPr>
      </w:pPr>
      <w:r w:rsidRPr="006F5332">
        <w:rPr>
          <w:rFonts w:cs="Times New Roman"/>
          <w:sz w:val="24"/>
          <w:szCs w:val="24"/>
        </w:rPr>
        <w:t xml:space="preserve">Det er afgørende ud fra et luftfartssikkerhedsmæssigt perspektiv, at </w:t>
      </w:r>
      <w:r w:rsidR="00AB046B" w:rsidRPr="006F5332">
        <w:rPr>
          <w:rFonts w:eastAsia="Calibri" w:cs="Times New Roman"/>
          <w:sz w:val="24"/>
          <w:szCs w:val="24"/>
        </w:rPr>
        <w:t>luftfartsloven, som den på tidspunktet for lov</w:t>
      </w:r>
      <w:r w:rsidRPr="006F5332">
        <w:rPr>
          <w:rFonts w:eastAsia="Calibri" w:cs="Times New Roman"/>
          <w:sz w:val="24"/>
          <w:szCs w:val="24"/>
        </w:rPr>
        <w:t>forslagets fremsættelse</w:t>
      </w:r>
      <w:r w:rsidR="00AB046B" w:rsidRPr="006F5332">
        <w:rPr>
          <w:rFonts w:eastAsia="Calibri" w:cs="Times New Roman"/>
          <w:sz w:val="24"/>
          <w:szCs w:val="24"/>
        </w:rPr>
        <w:t xml:space="preserve"> gælder for Grønland, forbliver i kraft, indtil loven enten i sin helhed erstatte</w:t>
      </w:r>
      <w:r w:rsidRPr="006F5332">
        <w:rPr>
          <w:rFonts w:eastAsia="Calibri" w:cs="Times New Roman"/>
          <w:sz w:val="24"/>
          <w:szCs w:val="24"/>
        </w:rPr>
        <w:t>s</w:t>
      </w:r>
      <w:r w:rsidR="00AB046B" w:rsidRPr="006F5332">
        <w:rPr>
          <w:rFonts w:eastAsia="Calibri" w:cs="Times New Roman"/>
          <w:sz w:val="24"/>
          <w:szCs w:val="24"/>
        </w:rPr>
        <w:t xml:space="preserve"> af en anordning om ikrafttræden for Grønland af lov om luftfart eller løbende æn</w:t>
      </w:r>
      <w:r w:rsidR="000C4636">
        <w:rPr>
          <w:rFonts w:eastAsia="Calibri" w:cs="Times New Roman"/>
          <w:sz w:val="24"/>
          <w:szCs w:val="24"/>
        </w:rPr>
        <w:t xml:space="preserve">dres </w:t>
      </w:r>
      <w:r w:rsidR="00AB046B" w:rsidRPr="006F5332">
        <w:rPr>
          <w:rFonts w:eastAsia="Calibri" w:cs="Times New Roman"/>
          <w:sz w:val="24"/>
          <w:szCs w:val="24"/>
        </w:rPr>
        <w:t xml:space="preserve">ved anordninger om ikrafttræden for Grønland af </w:t>
      </w:r>
      <w:r w:rsidR="000C4636">
        <w:rPr>
          <w:rFonts w:eastAsia="Calibri" w:cs="Times New Roman"/>
          <w:sz w:val="24"/>
          <w:szCs w:val="24"/>
        </w:rPr>
        <w:t>ændringslove til</w:t>
      </w:r>
      <w:r w:rsidR="00AB046B" w:rsidRPr="006F5332">
        <w:rPr>
          <w:rFonts w:eastAsia="Calibri" w:cs="Times New Roman"/>
          <w:sz w:val="24"/>
          <w:szCs w:val="24"/>
        </w:rPr>
        <w:t xml:space="preserve"> luftfartsloven. </w:t>
      </w:r>
      <w:r w:rsidRPr="006F5332">
        <w:rPr>
          <w:rFonts w:eastAsia="Calibri" w:cs="Times New Roman"/>
          <w:sz w:val="24"/>
          <w:szCs w:val="24"/>
        </w:rPr>
        <w:t xml:space="preserve">Med lovforslaget lægges der derfor op til en fastholdelse af eksisterende regler for luftfarten, indtil disse måtte blive erstattet af nye regler. </w:t>
      </w:r>
    </w:p>
    <w:p w14:paraId="1CBD5866" w14:textId="6669C444" w:rsidR="006108C2" w:rsidRPr="006F5332" w:rsidRDefault="00A4669B" w:rsidP="00A4669B">
      <w:pPr>
        <w:pStyle w:val="Overskrift1"/>
        <w:spacing w:after="240"/>
        <w:rPr>
          <w:rFonts w:ascii="Times New Roman" w:hAnsi="Times New Roman" w:cs="Times New Roman"/>
          <w:bCs w:val="0"/>
          <w:iCs/>
          <w:sz w:val="24"/>
          <w:szCs w:val="24"/>
        </w:rPr>
      </w:pPr>
      <w:bookmarkStart w:id="376" w:name="_Toc505180549"/>
      <w:bookmarkStart w:id="377" w:name="_Toc505690202"/>
      <w:bookmarkStart w:id="378" w:name="_Toc505701755"/>
      <w:bookmarkStart w:id="379" w:name="_Toc505759547"/>
      <w:bookmarkStart w:id="380" w:name="_Toc505759564"/>
      <w:bookmarkStart w:id="381" w:name="_Toc505762657"/>
      <w:bookmarkStart w:id="382" w:name="_Toc505785997"/>
      <w:bookmarkStart w:id="383" w:name="_Toc506799582"/>
      <w:bookmarkStart w:id="384" w:name="_Toc506799599"/>
      <w:bookmarkStart w:id="385" w:name="_Toc506894558"/>
      <w:bookmarkStart w:id="386" w:name="_Toc507486295"/>
      <w:bookmarkStart w:id="387" w:name="_Toc515271230"/>
      <w:bookmarkStart w:id="388" w:name="_Toc515271553"/>
      <w:bookmarkStart w:id="389" w:name="_Toc515271581"/>
      <w:bookmarkStart w:id="390" w:name="_Toc515280489"/>
      <w:bookmarkStart w:id="391" w:name="_Toc515280640"/>
      <w:bookmarkStart w:id="392" w:name="_Toc515352792"/>
      <w:bookmarkStart w:id="393" w:name="_Toc515540865"/>
      <w:bookmarkStart w:id="394" w:name="_Toc515543705"/>
      <w:bookmarkStart w:id="395" w:name="_Toc515543890"/>
      <w:bookmarkStart w:id="396" w:name="_Toc515551691"/>
      <w:bookmarkStart w:id="397" w:name="_Toc515627633"/>
      <w:bookmarkStart w:id="398" w:name="_Toc516039943"/>
      <w:bookmarkStart w:id="399" w:name="_Toc516155366"/>
      <w:bookmarkStart w:id="400" w:name="_Toc516490267"/>
      <w:bookmarkStart w:id="401" w:name="_Toc518037949"/>
      <w:bookmarkStart w:id="402" w:name="_Toc524599601"/>
      <w:bookmarkStart w:id="403" w:name="_Toc526154934"/>
      <w:bookmarkStart w:id="404" w:name="_Toc526155480"/>
      <w:bookmarkStart w:id="405" w:name="_Toc526155553"/>
      <w:bookmarkStart w:id="406" w:name="_Toc526253990"/>
      <w:bookmarkStart w:id="407" w:name="_Toc526348415"/>
      <w:bookmarkStart w:id="408" w:name="_Toc526374606"/>
      <w:bookmarkStart w:id="409" w:name="_Toc526374622"/>
      <w:bookmarkStart w:id="410" w:name="_Toc526406485"/>
      <w:bookmarkStart w:id="411" w:name="_Toc526409511"/>
      <w:bookmarkStart w:id="412" w:name="_Toc526491410"/>
      <w:bookmarkStart w:id="413" w:name="_Toc526505522"/>
      <w:bookmarkStart w:id="414" w:name="_Toc526756614"/>
      <w:bookmarkStart w:id="415" w:name="_Toc176172948"/>
      <w:bookmarkEnd w:id="321"/>
      <w:bookmarkEnd w:id="322"/>
      <w:bookmarkEnd w:id="323"/>
      <w:bookmarkEnd w:id="324"/>
      <w:bookmarkEnd w:id="325"/>
      <w:bookmarkEnd w:id="326"/>
      <w:bookmarkEnd w:id="327"/>
      <w:bookmarkEnd w:id="328"/>
      <w:bookmarkEnd w:id="329"/>
      <w:bookmarkEnd w:id="330"/>
      <w:r w:rsidRPr="006F5332">
        <w:rPr>
          <w:rFonts w:ascii="Times New Roman" w:hAnsi="Times New Roman" w:cs="Times New Roman"/>
          <w:bCs w:val="0"/>
          <w:iCs/>
          <w:sz w:val="24"/>
          <w:szCs w:val="24"/>
        </w:rPr>
        <w:t>3</w:t>
      </w:r>
      <w:r w:rsidR="006108C2" w:rsidRPr="006F5332">
        <w:rPr>
          <w:rFonts w:ascii="Times New Roman" w:hAnsi="Times New Roman" w:cs="Times New Roman"/>
          <w:bCs w:val="0"/>
          <w:iCs/>
          <w:sz w:val="24"/>
          <w:szCs w:val="24"/>
        </w:rPr>
        <w:t>. Økonomiske konsekvenser og implementeringskonsekvenser for det offentlige</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4FF1FC0C" w14:textId="414FAB75" w:rsidR="00A14C35" w:rsidRPr="006F5332" w:rsidRDefault="00A14C35" w:rsidP="00212B1E">
      <w:pPr>
        <w:spacing w:after="240"/>
        <w:rPr>
          <w:rFonts w:cs="Times New Roman"/>
          <w:sz w:val="24"/>
          <w:szCs w:val="24"/>
        </w:rPr>
      </w:pPr>
      <w:r w:rsidRPr="006F5332">
        <w:rPr>
          <w:rFonts w:cs="Times New Roman"/>
          <w:sz w:val="24"/>
          <w:szCs w:val="24"/>
        </w:rPr>
        <w:t xml:space="preserve">Forslaget om at forhøje safety-afgiften til </w:t>
      </w:r>
      <w:r w:rsidR="00D27C67" w:rsidRPr="006F5332">
        <w:rPr>
          <w:rFonts w:cs="Times New Roman"/>
          <w:sz w:val="24"/>
          <w:szCs w:val="24"/>
        </w:rPr>
        <w:t>8,00</w:t>
      </w:r>
      <w:r w:rsidR="004D2D26" w:rsidRPr="006F5332">
        <w:rPr>
          <w:rFonts w:cs="Times New Roman"/>
          <w:sz w:val="24"/>
          <w:szCs w:val="24"/>
        </w:rPr>
        <w:t xml:space="preserve"> </w:t>
      </w:r>
      <w:r w:rsidRPr="006F5332">
        <w:rPr>
          <w:rFonts w:cs="Times New Roman"/>
          <w:sz w:val="24"/>
          <w:szCs w:val="24"/>
        </w:rPr>
        <w:t>kr. pr. 1. januar 2025</w:t>
      </w:r>
      <w:r w:rsidR="00F845A0" w:rsidRPr="006F5332">
        <w:rPr>
          <w:rFonts w:cs="Times New Roman"/>
          <w:sz w:val="24"/>
          <w:szCs w:val="24"/>
        </w:rPr>
        <w:t>, til 10</w:t>
      </w:r>
      <w:r w:rsidR="001D7154" w:rsidRPr="006F5332">
        <w:rPr>
          <w:rFonts w:cs="Times New Roman"/>
          <w:sz w:val="24"/>
          <w:szCs w:val="24"/>
        </w:rPr>
        <w:t>,00</w:t>
      </w:r>
      <w:r w:rsidR="00F845A0" w:rsidRPr="006F5332">
        <w:rPr>
          <w:rFonts w:cs="Times New Roman"/>
          <w:sz w:val="24"/>
          <w:szCs w:val="24"/>
        </w:rPr>
        <w:t xml:space="preserve"> kr. pr. 1. januar 2026, til 12</w:t>
      </w:r>
      <w:r w:rsidR="001D7154" w:rsidRPr="006F5332">
        <w:rPr>
          <w:rFonts w:cs="Times New Roman"/>
          <w:sz w:val="24"/>
          <w:szCs w:val="24"/>
        </w:rPr>
        <w:t>,00</w:t>
      </w:r>
      <w:r w:rsidR="00F845A0" w:rsidRPr="006F5332">
        <w:rPr>
          <w:rFonts w:cs="Times New Roman"/>
          <w:sz w:val="24"/>
          <w:szCs w:val="24"/>
        </w:rPr>
        <w:t xml:space="preserve"> kr. pr. 1. januar 2027 og til 14</w:t>
      </w:r>
      <w:r w:rsidR="001D7154" w:rsidRPr="006F5332">
        <w:rPr>
          <w:rFonts w:cs="Times New Roman"/>
          <w:sz w:val="24"/>
          <w:szCs w:val="24"/>
        </w:rPr>
        <w:t>,00</w:t>
      </w:r>
      <w:r w:rsidR="00F845A0" w:rsidRPr="006F5332">
        <w:rPr>
          <w:rFonts w:cs="Times New Roman"/>
          <w:sz w:val="24"/>
          <w:szCs w:val="24"/>
        </w:rPr>
        <w:t xml:space="preserve"> kr. pr. 1. januar 2028</w:t>
      </w:r>
      <w:r w:rsidRPr="006F5332">
        <w:rPr>
          <w:rFonts w:cs="Times New Roman"/>
          <w:sz w:val="24"/>
          <w:szCs w:val="24"/>
        </w:rPr>
        <w:t xml:space="preserve"> og at ændre reguleringsmetoden, så afgiften fremover reguleres årligt med den sats for det generelle pris- og lønindeks, der er fastsat af Finansministeriet, vil medvirke til at sikre fremadrettet balance mellem Trafikstyrelsens indtægter og omkostninger</w:t>
      </w:r>
      <w:r w:rsidR="00620BEC" w:rsidRPr="006F5332">
        <w:rPr>
          <w:rFonts w:cs="Times New Roman"/>
          <w:sz w:val="24"/>
          <w:szCs w:val="24"/>
        </w:rPr>
        <w:t>,</w:t>
      </w:r>
      <w:r w:rsidRPr="006F5332">
        <w:rPr>
          <w:rFonts w:cs="Times New Roman"/>
          <w:sz w:val="24"/>
          <w:szCs w:val="24"/>
        </w:rPr>
        <w:t xml:space="preserve"> samtidig</w:t>
      </w:r>
      <w:r w:rsidR="00EE502A" w:rsidRPr="006F5332">
        <w:rPr>
          <w:rFonts w:cs="Times New Roman"/>
          <w:sz w:val="24"/>
          <w:szCs w:val="24"/>
        </w:rPr>
        <w:t>t</w:t>
      </w:r>
      <w:r w:rsidRPr="006F5332">
        <w:rPr>
          <w:rFonts w:cs="Times New Roman"/>
          <w:sz w:val="24"/>
          <w:szCs w:val="24"/>
        </w:rPr>
        <w:t xml:space="preserve"> med at den akkumulerede, negative opsparing nedbringes. </w:t>
      </w:r>
      <w:r w:rsidR="001F66CE" w:rsidRPr="006F5332">
        <w:rPr>
          <w:rFonts w:cs="Times New Roman"/>
          <w:sz w:val="24"/>
          <w:szCs w:val="24"/>
        </w:rPr>
        <w:t xml:space="preserve">Når underskuddet i safety-afgiftsordningen forventeligt er afviklet, vil satsen herefter blive sænket til et omkostningsdækkende niveau </w:t>
      </w:r>
      <w:r w:rsidRPr="006F5332">
        <w:rPr>
          <w:rFonts w:cs="Times New Roman"/>
          <w:sz w:val="24"/>
          <w:szCs w:val="24"/>
        </w:rPr>
        <w:t>ved en ændring af luftfartloven.</w:t>
      </w:r>
    </w:p>
    <w:p w14:paraId="64135DCD" w14:textId="31D4B19B" w:rsidR="00620BEC" w:rsidRPr="006F5332" w:rsidRDefault="00620BEC" w:rsidP="00212B1E">
      <w:pPr>
        <w:spacing w:after="240"/>
        <w:rPr>
          <w:rFonts w:cs="Times New Roman"/>
          <w:sz w:val="24"/>
          <w:szCs w:val="24"/>
        </w:rPr>
      </w:pPr>
      <w:r w:rsidRPr="006F5332">
        <w:rPr>
          <w:rFonts w:cs="Times New Roman"/>
          <w:sz w:val="24"/>
          <w:szCs w:val="24"/>
        </w:rPr>
        <w:t>En hævet afgiftssats vil isoleret set medføre begrænsede meromkostninger for kommuner og regioner</w:t>
      </w:r>
      <w:r w:rsidR="006733DC" w:rsidRPr="006F5332">
        <w:rPr>
          <w:rFonts w:cs="Times New Roman"/>
          <w:sz w:val="24"/>
          <w:szCs w:val="24"/>
        </w:rPr>
        <w:t>,</w:t>
      </w:r>
      <w:r w:rsidRPr="006F5332">
        <w:rPr>
          <w:rFonts w:cs="Times New Roman"/>
          <w:sz w:val="24"/>
          <w:szCs w:val="24"/>
        </w:rPr>
        <w:t xml:space="preserve"> i det omfang medarbejderne anvender flyrejser i arbejdsøjemed. Meromkostningerne er udtryk for en generel </w:t>
      </w:r>
      <w:r w:rsidRPr="006F5332">
        <w:rPr>
          <w:rFonts w:cs="Times New Roman"/>
          <w:sz w:val="24"/>
          <w:szCs w:val="24"/>
        </w:rPr>
        <w:lastRenderedPageBreak/>
        <w:t>afgiftsændring. Forslaget vurderes herudover ikke at ville få økonomiske eller implementeringskonsekvenser for kommuner og regioner.</w:t>
      </w:r>
    </w:p>
    <w:p w14:paraId="0A2A1651" w14:textId="3B5EFFCF" w:rsidR="00A14C35" w:rsidRPr="006F5332" w:rsidRDefault="00A14C35" w:rsidP="00212B1E">
      <w:pPr>
        <w:spacing w:after="240"/>
        <w:rPr>
          <w:rFonts w:cs="Times New Roman"/>
          <w:sz w:val="24"/>
          <w:szCs w:val="24"/>
        </w:rPr>
      </w:pPr>
      <w:r w:rsidRPr="006F5332">
        <w:rPr>
          <w:rFonts w:cs="Times New Roman"/>
          <w:sz w:val="24"/>
          <w:szCs w:val="24"/>
        </w:rPr>
        <w:t>Da de foreslåede ændringer er bygge</w:t>
      </w:r>
      <w:r w:rsidR="004D2D26" w:rsidRPr="006F5332">
        <w:rPr>
          <w:rFonts w:cs="Times New Roman"/>
          <w:sz w:val="24"/>
          <w:szCs w:val="24"/>
        </w:rPr>
        <w:t>t</w:t>
      </w:r>
      <w:r w:rsidRPr="006F5332">
        <w:rPr>
          <w:rFonts w:cs="Times New Roman"/>
          <w:sz w:val="24"/>
          <w:szCs w:val="24"/>
        </w:rPr>
        <w:t xml:space="preserve"> op omkring det administrationssystem, Trafikstyrelsen allerede i dag anvender i forbindelse med opkrævning af safety-afgiften, vurderes de foreslåede ændringer ikke at føre til yderligere implementeringskonsekvenser for det offentlige.</w:t>
      </w:r>
    </w:p>
    <w:p w14:paraId="0BA6E29E" w14:textId="77777777" w:rsidR="00A14C35" w:rsidRPr="006F5332" w:rsidRDefault="00A14C35" w:rsidP="00212B1E">
      <w:pPr>
        <w:spacing w:after="240"/>
        <w:rPr>
          <w:rFonts w:cs="Times New Roman"/>
          <w:sz w:val="24"/>
          <w:szCs w:val="24"/>
        </w:rPr>
      </w:pPr>
      <w:r w:rsidRPr="006F5332">
        <w:rPr>
          <w:rFonts w:cs="Times New Roman"/>
          <w:sz w:val="24"/>
          <w:szCs w:val="24"/>
        </w:rPr>
        <w:t>Lovforslaget følger principperne for digitaliseringsklar lovgivning.</w:t>
      </w:r>
    </w:p>
    <w:p w14:paraId="1D953FBF" w14:textId="029B5194" w:rsidR="006108C2" w:rsidRPr="006F5332" w:rsidRDefault="00A4669B" w:rsidP="00522FA6">
      <w:pPr>
        <w:pStyle w:val="Overskrift1"/>
        <w:spacing w:after="240"/>
        <w:rPr>
          <w:rFonts w:ascii="Times New Roman" w:hAnsi="Times New Roman" w:cs="Times New Roman"/>
          <w:bCs w:val="0"/>
          <w:iCs/>
          <w:sz w:val="24"/>
          <w:szCs w:val="24"/>
        </w:rPr>
      </w:pPr>
      <w:bookmarkStart w:id="416" w:name="_Toc515271231"/>
      <w:bookmarkStart w:id="417" w:name="_Toc515271554"/>
      <w:bookmarkStart w:id="418" w:name="_Toc515271582"/>
      <w:bookmarkStart w:id="419" w:name="_Toc515280490"/>
      <w:bookmarkStart w:id="420" w:name="_Toc515280641"/>
      <w:bookmarkStart w:id="421" w:name="_Toc515352793"/>
      <w:bookmarkStart w:id="422" w:name="_Toc515540866"/>
      <w:bookmarkStart w:id="423" w:name="_Toc515543706"/>
      <w:bookmarkStart w:id="424" w:name="_Toc515543891"/>
      <w:bookmarkStart w:id="425" w:name="_Toc515551692"/>
      <w:bookmarkStart w:id="426" w:name="_Toc515627634"/>
      <w:bookmarkStart w:id="427" w:name="_Toc516039944"/>
      <w:bookmarkStart w:id="428" w:name="_Toc516155367"/>
      <w:bookmarkStart w:id="429" w:name="_Toc516490268"/>
      <w:bookmarkStart w:id="430" w:name="_Toc518037950"/>
      <w:bookmarkStart w:id="431" w:name="_Toc524599602"/>
      <w:bookmarkStart w:id="432" w:name="_Toc526154935"/>
      <w:bookmarkStart w:id="433" w:name="_Toc526155481"/>
      <w:bookmarkStart w:id="434" w:name="_Toc526155554"/>
      <w:bookmarkStart w:id="435" w:name="_Toc526253991"/>
      <w:bookmarkStart w:id="436" w:name="_Toc526348416"/>
      <w:bookmarkStart w:id="437" w:name="_Toc526374607"/>
      <w:bookmarkStart w:id="438" w:name="_Toc526374623"/>
      <w:bookmarkStart w:id="439" w:name="_Toc526406486"/>
      <w:bookmarkStart w:id="440" w:name="_Toc526409512"/>
      <w:bookmarkStart w:id="441" w:name="_Toc526491411"/>
      <w:bookmarkStart w:id="442" w:name="_Toc526505523"/>
      <w:bookmarkStart w:id="443" w:name="_Toc526756615"/>
      <w:bookmarkStart w:id="444" w:name="_Toc176172949"/>
      <w:r w:rsidRPr="006F5332">
        <w:rPr>
          <w:rFonts w:ascii="Times New Roman" w:hAnsi="Times New Roman" w:cs="Times New Roman"/>
          <w:bCs w:val="0"/>
          <w:iCs/>
          <w:sz w:val="24"/>
          <w:szCs w:val="24"/>
        </w:rPr>
        <w:t>4</w:t>
      </w:r>
      <w:r w:rsidR="006108C2" w:rsidRPr="006F5332">
        <w:rPr>
          <w:rFonts w:ascii="Times New Roman" w:hAnsi="Times New Roman" w:cs="Times New Roman"/>
          <w:bCs w:val="0"/>
          <w:iCs/>
          <w:sz w:val="24"/>
          <w:szCs w:val="24"/>
        </w:rPr>
        <w:t>. Økonomiske og administrative konsekvenser for erhvervslivet m.v.</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14:paraId="336F85FE" w14:textId="1D8F1A6F" w:rsidR="008F6E78" w:rsidRPr="006F5332" w:rsidRDefault="008F6E78" w:rsidP="00212B1E">
      <w:pPr>
        <w:spacing w:after="240"/>
        <w:rPr>
          <w:rFonts w:cs="Times New Roman"/>
          <w:sz w:val="24"/>
          <w:szCs w:val="24"/>
        </w:rPr>
      </w:pPr>
      <w:r w:rsidRPr="006F5332">
        <w:rPr>
          <w:rFonts w:cs="Times New Roman"/>
          <w:sz w:val="24"/>
          <w:szCs w:val="24"/>
        </w:rPr>
        <w:t>Det vurderes ikke, at lovforslaget har et indhold, der vil påvirke virksomheders eller iværksætteres muligheder for at teste, udvikle og anvende nye teknologier og innovation.</w:t>
      </w:r>
    </w:p>
    <w:p w14:paraId="5874339E" w14:textId="2057DBA6" w:rsidR="008F6E78" w:rsidRDefault="008F6E78" w:rsidP="00212B1E">
      <w:pPr>
        <w:spacing w:after="240"/>
        <w:rPr>
          <w:ins w:id="445" w:author="Forfatter"/>
          <w:rFonts w:cs="Times New Roman"/>
          <w:sz w:val="24"/>
          <w:szCs w:val="24"/>
        </w:rPr>
      </w:pPr>
      <w:r w:rsidRPr="006F5332">
        <w:rPr>
          <w:rFonts w:cs="Times New Roman"/>
          <w:sz w:val="24"/>
          <w:szCs w:val="24"/>
        </w:rPr>
        <w:t>Forslaget om at forhøje safety-afgiften med virkning fra 1. januar 2025</w:t>
      </w:r>
      <w:r w:rsidR="00F845A0" w:rsidRPr="006F5332">
        <w:rPr>
          <w:rFonts w:cs="Times New Roman"/>
          <w:sz w:val="24"/>
          <w:szCs w:val="24"/>
        </w:rPr>
        <w:t xml:space="preserve"> og frem mod 1. januar 2028</w:t>
      </w:r>
      <w:r w:rsidRPr="006F5332">
        <w:rPr>
          <w:rFonts w:cs="Times New Roman"/>
          <w:sz w:val="24"/>
          <w:szCs w:val="24"/>
        </w:rPr>
        <w:t xml:space="preserve"> har umiddelbart direkte økonomiske konsekvenser for luftfartsselskaberne</w:t>
      </w:r>
      <w:r w:rsidR="00C5746C" w:rsidRPr="006F5332">
        <w:rPr>
          <w:rFonts w:cs="Times New Roman"/>
          <w:sz w:val="24"/>
          <w:szCs w:val="24"/>
        </w:rPr>
        <w:t>, da afgiften opkræves hos dem baseret på antallet af afrejsende passagerer</w:t>
      </w:r>
      <w:r w:rsidRPr="006F5332">
        <w:rPr>
          <w:rFonts w:cs="Times New Roman"/>
          <w:sz w:val="24"/>
          <w:szCs w:val="24"/>
        </w:rPr>
        <w:t xml:space="preserve">. </w:t>
      </w:r>
      <w:r w:rsidR="0066395A" w:rsidRPr="0066395A">
        <w:rPr>
          <w:rFonts w:cs="Times New Roman"/>
          <w:sz w:val="24"/>
          <w:szCs w:val="24"/>
        </w:rPr>
        <w:t>I praksis kan luftfartsselskaberne vælge fuldt ud at overvælte afgiften, der er ens for både danske og udenlandske selskaber, på passagererne, hvormed passagererne bærer udgiften</w:t>
      </w:r>
      <w:r w:rsidR="0067541E" w:rsidRPr="006F5332">
        <w:rPr>
          <w:rFonts w:cs="Times New Roman"/>
          <w:sz w:val="24"/>
          <w:szCs w:val="24"/>
        </w:rPr>
        <w:t>.</w:t>
      </w:r>
      <w:r w:rsidRPr="006F5332">
        <w:rPr>
          <w:rFonts w:cs="Times New Roman"/>
          <w:sz w:val="24"/>
          <w:szCs w:val="24"/>
        </w:rPr>
        <w:t xml:space="preserve"> Det forhold, at afgiften stiger, vil</w:t>
      </w:r>
      <w:r w:rsidR="00C5746C" w:rsidRPr="006F5332">
        <w:rPr>
          <w:rFonts w:cs="Times New Roman"/>
          <w:sz w:val="24"/>
          <w:szCs w:val="24"/>
        </w:rPr>
        <w:t xml:space="preserve"> derfor</w:t>
      </w:r>
      <w:r w:rsidRPr="006F5332">
        <w:rPr>
          <w:rFonts w:cs="Times New Roman"/>
          <w:sz w:val="24"/>
          <w:szCs w:val="24"/>
        </w:rPr>
        <w:t xml:space="preserve"> ud fra en rent teknisk betragtning ikke føre til yderligere omkostninger eller administrative konsekvenser for virksomhederne. De er allerede i dag vant til, at afgiften reguleres årligt, og at beløbet ændrer sig afhængigt af passagerantal og afgiftens størrelse. Det er vigtigt for virksomhederne, at de så tidligt som muligt kender beløbets størrelse, så de kan afspejle det i billetpriserne</w:t>
      </w:r>
      <w:r w:rsidR="00EE502A" w:rsidRPr="006F5332">
        <w:rPr>
          <w:rFonts w:cs="Times New Roman"/>
          <w:sz w:val="24"/>
          <w:szCs w:val="24"/>
        </w:rPr>
        <w:t>. D</w:t>
      </w:r>
      <w:r w:rsidRPr="006F5332">
        <w:rPr>
          <w:rFonts w:cs="Times New Roman"/>
          <w:sz w:val="24"/>
          <w:szCs w:val="24"/>
        </w:rPr>
        <w:t xml:space="preserve">er </w:t>
      </w:r>
      <w:r w:rsidR="00EE502A" w:rsidRPr="006F5332">
        <w:rPr>
          <w:rFonts w:cs="Times New Roman"/>
          <w:sz w:val="24"/>
          <w:szCs w:val="24"/>
        </w:rPr>
        <w:t xml:space="preserve">er </w:t>
      </w:r>
      <w:r w:rsidRPr="006F5332">
        <w:rPr>
          <w:rFonts w:cs="Times New Roman"/>
          <w:sz w:val="24"/>
          <w:szCs w:val="24"/>
        </w:rPr>
        <w:t>ikke administrative konsekvenser forbundet med en stigning i afgiften.</w:t>
      </w:r>
    </w:p>
    <w:p w14:paraId="2B4200BF" w14:textId="736CA585" w:rsidR="00BD0E9A" w:rsidRPr="00BD0E9A" w:rsidRDefault="00BD0E9A" w:rsidP="00BD0E9A">
      <w:pPr>
        <w:spacing w:after="240"/>
        <w:rPr>
          <w:ins w:id="446" w:author="Forfatter"/>
          <w:rFonts w:cs="Times New Roman"/>
          <w:sz w:val="24"/>
          <w:szCs w:val="24"/>
        </w:rPr>
      </w:pPr>
      <w:ins w:id="447" w:author="Forfatter">
        <w:r w:rsidRPr="00BD0E9A">
          <w:rPr>
            <w:rFonts w:cs="Times New Roman"/>
            <w:sz w:val="24"/>
            <w:szCs w:val="24"/>
          </w:rPr>
          <w:t>Forslaget om regulering af erstatningsansvarsgrænserne, jf. lovforslagets § 1, nr. 1</w:t>
        </w:r>
        <w:r>
          <w:rPr>
            <w:rFonts w:cs="Times New Roman"/>
            <w:sz w:val="24"/>
            <w:szCs w:val="24"/>
          </w:rPr>
          <w:t>5-</w:t>
        </w:r>
        <w:r w:rsidRPr="00BD0E9A">
          <w:rPr>
            <w:rFonts w:cs="Times New Roman"/>
            <w:sz w:val="24"/>
            <w:szCs w:val="24"/>
          </w:rPr>
          <w:t>1</w:t>
        </w:r>
        <w:r>
          <w:rPr>
            <w:rFonts w:cs="Times New Roman"/>
            <w:sz w:val="24"/>
            <w:szCs w:val="24"/>
          </w:rPr>
          <w:t>8</w:t>
        </w:r>
        <w:r w:rsidRPr="00BD0E9A">
          <w:rPr>
            <w:rFonts w:cs="Times New Roman"/>
            <w:sz w:val="24"/>
            <w:szCs w:val="24"/>
          </w:rPr>
          <w:t>, kan muligvis få begrænsede afledte økonomiske og administrative konsekvenser for erhvervslivet m.v. i form af en mindre stigning i luftfartsselskabernes forsikringspræmier med deraf følgende revision af forsikringsbetingelserne og forsikringsselskabernes erstatningsudbetalinger.</w:t>
        </w:r>
      </w:ins>
    </w:p>
    <w:p w14:paraId="1E236526" w14:textId="77777777" w:rsidR="00BD0E9A" w:rsidRPr="00BD0E9A" w:rsidRDefault="00BD0E9A" w:rsidP="00BD0E9A">
      <w:pPr>
        <w:spacing w:after="240"/>
        <w:rPr>
          <w:ins w:id="448" w:author="Forfatter"/>
          <w:rFonts w:cs="Times New Roman"/>
          <w:sz w:val="24"/>
          <w:szCs w:val="24"/>
        </w:rPr>
      </w:pPr>
      <w:ins w:id="449" w:author="Forfatter">
        <w:r w:rsidRPr="00BD0E9A">
          <w:rPr>
            <w:rFonts w:cs="Times New Roman"/>
            <w:sz w:val="24"/>
            <w:szCs w:val="24"/>
          </w:rPr>
          <w:t>Den foreslåede regulering af erstatningsansvarsgrænserne vedrører imidlertid i sig selv udelukkende de maksimale grænser for det objektive ansvar, der kan pålægges befordreren ved skade på passagerer, bagage og gods efter </w:t>
        </w:r>
        <w:r w:rsidRPr="00BD0E9A">
          <w:rPr>
            <w:rFonts w:cs="Times New Roman"/>
            <w:sz w:val="24"/>
            <w:szCs w:val="24"/>
          </w:rPr>
          <w:fldChar w:fldCharType="begin"/>
        </w:r>
        <w:r w:rsidRPr="00BD0E9A">
          <w:rPr>
            <w:rFonts w:cs="Times New Roman"/>
            <w:sz w:val="24"/>
            <w:szCs w:val="24"/>
          </w:rPr>
          <w:instrText xml:space="preserve"> HYPERLINK "https://pro.karnovgroup.dk/b/documents/rel/LBKG20171149" </w:instrText>
        </w:r>
        <w:r w:rsidRPr="00BD0E9A">
          <w:rPr>
            <w:rFonts w:cs="Times New Roman"/>
            <w:sz w:val="24"/>
            <w:szCs w:val="24"/>
          </w:rPr>
          <w:fldChar w:fldCharType="separate"/>
        </w:r>
        <w:r w:rsidRPr="00BD0E9A">
          <w:rPr>
            <w:rStyle w:val="Hyperlink"/>
            <w:rFonts w:cs="Times New Roman"/>
            <w:sz w:val="24"/>
            <w:szCs w:val="24"/>
          </w:rPr>
          <w:t>luftfartsloven</w:t>
        </w:r>
        <w:r w:rsidRPr="00BD0E9A">
          <w:rPr>
            <w:rFonts w:cs="Times New Roman"/>
            <w:sz w:val="24"/>
            <w:szCs w:val="24"/>
          </w:rPr>
          <w:fldChar w:fldCharType="end"/>
        </w:r>
        <w:r w:rsidRPr="00BD0E9A">
          <w:rPr>
            <w:rFonts w:cs="Times New Roman"/>
            <w:sz w:val="24"/>
            <w:szCs w:val="24"/>
          </w:rPr>
          <w:t>, og er således ikke udtryk for, hvilken erstatningsudbetaling der i det enkelte tilfælde vil skulle ske.</w:t>
        </w:r>
      </w:ins>
    </w:p>
    <w:p w14:paraId="65922EFE" w14:textId="1A9389E5" w:rsidR="00BD0E9A" w:rsidRPr="006F5332" w:rsidRDefault="00BD0E9A" w:rsidP="00212B1E">
      <w:pPr>
        <w:spacing w:after="240"/>
        <w:rPr>
          <w:rFonts w:cs="Times New Roman"/>
          <w:sz w:val="24"/>
          <w:szCs w:val="24"/>
        </w:rPr>
      </w:pPr>
      <w:ins w:id="450" w:author="Forfatter">
        <w:r w:rsidRPr="00BD0E9A">
          <w:rPr>
            <w:rFonts w:cs="Times New Roman"/>
            <w:sz w:val="24"/>
            <w:szCs w:val="24"/>
          </w:rPr>
          <w:t xml:space="preserve">Ved lovforslaget reguleres således ikke kravene til forsikringsdækningens størrelse. Regler om krav til forsikringsdækningen følger af andre regler dels </w:t>
        </w:r>
        <w:r w:rsidRPr="00BD0E9A">
          <w:rPr>
            <w:rFonts w:cs="Times New Roman"/>
            <w:sz w:val="24"/>
            <w:szCs w:val="24"/>
          </w:rPr>
          <w:lastRenderedPageBreak/>
          <w:t>Europa-Parlamentets og Rådets forordningen nr. 785/2004 af 21. april 2004 om forsikringskrav til luftfartsselskaber og luftfartøjsoperatører, dels </w:t>
        </w:r>
        <w:r w:rsidRPr="00BD0E9A">
          <w:rPr>
            <w:rFonts w:cs="Times New Roman"/>
            <w:sz w:val="24"/>
            <w:szCs w:val="24"/>
          </w:rPr>
          <w:fldChar w:fldCharType="begin"/>
        </w:r>
        <w:r w:rsidRPr="00BD0E9A">
          <w:rPr>
            <w:rFonts w:cs="Times New Roman"/>
            <w:sz w:val="24"/>
            <w:szCs w:val="24"/>
          </w:rPr>
          <w:instrText xml:space="preserve"> HYPERLINK "https://pro.karnovgroup.dk/b/documents/abs/BKG2005271" </w:instrText>
        </w:r>
        <w:r w:rsidRPr="00BD0E9A">
          <w:rPr>
            <w:rFonts w:cs="Times New Roman"/>
            <w:sz w:val="24"/>
            <w:szCs w:val="24"/>
          </w:rPr>
          <w:fldChar w:fldCharType="separate"/>
        </w:r>
        <w:r w:rsidRPr="00BD0E9A">
          <w:rPr>
            <w:rStyle w:val="Hyperlink"/>
            <w:rFonts w:cs="Times New Roman"/>
            <w:sz w:val="24"/>
            <w:szCs w:val="24"/>
          </w:rPr>
          <w:t>bekendtgørelse nr. 271 af 15. april 2005</w:t>
        </w:r>
        <w:r w:rsidRPr="00BD0E9A">
          <w:rPr>
            <w:rFonts w:cs="Times New Roman"/>
            <w:sz w:val="24"/>
            <w:szCs w:val="24"/>
          </w:rPr>
          <w:fldChar w:fldCharType="end"/>
        </w:r>
        <w:r w:rsidRPr="00BD0E9A">
          <w:rPr>
            <w:rFonts w:cs="Times New Roman"/>
            <w:sz w:val="24"/>
            <w:szCs w:val="24"/>
          </w:rPr>
          <w:t> om forsikring for luftfartøjer og minimumsgrænser herfor for flyvning i Grønland og på Færøerne.</w:t>
        </w:r>
      </w:ins>
    </w:p>
    <w:p w14:paraId="30DD0294" w14:textId="60D9AC5A" w:rsidR="008F6E78" w:rsidRPr="006F5332" w:rsidRDefault="008F6E78" w:rsidP="00212B1E">
      <w:pPr>
        <w:spacing w:after="240"/>
        <w:rPr>
          <w:rFonts w:cs="Times New Roman"/>
          <w:sz w:val="24"/>
          <w:szCs w:val="24"/>
        </w:rPr>
      </w:pPr>
      <w:r w:rsidRPr="006F5332">
        <w:rPr>
          <w:rFonts w:cs="Times New Roman"/>
          <w:sz w:val="24"/>
          <w:szCs w:val="24"/>
        </w:rPr>
        <w:t>For de EU-eller EØS-</w:t>
      </w:r>
      <w:r w:rsidR="00E47447">
        <w:rPr>
          <w:rFonts w:cs="Times New Roman"/>
          <w:sz w:val="24"/>
          <w:szCs w:val="24"/>
        </w:rPr>
        <w:t>selskab</w:t>
      </w:r>
      <w:r w:rsidR="00E47447" w:rsidRPr="006F5332">
        <w:rPr>
          <w:rFonts w:cs="Times New Roman"/>
          <w:sz w:val="24"/>
          <w:szCs w:val="24"/>
        </w:rPr>
        <w:t xml:space="preserve">er </w:t>
      </w:r>
      <w:r w:rsidRPr="006F5332">
        <w:rPr>
          <w:rFonts w:cs="Times New Roman"/>
          <w:sz w:val="24"/>
          <w:szCs w:val="24"/>
        </w:rPr>
        <w:t xml:space="preserve">eller </w:t>
      </w:r>
      <w:r w:rsidR="000C4636">
        <w:rPr>
          <w:rFonts w:cs="Times New Roman"/>
          <w:sz w:val="24"/>
          <w:szCs w:val="24"/>
        </w:rPr>
        <w:t>-</w:t>
      </w:r>
      <w:r w:rsidR="00E47447">
        <w:rPr>
          <w:rFonts w:cs="Times New Roman"/>
          <w:sz w:val="24"/>
          <w:szCs w:val="24"/>
        </w:rPr>
        <w:t>stats</w:t>
      </w:r>
      <w:r w:rsidRPr="006F5332">
        <w:rPr>
          <w:rFonts w:cs="Times New Roman"/>
          <w:sz w:val="24"/>
          <w:szCs w:val="24"/>
        </w:rPr>
        <w:t>borgere, som ønsker at få et luftfartøj på dansk register, vil der være en begrænset øget administrativ omkostning, når tilhørsforholdet til Danmark skal dokumenteres. Det vurderes dog, at der vil være tale om oplysninger, de pågældende allerede er i besiddelse af, og at der således alene er tale om omkostningerne ved at sende dokumentationen til Trafikstyrelsen. Da der allerede sendes en række dokumenter i forbindelse med registreringen af et luftfartøj, vurderes de administrative konsekvenser at være endog meget begrænsede.</w:t>
      </w:r>
    </w:p>
    <w:p w14:paraId="2E4FFB59" w14:textId="5BEADFC0" w:rsidR="008F6E78" w:rsidRPr="006F5332" w:rsidRDefault="008F6E78" w:rsidP="00212B1E">
      <w:pPr>
        <w:spacing w:after="240"/>
        <w:rPr>
          <w:rFonts w:cs="Times New Roman"/>
          <w:sz w:val="24"/>
          <w:szCs w:val="24"/>
        </w:rPr>
      </w:pPr>
      <w:r w:rsidRPr="006F5332">
        <w:rPr>
          <w:rFonts w:cs="Times New Roman"/>
          <w:sz w:val="24"/>
          <w:szCs w:val="24"/>
        </w:rPr>
        <w:t>Det vurderes ikke, at de foreslåede ændringer vil kunne få betydning for virksomhedernes mulighed for at agere tilpasningsdygtigt, fremsynet og foregribende i forhold til at møde et samfund i hastig forandring. Det vurderes på den baggrund ikke relevant at vurdere forslaget i relation til principperne for agil erhvervsrettet regulering.</w:t>
      </w:r>
    </w:p>
    <w:p w14:paraId="559A4C02" w14:textId="1B954B52" w:rsidR="006108C2" w:rsidRPr="006F5332" w:rsidRDefault="00A4669B" w:rsidP="00522FA6">
      <w:pPr>
        <w:pStyle w:val="Overskrift1"/>
        <w:spacing w:after="240"/>
        <w:rPr>
          <w:rFonts w:ascii="Times New Roman" w:hAnsi="Times New Roman" w:cs="Times New Roman"/>
          <w:bCs w:val="0"/>
          <w:iCs/>
          <w:sz w:val="24"/>
          <w:szCs w:val="24"/>
        </w:rPr>
      </w:pPr>
      <w:bookmarkStart w:id="451" w:name="_Toc329931204"/>
      <w:bookmarkStart w:id="452" w:name="_Toc329931315"/>
      <w:bookmarkStart w:id="453" w:name="_Toc442277390"/>
      <w:bookmarkStart w:id="454" w:name="_Toc442281308"/>
      <w:bookmarkStart w:id="455" w:name="_Toc442281338"/>
      <w:bookmarkStart w:id="456" w:name="_Toc442777848"/>
      <w:bookmarkStart w:id="457" w:name="_Toc442787245"/>
      <w:bookmarkStart w:id="458" w:name="_Toc442787537"/>
      <w:bookmarkStart w:id="459" w:name="_Toc442953243"/>
      <w:bookmarkStart w:id="460" w:name="_Toc443047627"/>
      <w:bookmarkStart w:id="461" w:name="_Toc444095987"/>
      <w:bookmarkStart w:id="462" w:name="_Toc444244513"/>
      <w:bookmarkStart w:id="463" w:name="_Toc498557228"/>
      <w:bookmarkStart w:id="464" w:name="_Toc498557298"/>
      <w:bookmarkStart w:id="465" w:name="_Toc498590032"/>
      <w:bookmarkStart w:id="466" w:name="_Toc498681515"/>
      <w:bookmarkStart w:id="467" w:name="_Toc499152787"/>
      <w:bookmarkStart w:id="468" w:name="_Toc499158746"/>
      <w:bookmarkStart w:id="469" w:name="_Toc499648619"/>
      <w:bookmarkStart w:id="470" w:name="_Toc499728112"/>
      <w:bookmarkStart w:id="471" w:name="_Toc499732960"/>
      <w:bookmarkStart w:id="472" w:name="_Toc499736991"/>
      <w:bookmarkStart w:id="473" w:name="_Toc499812931"/>
      <w:bookmarkStart w:id="474" w:name="_Toc499813734"/>
      <w:bookmarkStart w:id="475" w:name="_Toc500921481"/>
      <w:bookmarkStart w:id="476" w:name="_Toc500921507"/>
      <w:bookmarkStart w:id="477" w:name="_Toc500921618"/>
      <w:bookmarkStart w:id="478" w:name="_Toc501019228"/>
      <w:bookmarkStart w:id="479" w:name="_Toc504483873"/>
      <w:bookmarkStart w:id="480" w:name="_Toc505180551"/>
      <w:bookmarkStart w:id="481" w:name="_Toc505690204"/>
      <w:bookmarkStart w:id="482" w:name="_Toc505701757"/>
      <w:bookmarkStart w:id="483" w:name="_Toc505759549"/>
      <w:bookmarkStart w:id="484" w:name="_Toc505759566"/>
      <w:bookmarkStart w:id="485" w:name="_Toc505762659"/>
      <w:bookmarkStart w:id="486" w:name="_Toc505785999"/>
      <w:bookmarkStart w:id="487" w:name="_Toc506799584"/>
      <w:bookmarkStart w:id="488" w:name="_Toc506799601"/>
      <w:bookmarkStart w:id="489" w:name="_Toc506894560"/>
      <w:bookmarkStart w:id="490" w:name="_Toc507486297"/>
      <w:bookmarkStart w:id="491" w:name="_Toc515271232"/>
      <w:bookmarkStart w:id="492" w:name="_Toc515271555"/>
      <w:bookmarkStart w:id="493" w:name="_Toc515271583"/>
      <w:bookmarkStart w:id="494" w:name="_Toc515280491"/>
      <w:bookmarkStart w:id="495" w:name="_Toc515280642"/>
      <w:bookmarkStart w:id="496" w:name="_Toc515352794"/>
      <w:bookmarkStart w:id="497" w:name="_Toc515540867"/>
      <w:bookmarkStart w:id="498" w:name="_Toc515543707"/>
      <w:bookmarkStart w:id="499" w:name="_Toc515543892"/>
      <w:bookmarkStart w:id="500" w:name="_Toc515551693"/>
      <w:bookmarkStart w:id="501" w:name="_Toc515627635"/>
      <w:bookmarkStart w:id="502" w:name="_Toc516039945"/>
      <w:bookmarkStart w:id="503" w:name="_Toc516155368"/>
      <w:bookmarkStart w:id="504" w:name="_Toc516490269"/>
      <w:bookmarkStart w:id="505" w:name="_Toc518037951"/>
      <w:bookmarkStart w:id="506" w:name="_Toc524599603"/>
      <w:bookmarkStart w:id="507" w:name="_Toc526154936"/>
      <w:bookmarkStart w:id="508" w:name="_Toc526155482"/>
      <w:bookmarkStart w:id="509" w:name="_Toc526155555"/>
      <w:bookmarkStart w:id="510" w:name="_Toc526253992"/>
      <w:bookmarkStart w:id="511" w:name="_Toc526348417"/>
      <w:bookmarkStart w:id="512" w:name="_Toc526374608"/>
      <w:bookmarkStart w:id="513" w:name="_Toc526374624"/>
      <w:bookmarkStart w:id="514" w:name="_Toc526406487"/>
      <w:bookmarkStart w:id="515" w:name="_Toc526409513"/>
      <w:bookmarkStart w:id="516" w:name="_Toc526491412"/>
      <w:bookmarkStart w:id="517" w:name="_Toc526505524"/>
      <w:bookmarkStart w:id="518" w:name="_Toc526756616"/>
      <w:bookmarkStart w:id="519" w:name="_Toc176172950"/>
      <w:r w:rsidRPr="006F5332">
        <w:rPr>
          <w:rFonts w:ascii="Times New Roman" w:hAnsi="Times New Roman" w:cs="Times New Roman"/>
          <w:bCs w:val="0"/>
          <w:iCs/>
          <w:sz w:val="24"/>
          <w:szCs w:val="24"/>
        </w:rPr>
        <w:t>5</w:t>
      </w:r>
      <w:r w:rsidR="006108C2" w:rsidRPr="006F5332">
        <w:rPr>
          <w:rFonts w:ascii="Times New Roman" w:hAnsi="Times New Roman" w:cs="Times New Roman"/>
          <w:bCs w:val="0"/>
          <w:iCs/>
          <w:sz w:val="24"/>
          <w:szCs w:val="24"/>
        </w:rPr>
        <w:t>. Administrative konsekvenser for borgerne</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14:paraId="446FC4E6" w14:textId="73BF4C6A" w:rsidR="00770877" w:rsidRPr="006F5332" w:rsidRDefault="00770877" w:rsidP="00522FA6">
      <w:pPr>
        <w:spacing w:after="240"/>
      </w:pPr>
      <w:r w:rsidRPr="006F5332">
        <w:rPr>
          <w:sz w:val="24"/>
          <w:szCs w:val="24"/>
        </w:rPr>
        <w:t>For de EU-eller EØS-statsborgere</w:t>
      </w:r>
      <w:r w:rsidR="00620BEC" w:rsidRPr="006F5332">
        <w:rPr>
          <w:sz w:val="24"/>
          <w:szCs w:val="24"/>
        </w:rPr>
        <w:t xml:space="preserve"> og -</w:t>
      </w:r>
      <w:r w:rsidR="00E47447">
        <w:rPr>
          <w:sz w:val="24"/>
          <w:szCs w:val="24"/>
        </w:rPr>
        <w:t>selskab</w:t>
      </w:r>
      <w:r w:rsidR="00E47447" w:rsidRPr="006F5332">
        <w:rPr>
          <w:sz w:val="24"/>
          <w:szCs w:val="24"/>
        </w:rPr>
        <w:t>er</w:t>
      </w:r>
      <w:r w:rsidRPr="006F5332">
        <w:rPr>
          <w:sz w:val="24"/>
          <w:szCs w:val="24"/>
        </w:rPr>
        <w:t>, der måtte ønske at få et luftfartøj på dansk register, vil kravet om dokumentation for tilknytningsforholdet til Danmark have en negativ administrativ konsekvens, der dog begrænser sig til, at dokumentation, som den pågældende forventeligt allerede er i besiddelse af, vil skulle sendes til Trafikstyrelsen sammen med en lang række andre dokumenter, som allerede efter de gældende regler, skal sendes til Trafikstyrelsen i tilfælde af registrering af et luftfartøj</w:t>
      </w:r>
      <w:r w:rsidRPr="006F5332">
        <w:t xml:space="preserve">. </w:t>
      </w:r>
    </w:p>
    <w:p w14:paraId="38193B77" w14:textId="4977573E" w:rsidR="006108C2" w:rsidRPr="006F5332" w:rsidRDefault="00A4669B" w:rsidP="00522FA6">
      <w:pPr>
        <w:pStyle w:val="Overskrift1"/>
        <w:spacing w:after="240"/>
        <w:rPr>
          <w:rFonts w:ascii="Times New Roman" w:hAnsi="Times New Roman" w:cs="Times New Roman"/>
          <w:bCs w:val="0"/>
          <w:iCs/>
          <w:sz w:val="24"/>
          <w:szCs w:val="24"/>
        </w:rPr>
      </w:pPr>
      <w:bookmarkStart w:id="520" w:name="_Toc329931205"/>
      <w:bookmarkStart w:id="521" w:name="_Toc329931316"/>
      <w:bookmarkStart w:id="522" w:name="_Toc442277391"/>
      <w:bookmarkStart w:id="523" w:name="_Toc442281309"/>
      <w:bookmarkStart w:id="524" w:name="_Toc442281339"/>
      <w:bookmarkStart w:id="525" w:name="_Toc442777849"/>
      <w:bookmarkStart w:id="526" w:name="_Toc442787246"/>
      <w:bookmarkStart w:id="527" w:name="_Toc442787538"/>
      <w:bookmarkStart w:id="528" w:name="_Toc442953244"/>
      <w:bookmarkStart w:id="529" w:name="_Toc443047628"/>
      <w:bookmarkStart w:id="530" w:name="_Toc444095988"/>
      <w:bookmarkStart w:id="531" w:name="_Toc444244514"/>
      <w:bookmarkStart w:id="532" w:name="_Toc498557229"/>
      <w:bookmarkStart w:id="533" w:name="_Toc498557299"/>
      <w:bookmarkStart w:id="534" w:name="_Toc498590033"/>
      <w:bookmarkStart w:id="535" w:name="_Toc498681516"/>
      <w:bookmarkStart w:id="536" w:name="_Toc499152788"/>
      <w:bookmarkStart w:id="537" w:name="_Toc499158747"/>
      <w:bookmarkStart w:id="538" w:name="_Toc499648620"/>
      <w:bookmarkStart w:id="539" w:name="_Toc499728113"/>
      <w:bookmarkStart w:id="540" w:name="_Toc499732961"/>
      <w:bookmarkStart w:id="541" w:name="_Toc499736992"/>
      <w:bookmarkStart w:id="542" w:name="_Toc499812932"/>
      <w:bookmarkStart w:id="543" w:name="_Toc499813735"/>
      <w:bookmarkStart w:id="544" w:name="_Toc500921482"/>
      <w:bookmarkStart w:id="545" w:name="_Toc500921508"/>
      <w:bookmarkStart w:id="546" w:name="_Toc500921619"/>
      <w:bookmarkStart w:id="547" w:name="_Toc501019229"/>
      <w:bookmarkStart w:id="548" w:name="_Toc504483874"/>
      <w:bookmarkStart w:id="549" w:name="_Toc505180552"/>
      <w:bookmarkStart w:id="550" w:name="_Toc505690205"/>
      <w:bookmarkStart w:id="551" w:name="_Toc505701758"/>
      <w:bookmarkStart w:id="552" w:name="_Toc505759550"/>
      <w:bookmarkStart w:id="553" w:name="_Toc505759567"/>
      <w:bookmarkStart w:id="554" w:name="_Toc505762660"/>
      <w:bookmarkStart w:id="555" w:name="_Toc505786000"/>
      <w:bookmarkStart w:id="556" w:name="_Toc506799585"/>
      <w:bookmarkStart w:id="557" w:name="_Toc506799602"/>
      <w:bookmarkStart w:id="558" w:name="_Toc506894561"/>
      <w:bookmarkStart w:id="559" w:name="_Toc507486298"/>
      <w:bookmarkStart w:id="560" w:name="_Toc515271233"/>
      <w:bookmarkStart w:id="561" w:name="_Toc515271556"/>
      <w:bookmarkStart w:id="562" w:name="_Toc515271584"/>
      <w:bookmarkStart w:id="563" w:name="_Toc515280492"/>
      <w:bookmarkStart w:id="564" w:name="_Toc515280643"/>
      <w:bookmarkStart w:id="565" w:name="_Toc515352795"/>
      <w:bookmarkStart w:id="566" w:name="_Toc515540868"/>
      <w:bookmarkStart w:id="567" w:name="_Toc515543708"/>
      <w:bookmarkStart w:id="568" w:name="_Toc515543893"/>
      <w:bookmarkStart w:id="569" w:name="_Toc515551694"/>
      <w:bookmarkStart w:id="570" w:name="_Toc515627636"/>
      <w:bookmarkStart w:id="571" w:name="_Toc516039946"/>
      <w:bookmarkStart w:id="572" w:name="_Toc516155369"/>
      <w:bookmarkStart w:id="573" w:name="_Toc516490270"/>
      <w:bookmarkStart w:id="574" w:name="_Toc518037952"/>
      <w:bookmarkStart w:id="575" w:name="_Toc524599604"/>
      <w:bookmarkStart w:id="576" w:name="_Toc526154937"/>
      <w:bookmarkStart w:id="577" w:name="_Toc526155483"/>
      <w:bookmarkStart w:id="578" w:name="_Toc526155556"/>
      <w:bookmarkStart w:id="579" w:name="_Toc526253993"/>
      <w:bookmarkStart w:id="580" w:name="_Toc526348418"/>
      <w:bookmarkStart w:id="581" w:name="_Toc526374609"/>
      <w:bookmarkStart w:id="582" w:name="_Toc526374625"/>
      <w:bookmarkStart w:id="583" w:name="_Toc526406488"/>
      <w:bookmarkStart w:id="584" w:name="_Toc526409514"/>
      <w:bookmarkStart w:id="585" w:name="_Toc526491413"/>
      <w:bookmarkStart w:id="586" w:name="_Toc526505525"/>
      <w:bookmarkStart w:id="587" w:name="_Toc526756617"/>
      <w:bookmarkStart w:id="588" w:name="_Toc176172951"/>
      <w:r w:rsidRPr="006F5332">
        <w:rPr>
          <w:rFonts w:ascii="Times New Roman" w:hAnsi="Times New Roman" w:cs="Times New Roman"/>
          <w:bCs w:val="0"/>
          <w:iCs/>
          <w:sz w:val="24"/>
          <w:szCs w:val="24"/>
        </w:rPr>
        <w:t>6</w:t>
      </w:r>
      <w:r w:rsidR="006108C2" w:rsidRPr="006F5332">
        <w:rPr>
          <w:rFonts w:ascii="Times New Roman" w:hAnsi="Times New Roman" w:cs="Times New Roman"/>
          <w:bCs w:val="0"/>
          <w:iCs/>
          <w:sz w:val="24"/>
          <w:szCs w:val="24"/>
        </w:rPr>
        <w:t>. Klima</w:t>
      </w:r>
      <w:r w:rsidR="00770877" w:rsidRPr="006F5332">
        <w:rPr>
          <w:rFonts w:ascii="Times New Roman" w:hAnsi="Times New Roman" w:cs="Times New Roman"/>
          <w:bCs w:val="0"/>
          <w:iCs/>
          <w:sz w:val="24"/>
          <w:szCs w:val="24"/>
        </w:rPr>
        <w:t>-, miljø-, og naturmæssige</w:t>
      </w:r>
      <w:r w:rsidR="006108C2" w:rsidRPr="006F5332">
        <w:rPr>
          <w:rFonts w:ascii="Times New Roman" w:hAnsi="Times New Roman" w:cs="Times New Roman"/>
          <w:bCs w:val="0"/>
          <w:iCs/>
          <w:sz w:val="24"/>
          <w:szCs w:val="24"/>
        </w:rPr>
        <w:t xml:space="preserve"> konsekvenser</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536F53C5" w14:textId="3B4C3B65" w:rsidR="00770877" w:rsidRPr="006F5332" w:rsidRDefault="00770877" w:rsidP="00522FA6">
      <w:pPr>
        <w:spacing w:after="240"/>
      </w:pPr>
      <w:r w:rsidRPr="006F5332">
        <w:rPr>
          <w:sz w:val="24"/>
          <w:szCs w:val="24"/>
        </w:rPr>
        <w:t>Forslaget vurderes ikke at have hverken klima-, miljø-, eller naturmæssige konsekvenser.</w:t>
      </w:r>
    </w:p>
    <w:p w14:paraId="130D8484" w14:textId="025AB6D3" w:rsidR="006108C2" w:rsidRPr="006F5332" w:rsidRDefault="00A4669B" w:rsidP="00522FA6">
      <w:pPr>
        <w:pStyle w:val="Overskrift1"/>
        <w:spacing w:after="240"/>
        <w:rPr>
          <w:rFonts w:ascii="Times New Roman" w:hAnsi="Times New Roman" w:cs="Times New Roman"/>
          <w:bCs w:val="0"/>
          <w:iCs/>
          <w:sz w:val="24"/>
          <w:szCs w:val="24"/>
        </w:rPr>
      </w:pPr>
      <w:bookmarkStart w:id="589" w:name="_Toc329931206"/>
      <w:bookmarkStart w:id="590" w:name="_Toc329931317"/>
      <w:bookmarkStart w:id="591" w:name="_Toc442277392"/>
      <w:bookmarkStart w:id="592" w:name="_Toc442281310"/>
      <w:bookmarkStart w:id="593" w:name="_Toc442281340"/>
      <w:bookmarkStart w:id="594" w:name="_Toc442777850"/>
      <w:bookmarkStart w:id="595" w:name="_Toc442787247"/>
      <w:bookmarkStart w:id="596" w:name="_Toc442787539"/>
      <w:bookmarkStart w:id="597" w:name="_Toc442953245"/>
      <w:bookmarkStart w:id="598" w:name="_Toc443047629"/>
      <w:bookmarkStart w:id="599" w:name="_Toc444095989"/>
      <w:bookmarkStart w:id="600" w:name="_Toc444244515"/>
      <w:bookmarkStart w:id="601" w:name="_Toc498557230"/>
      <w:bookmarkStart w:id="602" w:name="_Toc498557300"/>
      <w:bookmarkStart w:id="603" w:name="_Toc498590034"/>
      <w:bookmarkStart w:id="604" w:name="_Toc498681517"/>
      <w:bookmarkStart w:id="605" w:name="_Toc499152789"/>
      <w:bookmarkStart w:id="606" w:name="_Toc499158748"/>
      <w:bookmarkStart w:id="607" w:name="_Toc499648621"/>
      <w:bookmarkStart w:id="608" w:name="_Toc499728114"/>
      <w:bookmarkStart w:id="609" w:name="_Toc499732962"/>
      <w:bookmarkStart w:id="610" w:name="_Toc499736993"/>
      <w:bookmarkStart w:id="611" w:name="_Toc499812933"/>
      <w:bookmarkStart w:id="612" w:name="_Toc499813736"/>
      <w:bookmarkStart w:id="613" w:name="_Toc500921483"/>
      <w:bookmarkStart w:id="614" w:name="_Toc500921509"/>
      <w:bookmarkStart w:id="615" w:name="_Toc500921620"/>
      <w:bookmarkStart w:id="616" w:name="_Toc501019230"/>
      <w:bookmarkStart w:id="617" w:name="_Toc504483875"/>
      <w:bookmarkStart w:id="618" w:name="_Toc505180553"/>
      <w:bookmarkStart w:id="619" w:name="_Toc505690206"/>
      <w:bookmarkStart w:id="620" w:name="_Toc505701759"/>
      <w:bookmarkStart w:id="621" w:name="_Toc505759551"/>
      <w:bookmarkStart w:id="622" w:name="_Toc505759568"/>
      <w:bookmarkStart w:id="623" w:name="_Toc505762661"/>
      <w:bookmarkStart w:id="624" w:name="_Toc505786001"/>
      <w:bookmarkStart w:id="625" w:name="_Toc506799586"/>
      <w:bookmarkStart w:id="626" w:name="_Toc506799603"/>
      <w:bookmarkStart w:id="627" w:name="_Toc506894562"/>
      <w:bookmarkStart w:id="628" w:name="_Toc507486299"/>
      <w:bookmarkStart w:id="629" w:name="_Toc515271234"/>
      <w:bookmarkStart w:id="630" w:name="_Toc515271557"/>
      <w:bookmarkStart w:id="631" w:name="_Toc515271585"/>
      <w:bookmarkStart w:id="632" w:name="_Toc515280493"/>
      <w:bookmarkStart w:id="633" w:name="_Toc515280644"/>
      <w:bookmarkStart w:id="634" w:name="_Toc515352796"/>
      <w:bookmarkStart w:id="635" w:name="_Toc515540869"/>
      <w:bookmarkStart w:id="636" w:name="_Toc515543709"/>
      <w:bookmarkStart w:id="637" w:name="_Toc515543894"/>
      <w:bookmarkStart w:id="638" w:name="_Toc515551695"/>
      <w:bookmarkStart w:id="639" w:name="_Toc515627637"/>
      <w:bookmarkStart w:id="640" w:name="_Toc516039947"/>
      <w:bookmarkStart w:id="641" w:name="_Toc516155370"/>
      <w:bookmarkStart w:id="642" w:name="_Toc516490271"/>
      <w:bookmarkStart w:id="643" w:name="_Toc518037953"/>
      <w:bookmarkStart w:id="644" w:name="_Toc524599605"/>
      <w:bookmarkStart w:id="645" w:name="_Toc526154938"/>
      <w:bookmarkStart w:id="646" w:name="_Toc526155484"/>
      <w:bookmarkStart w:id="647" w:name="_Toc526155557"/>
      <w:bookmarkStart w:id="648" w:name="_Toc526253994"/>
      <w:bookmarkStart w:id="649" w:name="_Toc526348419"/>
      <w:bookmarkStart w:id="650" w:name="_Toc526374610"/>
      <w:bookmarkStart w:id="651" w:name="_Toc526374626"/>
      <w:bookmarkStart w:id="652" w:name="_Toc526406489"/>
      <w:bookmarkStart w:id="653" w:name="_Toc526409515"/>
      <w:bookmarkStart w:id="654" w:name="_Toc526491414"/>
      <w:bookmarkStart w:id="655" w:name="_Toc526505526"/>
      <w:bookmarkStart w:id="656" w:name="_Toc526756618"/>
      <w:bookmarkStart w:id="657" w:name="_Toc176172952"/>
      <w:r w:rsidRPr="006F5332">
        <w:rPr>
          <w:rFonts w:ascii="Times New Roman" w:hAnsi="Times New Roman" w:cs="Times New Roman"/>
          <w:bCs w:val="0"/>
          <w:iCs/>
          <w:sz w:val="24"/>
          <w:szCs w:val="24"/>
        </w:rPr>
        <w:t>7</w:t>
      </w:r>
      <w:r w:rsidR="006108C2" w:rsidRPr="006F5332">
        <w:rPr>
          <w:rFonts w:ascii="Times New Roman" w:hAnsi="Times New Roman" w:cs="Times New Roman"/>
          <w:bCs w:val="0"/>
          <w:iCs/>
          <w:sz w:val="24"/>
          <w:szCs w:val="24"/>
        </w:rPr>
        <w:t>. Forholdet til EU-retten</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14:paraId="3D16B41A" w14:textId="50210A01" w:rsidR="00620BEC" w:rsidRPr="006F5332" w:rsidRDefault="00620BEC" w:rsidP="00212B1E">
      <w:pPr>
        <w:spacing w:after="240"/>
        <w:rPr>
          <w:sz w:val="24"/>
          <w:szCs w:val="24"/>
        </w:rPr>
      </w:pPr>
      <w:r w:rsidRPr="006F5332">
        <w:rPr>
          <w:sz w:val="24"/>
          <w:szCs w:val="24"/>
        </w:rPr>
        <w:t xml:space="preserve">Med lovforslaget foreslås en præcisering af bestemmelserne om registrering af luftfartøjer i </w:t>
      </w:r>
      <w:r w:rsidR="00784ACF" w:rsidRPr="006F5332">
        <w:rPr>
          <w:sz w:val="24"/>
          <w:szCs w:val="24"/>
        </w:rPr>
        <w:t>Nationalitetsregistret</w:t>
      </w:r>
      <w:r w:rsidRPr="006F5332">
        <w:rPr>
          <w:sz w:val="24"/>
          <w:szCs w:val="24"/>
        </w:rPr>
        <w:t xml:space="preserve"> (registret over danske luftfartøjer). Luftfartsloven indeholder i dag en bestemmelse om, at EU- og EØS-statsborgere og EU- og EØS-selskaber (juridiske personer) kan få et luftfartøj registret i Danmark, når disse er omfattet af </w:t>
      </w:r>
      <w:r w:rsidR="00E47447">
        <w:rPr>
          <w:rFonts w:cs="Times New Roman"/>
          <w:sz w:val="24"/>
          <w:szCs w:val="24"/>
        </w:rPr>
        <w:t>Den Europæiske Unions</w:t>
      </w:r>
      <w:r w:rsidRPr="006F5332">
        <w:rPr>
          <w:sz w:val="24"/>
          <w:szCs w:val="24"/>
        </w:rPr>
        <w:t xml:space="preserve">regler. Det følger af bemærkningerne til det bagvedliggende lovforslag, at det er en </w:t>
      </w:r>
      <w:r w:rsidRPr="006F5332">
        <w:rPr>
          <w:sz w:val="24"/>
          <w:szCs w:val="24"/>
        </w:rPr>
        <w:lastRenderedPageBreak/>
        <w:t xml:space="preserve">forudsætning for registreringen i Danmark, at der er en tilknytning til Danmark i kraft af EU-reglerne om arbejdskraftens frie bevægelighed, etableringsretten eller retten til fri udveksling af tjenesteydelser. Grundet Kommissionens hidtidige fokus på ordlyden af luftfartsloven i forhold til EU-/EØS-relaterede rettigheder foreslås bestemmelsens ordlyd præciseret, således at hensigten med bestemmelsen, som den </w:t>
      </w:r>
      <w:r w:rsidR="005D5B54" w:rsidRPr="006F5332">
        <w:rPr>
          <w:sz w:val="24"/>
          <w:szCs w:val="24"/>
        </w:rPr>
        <w:t>følger</w:t>
      </w:r>
      <w:r w:rsidRPr="006F5332">
        <w:rPr>
          <w:sz w:val="24"/>
          <w:szCs w:val="24"/>
        </w:rPr>
        <w:t xml:space="preserve"> af bemærkningerne, indsættes direkte i lovens ordlyd. En sådan præcisering af bestemmelsen vil fjerne eventuel tvivl om forudsætningerne for EU-</w:t>
      </w:r>
      <w:r w:rsidR="00E47447">
        <w:rPr>
          <w:sz w:val="24"/>
          <w:szCs w:val="24"/>
        </w:rPr>
        <w:t>stats</w:t>
      </w:r>
      <w:r w:rsidRPr="006F5332">
        <w:rPr>
          <w:sz w:val="24"/>
          <w:szCs w:val="24"/>
        </w:rPr>
        <w:t xml:space="preserve">borgeres registrering af luftfartøjer i Danmark og skabe øget klarhed om bestemmelsens rækkevidde. </w:t>
      </w:r>
    </w:p>
    <w:p w14:paraId="37AC390F" w14:textId="6D247333" w:rsidR="006108C2" w:rsidRPr="006F5332" w:rsidRDefault="00A4669B" w:rsidP="00522FA6">
      <w:pPr>
        <w:pStyle w:val="Overskrift1"/>
        <w:spacing w:after="240"/>
        <w:rPr>
          <w:rFonts w:ascii="Times New Roman" w:hAnsi="Times New Roman" w:cs="Times New Roman"/>
          <w:bCs w:val="0"/>
          <w:iCs/>
          <w:sz w:val="24"/>
          <w:szCs w:val="24"/>
        </w:rPr>
      </w:pPr>
      <w:bookmarkStart w:id="658" w:name="_Toc243705913"/>
      <w:bookmarkStart w:id="659" w:name="_Toc329931207"/>
      <w:bookmarkStart w:id="660" w:name="_Toc329931318"/>
      <w:bookmarkStart w:id="661" w:name="_Toc442277393"/>
      <w:bookmarkStart w:id="662" w:name="_Toc442281311"/>
      <w:bookmarkStart w:id="663" w:name="_Toc442281341"/>
      <w:bookmarkStart w:id="664" w:name="_Toc442777851"/>
      <w:bookmarkStart w:id="665" w:name="_Toc442787248"/>
      <w:bookmarkStart w:id="666" w:name="_Toc442787540"/>
      <w:bookmarkStart w:id="667" w:name="_Toc442953246"/>
      <w:bookmarkStart w:id="668" w:name="_Toc443047630"/>
      <w:bookmarkStart w:id="669" w:name="_Toc444095990"/>
      <w:bookmarkStart w:id="670" w:name="_Toc444244516"/>
      <w:bookmarkStart w:id="671" w:name="_Toc498557231"/>
      <w:bookmarkStart w:id="672" w:name="_Toc498557301"/>
      <w:bookmarkStart w:id="673" w:name="_Toc498590035"/>
      <w:bookmarkStart w:id="674" w:name="_Toc498681518"/>
      <w:bookmarkStart w:id="675" w:name="_Toc499152790"/>
      <w:bookmarkStart w:id="676" w:name="_Toc499158749"/>
      <w:bookmarkStart w:id="677" w:name="_Toc499648622"/>
      <w:bookmarkStart w:id="678" w:name="_Toc499728115"/>
      <w:bookmarkStart w:id="679" w:name="_Toc499732963"/>
      <w:bookmarkStart w:id="680" w:name="_Toc499736994"/>
      <w:bookmarkStart w:id="681" w:name="_Toc499812934"/>
      <w:bookmarkStart w:id="682" w:name="_Toc499813737"/>
      <w:bookmarkStart w:id="683" w:name="_Toc500921484"/>
      <w:bookmarkStart w:id="684" w:name="_Toc500921510"/>
      <w:bookmarkStart w:id="685" w:name="_Toc500921621"/>
      <w:bookmarkStart w:id="686" w:name="_Toc501019231"/>
      <w:bookmarkStart w:id="687" w:name="_Toc504483876"/>
      <w:bookmarkStart w:id="688" w:name="_Toc505180554"/>
      <w:bookmarkStart w:id="689" w:name="_Toc505690207"/>
      <w:bookmarkStart w:id="690" w:name="_Toc505701760"/>
      <w:bookmarkStart w:id="691" w:name="_Toc505759552"/>
      <w:bookmarkStart w:id="692" w:name="_Toc505759569"/>
      <w:bookmarkStart w:id="693" w:name="_Toc505762662"/>
      <w:bookmarkStart w:id="694" w:name="_Toc505786002"/>
      <w:bookmarkStart w:id="695" w:name="_Toc506799587"/>
      <w:bookmarkStart w:id="696" w:name="_Toc506799604"/>
      <w:bookmarkStart w:id="697" w:name="_Toc506894563"/>
      <w:bookmarkStart w:id="698" w:name="_Toc507486300"/>
      <w:bookmarkStart w:id="699" w:name="_Toc515271235"/>
      <w:bookmarkStart w:id="700" w:name="_Toc515271558"/>
      <w:bookmarkStart w:id="701" w:name="_Toc515271586"/>
      <w:bookmarkStart w:id="702" w:name="_Toc515280494"/>
      <w:bookmarkStart w:id="703" w:name="_Toc515280645"/>
      <w:bookmarkStart w:id="704" w:name="_Toc515352797"/>
      <w:bookmarkStart w:id="705" w:name="_Toc515540870"/>
      <w:bookmarkStart w:id="706" w:name="_Toc515543710"/>
      <w:bookmarkStart w:id="707" w:name="_Toc515543895"/>
      <w:bookmarkStart w:id="708" w:name="_Toc515551696"/>
      <w:bookmarkStart w:id="709" w:name="_Toc515627638"/>
      <w:bookmarkStart w:id="710" w:name="_Toc516039948"/>
      <w:bookmarkStart w:id="711" w:name="_Toc516155371"/>
      <w:bookmarkStart w:id="712" w:name="_Toc516490272"/>
      <w:bookmarkStart w:id="713" w:name="_Toc518037954"/>
      <w:bookmarkStart w:id="714" w:name="_Toc524599606"/>
      <w:bookmarkStart w:id="715" w:name="_Toc526154939"/>
      <w:bookmarkStart w:id="716" w:name="_Toc526155485"/>
      <w:bookmarkStart w:id="717" w:name="_Toc526155558"/>
      <w:bookmarkStart w:id="718" w:name="_Toc526253995"/>
      <w:bookmarkStart w:id="719" w:name="_Toc526348420"/>
      <w:bookmarkStart w:id="720" w:name="_Toc526374611"/>
      <w:bookmarkStart w:id="721" w:name="_Toc526374627"/>
      <w:bookmarkStart w:id="722" w:name="_Toc526406490"/>
      <w:bookmarkStart w:id="723" w:name="_Toc526409516"/>
      <w:bookmarkStart w:id="724" w:name="_Toc526491415"/>
      <w:bookmarkStart w:id="725" w:name="_Toc526505527"/>
      <w:bookmarkStart w:id="726" w:name="_Toc526756619"/>
      <w:bookmarkStart w:id="727" w:name="_Toc176172953"/>
      <w:r w:rsidRPr="006F5332">
        <w:rPr>
          <w:rFonts w:ascii="Times New Roman" w:hAnsi="Times New Roman" w:cs="Times New Roman"/>
          <w:bCs w:val="0"/>
          <w:iCs/>
          <w:sz w:val="24"/>
          <w:szCs w:val="24"/>
        </w:rPr>
        <w:t>8</w:t>
      </w:r>
      <w:r w:rsidR="006108C2" w:rsidRPr="006F5332">
        <w:rPr>
          <w:rFonts w:ascii="Times New Roman" w:hAnsi="Times New Roman" w:cs="Times New Roman"/>
          <w:bCs w:val="0"/>
          <w:iCs/>
          <w:sz w:val="24"/>
          <w:szCs w:val="24"/>
        </w:rPr>
        <w:t>. Hørte myndigheder og organisationer m.v.</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6515D2C8" w14:textId="78C29F66" w:rsidR="006108C2" w:rsidRPr="006F5332" w:rsidRDefault="006108C2" w:rsidP="00212B1E">
      <w:pPr>
        <w:spacing w:after="240"/>
        <w:rPr>
          <w:sz w:val="24"/>
          <w:szCs w:val="24"/>
        </w:rPr>
      </w:pPr>
      <w:r w:rsidRPr="006F5332">
        <w:rPr>
          <w:sz w:val="24"/>
          <w:szCs w:val="24"/>
        </w:rPr>
        <w:t xml:space="preserve">Et udkast til lovforslag har i perioden fra den </w:t>
      </w:r>
      <w:r w:rsidR="00A0354C">
        <w:rPr>
          <w:sz w:val="24"/>
          <w:szCs w:val="24"/>
        </w:rPr>
        <w:t>4. juli 2024</w:t>
      </w:r>
      <w:r w:rsidRPr="006F5332">
        <w:rPr>
          <w:sz w:val="24"/>
          <w:szCs w:val="24"/>
        </w:rPr>
        <w:t xml:space="preserve"> til den </w:t>
      </w:r>
      <w:r w:rsidR="00A0354C">
        <w:rPr>
          <w:sz w:val="24"/>
          <w:szCs w:val="24"/>
        </w:rPr>
        <w:t>22. august 2024</w:t>
      </w:r>
      <w:r w:rsidRPr="006F5332">
        <w:rPr>
          <w:sz w:val="24"/>
          <w:szCs w:val="24"/>
        </w:rPr>
        <w:t xml:space="preserve"> </w:t>
      </w:r>
      <w:r w:rsidR="00D31B5F" w:rsidRPr="006F5332">
        <w:rPr>
          <w:sz w:val="24"/>
          <w:szCs w:val="24"/>
        </w:rPr>
        <w:t>(</w:t>
      </w:r>
      <w:r w:rsidR="00A0354C">
        <w:rPr>
          <w:sz w:val="24"/>
          <w:szCs w:val="24"/>
        </w:rPr>
        <w:t>50</w:t>
      </w:r>
      <w:r w:rsidR="00D31B5F" w:rsidRPr="006F5332">
        <w:rPr>
          <w:sz w:val="24"/>
          <w:szCs w:val="24"/>
        </w:rPr>
        <w:t xml:space="preserve"> dage) </w:t>
      </w:r>
      <w:r w:rsidRPr="006F5332">
        <w:rPr>
          <w:sz w:val="24"/>
          <w:szCs w:val="24"/>
        </w:rPr>
        <w:t>været sendt i høring hos følgende myndigheder og organisationer m.v.:</w:t>
      </w:r>
    </w:p>
    <w:p w14:paraId="114436CC" w14:textId="56AE8715" w:rsidR="006108C2" w:rsidRPr="006F5332" w:rsidRDefault="00A0354C" w:rsidP="006108C2">
      <w:pPr>
        <w:autoSpaceDE w:val="0"/>
        <w:autoSpaceDN w:val="0"/>
        <w:adjustRightInd w:val="0"/>
        <w:spacing w:after="240"/>
        <w:jc w:val="left"/>
        <w:rPr>
          <w:rFonts w:eastAsia="Calibri" w:cs="Times New Roman"/>
          <w:sz w:val="24"/>
          <w:szCs w:val="24"/>
        </w:rPr>
      </w:pPr>
      <w:r w:rsidRPr="00A0354C">
        <w:rPr>
          <w:rFonts w:asciiTheme="minorHAnsi" w:eastAsia="Times New Roman" w:hAnsiTheme="minorHAnsi" w:cs="Georgia"/>
          <w:color w:val="0D0D0D" w:themeColor="text1" w:themeTint="F2"/>
        </w:rPr>
        <w:t xml:space="preserve"> </w:t>
      </w:r>
      <w:proofErr w:type="spellStart"/>
      <w:r w:rsidRPr="00A0354C">
        <w:rPr>
          <w:rFonts w:eastAsia="Calibri" w:cs="Times New Roman"/>
          <w:sz w:val="24"/>
          <w:szCs w:val="24"/>
        </w:rPr>
        <w:t>AdvoNordic</w:t>
      </w:r>
      <w:proofErr w:type="spellEnd"/>
      <w:r w:rsidRPr="00A0354C">
        <w:rPr>
          <w:rFonts w:eastAsia="Calibri" w:cs="Times New Roman"/>
          <w:sz w:val="24"/>
          <w:szCs w:val="24"/>
        </w:rPr>
        <w:t xml:space="preserve"> Advokatfirma, Air Greenland A/S, AOPA DMU, Arbejderbevægelsens Erhvervsråd, Arbejdsmiljørådet for Luftfart, Arriva Danmark A/S, ATAX Arbejdsgiverforening for persontransport, Atlantic Airways A/S, ATP, ATP-ejendomme, Billund Lufthavn, Brancheforeningen Dansk Luftfart, Brintbranchen, </w:t>
      </w:r>
      <w:proofErr w:type="spellStart"/>
      <w:r w:rsidRPr="00A0354C">
        <w:rPr>
          <w:rFonts w:eastAsia="Calibri" w:cs="Times New Roman"/>
          <w:sz w:val="24"/>
          <w:szCs w:val="24"/>
        </w:rPr>
        <w:t>Cabin</w:t>
      </w:r>
      <w:proofErr w:type="spellEnd"/>
      <w:r w:rsidRPr="00A0354C">
        <w:rPr>
          <w:rFonts w:eastAsia="Calibri" w:cs="Times New Roman"/>
          <w:sz w:val="24"/>
          <w:szCs w:val="24"/>
        </w:rPr>
        <w:t xml:space="preserve"> </w:t>
      </w:r>
      <w:proofErr w:type="spellStart"/>
      <w:r w:rsidRPr="00A0354C">
        <w:rPr>
          <w:rFonts w:eastAsia="Calibri" w:cs="Times New Roman"/>
          <w:sz w:val="24"/>
          <w:szCs w:val="24"/>
        </w:rPr>
        <w:t>Attendants</w:t>
      </w:r>
      <w:proofErr w:type="spellEnd"/>
      <w:r w:rsidRPr="00A0354C">
        <w:rPr>
          <w:rFonts w:eastAsia="Calibri" w:cs="Times New Roman"/>
          <w:sz w:val="24"/>
          <w:szCs w:val="24"/>
        </w:rPr>
        <w:t xml:space="preserve"> Union, Centralorganisationernes Fællesudvalg (CFU), CFL Cargo Danmark ApS, </w:t>
      </w:r>
      <w:proofErr w:type="spellStart"/>
      <w:r w:rsidRPr="00A0354C">
        <w:rPr>
          <w:rFonts w:eastAsia="Calibri" w:cs="Times New Roman"/>
          <w:sz w:val="24"/>
          <w:szCs w:val="24"/>
        </w:rPr>
        <w:t>Concito</w:t>
      </w:r>
      <w:proofErr w:type="spellEnd"/>
      <w:r w:rsidRPr="00A0354C">
        <w:rPr>
          <w:rFonts w:eastAsia="Calibri" w:cs="Times New Roman"/>
          <w:sz w:val="24"/>
          <w:szCs w:val="24"/>
        </w:rPr>
        <w:t xml:space="preserve">, COWI, </w:t>
      </w:r>
      <w:proofErr w:type="spellStart"/>
      <w:r w:rsidRPr="00A0354C">
        <w:rPr>
          <w:rFonts w:eastAsia="Calibri" w:cs="Times New Roman"/>
          <w:sz w:val="24"/>
          <w:szCs w:val="24"/>
        </w:rPr>
        <w:t>Dalpa</w:t>
      </w:r>
      <w:proofErr w:type="spellEnd"/>
      <w:r w:rsidRPr="00A0354C">
        <w:rPr>
          <w:rFonts w:eastAsia="Calibri" w:cs="Times New Roman"/>
          <w:sz w:val="24"/>
          <w:szCs w:val="24"/>
        </w:rPr>
        <w:t xml:space="preserve">, Danmarks Meteorologiske Institut, Danmarks Rejsebureau Forening, Danmarks Statistik, Dansk Arbejdsgiverforening (DA), Dansk Erhverv, Dansk Erhvervsfremme, Dansk Faldskærms Union, Dansk Flyvelederforening, Dansk Handicap Forbund, Dansk Hanggliding og </w:t>
      </w:r>
      <w:proofErr w:type="spellStart"/>
      <w:r w:rsidRPr="00A0354C">
        <w:rPr>
          <w:rFonts w:eastAsia="Calibri" w:cs="Times New Roman"/>
          <w:sz w:val="24"/>
          <w:szCs w:val="24"/>
        </w:rPr>
        <w:t>Paragliding</w:t>
      </w:r>
      <w:proofErr w:type="spellEnd"/>
      <w:r w:rsidRPr="00A0354C">
        <w:rPr>
          <w:rFonts w:eastAsia="Calibri" w:cs="Times New Roman"/>
          <w:sz w:val="24"/>
          <w:szCs w:val="24"/>
        </w:rPr>
        <w:t xml:space="preserve"> Union, Dansk Industri (DI), Dansk Motorflyverunion, Dansk Ornitologisk Forening, Dansk Transport og Logistik – DTL , Dansk UL Flyver Union, Danske Medier - Mediernes Hus, Dansk Mobilitet, Dansk Svæveflyver Union, Dataetisk Råd, Digitaliseringsstyrelsen , DI Transport, </w:t>
      </w:r>
      <w:proofErr w:type="spellStart"/>
      <w:r w:rsidRPr="00A0354C">
        <w:rPr>
          <w:rFonts w:eastAsia="Calibri" w:cs="Times New Roman"/>
          <w:sz w:val="24"/>
          <w:szCs w:val="24"/>
        </w:rPr>
        <w:t>DroneDanmark</w:t>
      </w:r>
      <w:proofErr w:type="spellEnd"/>
      <w:r>
        <w:rPr>
          <w:rFonts w:eastAsia="Calibri" w:cs="Times New Roman"/>
          <w:sz w:val="24"/>
          <w:szCs w:val="24"/>
        </w:rPr>
        <w:t xml:space="preserve">, </w:t>
      </w:r>
      <w:r w:rsidRPr="00A0354C">
        <w:rPr>
          <w:rFonts w:eastAsia="Calibri" w:cs="Times New Roman"/>
          <w:sz w:val="24"/>
          <w:szCs w:val="24"/>
        </w:rPr>
        <w:t xml:space="preserve">DTU Transport, Erhvervsflyvningens Sammenslutning, Esbjerg Lufthavn, Fagligt Fælles Forbund – 3F, Flyvebranchens </w:t>
      </w:r>
      <w:proofErr w:type="spellStart"/>
      <w:r w:rsidRPr="00A0354C">
        <w:rPr>
          <w:rFonts w:eastAsia="Calibri" w:cs="Times New Roman"/>
          <w:sz w:val="24"/>
          <w:szCs w:val="24"/>
        </w:rPr>
        <w:t>Personaleunion</w:t>
      </w:r>
      <w:proofErr w:type="spellEnd"/>
      <w:r w:rsidRPr="00A0354C">
        <w:rPr>
          <w:rFonts w:eastAsia="Calibri" w:cs="Times New Roman"/>
          <w:sz w:val="24"/>
          <w:szCs w:val="24"/>
        </w:rPr>
        <w:t xml:space="preserve">, Flyvertaktisk Kommando, Forbrugerrådet, Foreningen af Rejsearrangører i Danmark, Friluftsrådet, </w:t>
      </w:r>
      <w:r w:rsidR="009F680E">
        <w:rPr>
          <w:rFonts w:eastAsia="Calibri" w:cs="Times New Roman"/>
          <w:sz w:val="24"/>
          <w:szCs w:val="24"/>
        </w:rPr>
        <w:t xml:space="preserve">Greenland </w:t>
      </w:r>
      <w:proofErr w:type="spellStart"/>
      <w:r w:rsidR="009F680E">
        <w:rPr>
          <w:rFonts w:eastAsia="Calibri" w:cs="Times New Roman"/>
          <w:sz w:val="24"/>
          <w:szCs w:val="24"/>
        </w:rPr>
        <w:t>Airports</w:t>
      </w:r>
      <w:proofErr w:type="spellEnd"/>
      <w:r w:rsidR="009F680E">
        <w:rPr>
          <w:rFonts w:eastAsia="Calibri" w:cs="Times New Roman"/>
          <w:sz w:val="24"/>
          <w:szCs w:val="24"/>
        </w:rPr>
        <w:t xml:space="preserve"> A/S</w:t>
      </w:r>
      <w:r w:rsidRPr="00A0354C">
        <w:rPr>
          <w:rFonts w:eastAsia="Calibri" w:cs="Times New Roman"/>
          <w:sz w:val="24"/>
          <w:szCs w:val="24"/>
        </w:rPr>
        <w:t>, Havarikommissionen for Civil Luftfart og Jernbane, HK Trafik og Jernbane, International Air Transport Association (IATA), Ingeniørforeningen (IDA), Institut for Menneskerettigheder, Institut for miljø, samfund og rumlig forandring – Roskilde Universitet, Institut for planlægning – Aalborg Universitet, International Transport Danmark (ITD), Jettime, Karup Lufthavn, Klimarådet, Kongelig Dansk Aeroklub, KZ &amp; Veteranfly Klubben, Københavns Lufthavne A/S, Landdistrikternes Fællesråd</w:t>
      </w:r>
      <w:r>
        <w:rPr>
          <w:rFonts w:eastAsia="Calibri" w:cs="Times New Roman"/>
          <w:sz w:val="24"/>
          <w:szCs w:val="24"/>
        </w:rPr>
        <w:t xml:space="preserve">, </w:t>
      </w:r>
      <w:r w:rsidRPr="00A0354C">
        <w:rPr>
          <w:rFonts w:eastAsia="Calibri" w:cs="Times New Roman"/>
          <w:sz w:val="24"/>
          <w:szCs w:val="24"/>
        </w:rPr>
        <w:t xml:space="preserve">Landsorganisationen i Danmark </w:t>
      </w:r>
      <w:r w:rsidRPr="00A0354C">
        <w:rPr>
          <w:rFonts w:eastAsia="Calibri" w:cs="Times New Roman"/>
          <w:sz w:val="24"/>
          <w:szCs w:val="24"/>
        </w:rPr>
        <w:lastRenderedPageBreak/>
        <w:t>(LO), Ledernes Hovedorganisation, Modelflyvning Danmark (MDK), Naviair, NOAH-Trafik</w:t>
      </w:r>
      <w:r>
        <w:rPr>
          <w:rFonts w:eastAsia="Calibri" w:cs="Times New Roman"/>
          <w:sz w:val="24"/>
          <w:szCs w:val="24"/>
        </w:rPr>
        <w:t xml:space="preserve">, </w:t>
      </w:r>
      <w:r w:rsidRPr="00A0354C">
        <w:rPr>
          <w:rFonts w:eastAsia="Calibri" w:cs="Times New Roman"/>
          <w:sz w:val="24"/>
          <w:szCs w:val="24"/>
        </w:rPr>
        <w:t xml:space="preserve">Nordjyllands Trafikselskab, Offentligt Ansattes Organisationer (OAO), Partnerskabet for brint og brændselsceller, Rådet for Bæredygtig Trafik, Rådet for grøn omstilling, Rådet for Sikker Trafik, SAS, Serviceforbundet, Sun Air, Sundhedskartellet, </w:t>
      </w:r>
      <w:proofErr w:type="spellStart"/>
      <w:r w:rsidRPr="00A0354C">
        <w:rPr>
          <w:rFonts w:eastAsia="Calibri" w:cs="Times New Roman"/>
          <w:sz w:val="24"/>
          <w:szCs w:val="24"/>
        </w:rPr>
        <w:t>Sydtrafik</w:t>
      </w:r>
      <w:proofErr w:type="spellEnd"/>
      <w:r w:rsidRPr="00A0354C">
        <w:rPr>
          <w:rFonts w:eastAsia="Calibri" w:cs="Times New Roman"/>
          <w:sz w:val="24"/>
          <w:szCs w:val="24"/>
        </w:rPr>
        <w:t>, Sønderborg Lufthavn, Teknisk Landsforbund</w:t>
      </w:r>
      <w:r>
        <w:rPr>
          <w:rFonts w:eastAsia="Calibri" w:cs="Times New Roman"/>
          <w:sz w:val="24"/>
          <w:szCs w:val="24"/>
        </w:rPr>
        <w:t xml:space="preserve">, </w:t>
      </w:r>
      <w:r w:rsidRPr="00A0354C">
        <w:rPr>
          <w:rFonts w:eastAsia="Calibri" w:cs="Times New Roman"/>
          <w:sz w:val="24"/>
          <w:szCs w:val="24"/>
        </w:rPr>
        <w:t>Teknologisk Institut, Trafikforbundet, Trafikforskningsgruppen ved Aalborg Universitet, Trafikselskaberne i Danmark, Transportbranchens Leverandører, TBL</w:t>
      </w:r>
      <w:r>
        <w:rPr>
          <w:rFonts w:eastAsia="Calibri" w:cs="Times New Roman"/>
          <w:sz w:val="24"/>
          <w:szCs w:val="24"/>
        </w:rPr>
        <w:t xml:space="preserve">, </w:t>
      </w:r>
      <w:r w:rsidRPr="00A0354C">
        <w:rPr>
          <w:rFonts w:eastAsia="Calibri" w:cs="Times New Roman"/>
          <w:sz w:val="24"/>
          <w:szCs w:val="24"/>
        </w:rPr>
        <w:t xml:space="preserve">Transportens Arbejdsgivere (ATL), Transporterhvervets uddannelser, TUR, UAS Danmark , </w:t>
      </w:r>
      <w:proofErr w:type="spellStart"/>
      <w:r w:rsidRPr="00A0354C">
        <w:rPr>
          <w:rFonts w:eastAsia="Calibri" w:cs="Times New Roman"/>
          <w:sz w:val="24"/>
          <w:szCs w:val="24"/>
        </w:rPr>
        <w:t>UlykkesPatientForeningen</w:t>
      </w:r>
      <w:proofErr w:type="spellEnd"/>
      <w:r w:rsidRPr="00A0354C">
        <w:rPr>
          <w:rFonts w:eastAsia="Calibri" w:cs="Times New Roman"/>
          <w:sz w:val="24"/>
          <w:szCs w:val="24"/>
        </w:rPr>
        <w:t>, Aalborg Lufthavn, Aalborg Universitet – Sektion for Geoinformatik og Arealforvaltning, Aarhus Lufthavn</w:t>
      </w:r>
      <w:r>
        <w:rPr>
          <w:rFonts w:eastAsia="Calibri" w:cs="Times New Roman"/>
          <w:sz w:val="24"/>
          <w:szCs w:val="24"/>
        </w:rPr>
        <w:t>.</w:t>
      </w:r>
    </w:p>
    <w:p w14:paraId="00F6F86B" w14:textId="2E979671" w:rsidR="006108C2" w:rsidRPr="006F5332" w:rsidRDefault="006108C2" w:rsidP="006108C2">
      <w:pPr>
        <w:pStyle w:val="Overskrift1"/>
        <w:rPr>
          <w:rFonts w:ascii="Times New Roman" w:hAnsi="Times New Roman" w:cs="Times New Roman"/>
          <w:bCs w:val="0"/>
          <w:iCs/>
          <w:sz w:val="24"/>
          <w:szCs w:val="24"/>
        </w:rPr>
      </w:pP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1676"/>
        <w:gridCol w:w="3627"/>
        <w:gridCol w:w="58"/>
        <w:gridCol w:w="3569"/>
      </w:tblGrid>
      <w:tr w:rsidR="00434FBA" w:rsidRPr="006F5332" w14:paraId="3E2B6F66" w14:textId="77777777" w:rsidTr="00D07139">
        <w:tc>
          <w:tcPr>
            <w:tcW w:w="8930" w:type="dxa"/>
            <w:gridSpan w:val="4"/>
            <w:tcBorders>
              <w:top w:val="single" w:sz="8" w:space="0" w:color="000000"/>
              <w:left w:val="single" w:sz="8" w:space="0" w:color="000000"/>
              <w:bottom w:val="single" w:sz="8" w:space="0" w:color="000000"/>
              <w:right w:val="single" w:sz="8" w:space="0" w:color="000000"/>
            </w:tcBorders>
          </w:tcPr>
          <w:p w14:paraId="2499DFCD" w14:textId="2A644E5D" w:rsidR="00434FBA" w:rsidRPr="006F5332" w:rsidRDefault="003B371F" w:rsidP="00FD4402">
            <w:pPr>
              <w:pStyle w:val="Overskrift1"/>
              <w:rPr>
                <w:rFonts w:cs="Times New Roman"/>
                <w:iCs/>
                <w:sz w:val="24"/>
                <w:szCs w:val="24"/>
              </w:rPr>
            </w:pPr>
            <w:bookmarkStart w:id="728" w:name="_Toc176172954"/>
            <w:r w:rsidRPr="006F5332">
              <w:rPr>
                <w:rFonts w:ascii="ZWAdobeF" w:hAnsi="ZWAdobeF" w:cs="ZWAdobeF"/>
                <w:b w:val="0"/>
                <w:bCs w:val="0"/>
                <w:iCs/>
                <w:sz w:val="2"/>
                <w:szCs w:val="2"/>
              </w:rPr>
              <w:t>0B</w:t>
            </w:r>
            <w:r w:rsidR="00221CD6" w:rsidRPr="006F5332">
              <w:rPr>
                <w:rFonts w:ascii="Times New Roman" w:hAnsi="Times New Roman" w:cs="Times New Roman"/>
                <w:bCs w:val="0"/>
                <w:iCs/>
                <w:sz w:val="24"/>
                <w:szCs w:val="24"/>
              </w:rPr>
              <w:t>9</w:t>
            </w:r>
            <w:r w:rsidR="00434FBA" w:rsidRPr="006F5332">
              <w:rPr>
                <w:rFonts w:ascii="Times New Roman" w:hAnsi="Times New Roman" w:cs="Times New Roman"/>
                <w:bCs w:val="0"/>
                <w:iCs/>
                <w:sz w:val="24"/>
                <w:szCs w:val="24"/>
              </w:rPr>
              <w:t>. Sammenfattende skema</w:t>
            </w:r>
            <w:bookmarkEnd w:id="728"/>
          </w:p>
        </w:tc>
      </w:tr>
      <w:tr w:rsidR="006108C2" w:rsidRPr="006F5332" w14:paraId="419892DA"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1DA4DF37" w14:textId="77777777" w:rsidR="006108C2" w:rsidRPr="006F5332" w:rsidRDefault="006108C2"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 </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5913F940" w14:textId="77777777" w:rsidR="006108C2" w:rsidRPr="006F5332" w:rsidRDefault="006108C2" w:rsidP="00DF743A">
            <w:pPr>
              <w:spacing w:after="240"/>
              <w:ind w:firstLine="238"/>
              <w:contextualSpacing/>
              <w:jc w:val="center"/>
              <w:rPr>
                <w:rFonts w:eastAsia="Times New Roman"/>
                <w:color w:val="000000"/>
                <w:sz w:val="24"/>
                <w:szCs w:val="24"/>
                <w:lang w:eastAsia="da-DK"/>
              </w:rPr>
            </w:pPr>
            <w:r w:rsidRPr="006F5332">
              <w:rPr>
                <w:rFonts w:eastAsia="Times New Roman"/>
                <w:color w:val="000000"/>
                <w:sz w:val="24"/>
                <w:szCs w:val="24"/>
                <w:lang w:eastAsia="da-DK"/>
              </w:rPr>
              <w:t>Positive konsekvenser/</w:t>
            </w:r>
            <w:proofErr w:type="spellStart"/>
            <w:r w:rsidRPr="006F5332">
              <w:rPr>
                <w:rFonts w:eastAsia="Times New Roman"/>
                <w:color w:val="000000"/>
                <w:sz w:val="24"/>
                <w:szCs w:val="24"/>
                <w:lang w:eastAsia="da-DK"/>
              </w:rPr>
              <w:t>mindreudgifter</w:t>
            </w:r>
            <w:proofErr w:type="spellEnd"/>
            <w:r w:rsidRPr="006F5332">
              <w:rPr>
                <w:rFonts w:eastAsia="Times New Roman"/>
                <w:color w:val="000000"/>
                <w:sz w:val="24"/>
                <w:szCs w:val="24"/>
                <w:lang w:eastAsia="da-DK"/>
              </w:rPr>
              <w:t xml:space="preserve">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6E4E0166" w14:textId="77777777" w:rsidR="006108C2" w:rsidRPr="006F5332" w:rsidRDefault="006108C2" w:rsidP="00DF743A">
            <w:pPr>
              <w:spacing w:after="240"/>
              <w:ind w:firstLine="238"/>
              <w:contextualSpacing/>
              <w:jc w:val="center"/>
              <w:rPr>
                <w:rFonts w:ascii="Tahoma" w:eastAsia="Times New Roman" w:hAnsi="Tahoma" w:cs="Tahoma"/>
                <w:color w:val="000000"/>
                <w:sz w:val="24"/>
                <w:szCs w:val="24"/>
                <w:lang w:eastAsia="da-DK"/>
              </w:rPr>
            </w:pPr>
            <w:r w:rsidRPr="006F5332">
              <w:rPr>
                <w:rFonts w:eastAsia="Times New Roman" w:cs="Times New Roman"/>
                <w:color w:val="000000"/>
                <w:sz w:val="24"/>
                <w:szCs w:val="24"/>
                <w:lang w:eastAsia="da-DK"/>
              </w:rPr>
              <w:t>Negative konsekvenser/merudgifter (hvis ja, angiv omfang/hvis nej, anfør »Ingen«)</w:t>
            </w:r>
          </w:p>
        </w:tc>
      </w:tr>
      <w:tr w:rsidR="006108C2" w:rsidRPr="006F5332" w14:paraId="7D5EB402"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15468526" w14:textId="77777777" w:rsidR="006108C2" w:rsidRPr="006F5332" w:rsidRDefault="006108C2" w:rsidP="00DF743A">
            <w:pPr>
              <w:spacing w:after="240"/>
              <w:contextualSpacing/>
              <w:rPr>
                <w:rFonts w:eastAsia="Times New Roman"/>
                <w:color w:val="000000"/>
                <w:sz w:val="24"/>
                <w:szCs w:val="24"/>
                <w:lang w:eastAsia="da-DK"/>
              </w:rPr>
            </w:pPr>
            <w:r w:rsidRPr="006F5332">
              <w:rPr>
                <w:rFonts w:eastAsia="Times New Roman"/>
                <w:color w:val="000000"/>
                <w:sz w:val="24"/>
                <w:szCs w:val="24"/>
                <w:lang w:eastAsia="da-DK"/>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4D6EAF03" w14:textId="0C6F605B" w:rsidR="006108C2" w:rsidRPr="006F5332" w:rsidRDefault="007A24A0" w:rsidP="007A24A0">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 xml:space="preserve">   Forslaget om e</w:t>
            </w:r>
            <w:r w:rsidR="00770877" w:rsidRPr="006F5332">
              <w:rPr>
                <w:rFonts w:eastAsia="Times New Roman"/>
                <w:color w:val="000000"/>
                <w:sz w:val="24"/>
                <w:szCs w:val="24"/>
                <w:lang w:eastAsia="da-DK"/>
              </w:rPr>
              <w:t>n øget safety-afgift</w:t>
            </w:r>
            <w:r w:rsidRPr="006F5332">
              <w:rPr>
                <w:rFonts w:eastAsia="Times New Roman"/>
                <w:color w:val="000000"/>
                <w:sz w:val="24"/>
                <w:szCs w:val="24"/>
                <w:lang w:eastAsia="da-DK"/>
              </w:rPr>
              <w:t xml:space="preserve"> og en ændret metode til den årlige regulering af safety-afgiften</w:t>
            </w:r>
            <w:r w:rsidR="00770877" w:rsidRPr="006F5332">
              <w:rPr>
                <w:rFonts w:eastAsia="Times New Roman"/>
                <w:color w:val="000000"/>
                <w:sz w:val="24"/>
                <w:szCs w:val="24"/>
                <w:lang w:eastAsia="da-DK"/>
              </w:rPr>
              <w:t xml:space="preserve"> vil </w:t>
            </w:r>
            <w:r w:rsidRPr="006F5332">
              <w:rPr>
                <w:rFonts w:eastAsia="Times New Roman"/>
                <w:color w:val="000000"/>
                <w:sz w:val="24"/>
                <w:szCs w:val="24"/>
                <w:lang w:eastAsia="da-DK"/>
              </w:rPr>
              <w:t>sikre fremadrettet balance mellem indtægter og omkostninger i ordningen</w:t>
            </w:r>
            <w:r w:rsidR="0083114E" w:rsidRPr="006F5332">
              <w:rPr>
                <w:rFonts w:eastAsia="Times New Roman"/>
                <w:color w:val="000000"/>
                <w:sz w:val="24"/>
                <w:szCs w:val="24"/>
                <w:lang w:eastAsia="da-DK"/>
              </w:rPr>
              <w:t>,</w:t>
            </w:r>
            <w:r w:rsidRPr="006F5332">
              <w:rPr>
                <w:rFonts w:eastAsia="Times New Roman"/>
                <w:color w:val="000000"/>
                <w:sz w:val="24"/>
                <w:szCs w:val="24"/>
                <w:lang w:eastAsia="da-DK"/>
              </w:rPr>
              <w:t xml:space="preserve"> samtidig med at den akkumulerede negative opsparing nedbringes. </w:t>
            </w:r>
          </w:p>
        </w:tc>
        <w:tc>
          <w:tcPr>
            <w:tcW w:w="3569" w:type="dxa"/>
            <w:tcBorders>
              <w:top w:val="single" w:sz="8" w:space="0" w:color="000000"/>
              <w:left w:val="single" w:sz="8" w:space="0" w:color="000000"/>
              <w:bottom w:val="single" w:sz="8" w:space="0" w:color="000000"/>
              <w:right w:val="single" w:sz="8" w:space="0" w:color="000000"/>
            </w:tcBorders>
            <w:hideMark/>
          </w:tcPr>
          <w:p w14:paraId="2A3CE660" w14:textId="3B9D0BCB" w:rsidR="006108C2" w:rsidRPr="006F5332" w:rsidRDefault="004D2D26"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Begrænsede merudgifter for kommuner og regioner som følge af den øgede afgiftssats. Merudgifterne er ikke omfattet af DUT.</w:t>
            </w:r>
          </w:p>
        </w:tc>
      </w:tr>
      <w:tr w:rsidR="006108C2" w:rsidRPr="006F5332" w14:paraId="0E8EF030"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352CA757"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Implementeringskonsekvenser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0D1C7CC4" w14:textId="405E9466"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18EB1B9C" w14:textId="6C2A6327"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r>
      <w:tr w:rsidR="006108C2" w:rsidRPr="006F5332" w14:paraId="09726D14"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1CA123FA"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6CEDECAF" w14:textId="222D5690"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6E2610F7" w14:textId="19B5DED3" w:rsidR="006108C2" w:rsidRDefault="007A24A0" w:rsidP="007A24A0">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 xml:space="preserve">   Den foreslåede ændring af safety-afgiften vil få en direkte betydning for erhvervslivet, da afgiften opkræves via luftfartsselskaberne. </w:t>
            </w:r>
            <w:r w:rsidR="0066395A" w:rsidRPr="0066395A">
              <w:rPr>
                <w:rFonts w:eastAsia="Times New Roman"/>
                <w:color w:val="000000"/>
                <w:sz w:val="24"/>
                <w:szCs w:val="24"/>
                <w:lang w:eastAsia="da-DK"/>
              </w:rPr>
              <w:t>I praksis kan luftfartsselskaberne vælge fuldt ud at overvælte afgiften, der er ens for både danske og udenlandske selskaber, på passagererne, hvormed passagererne bærer udgiften</w:t>
            </w:r>
            <w:r w:rsidR="0066395A">
              <w:rPr>
                <w:rFonts w:eastAsia="Times New Roman"/>
                <w:color w:val="000000"/>
                <w:sz w:val="24"/>
                <w:szCs w:val="24"/>
                <w:lang w:eastAsia="da-DK"/>
              </w:rPr>
              <w:t>. Det vurderes på den baggrund</w:t>
            </w:r>
            <w:r w:rsidR="0066395A" w:rsidRPr="0066395A" w:rsidDel="0066395A">
              <w:rPr>
                <w:rFonts w:eastAsia="Times New Roman"/>
                <w:color w:val="000000"/>
                <w:sz w:val="24"/>
                <w:szCs w:val="24"/>
                <w:lang w:eastAsia="da-DK"/>
              </w:rPr>
              <w:t xml:space="preserve"> </w:t>
            </w:r>
            <w:r w:rsidRPr="006F5332">
              <w:rPr>
                <w:rFonts w:eastAsia="Times New Roman"/>
                <w:color w:val="000000"/>
                <w:sz w:val="24"/>
                <w:szCs w:val="24"/>
                <w:lang w:eastAsia="da-DK"/>
              </w:rPr>
              <w:t xml:space="preserve">at </w:t>
            </w:r>
            <w:r w:rsidRPr="006F5332">
              <w:rPr>
                <w:rFonts w:eastAsia="Times New Roman"/>
                <w:color w:val="000000"/>
                <w:sz w:val="24"/>
                <w:szCs w:val="24"/>
                <w:lang w:eastAsia="da-DK"/>
              </w:rPr>
              <w:lastRenderedPageBreak/>
              <w:t>forslaget ikke får konsekvenser for erhvervslivet.</w:t>
            </w:r>
          </w:p>
          <w:p w14:paraId="71320E3B" w14:textId="77777777" w:rsidR="000C4636" w:rsidRDefault="000C4636" w:rsidP="007A24A0">
            <w:pPr>
              <w:spacing w:after="240"/>
              <w:contextualSpacing/>
              <w:jc w:val="left"/>
              <w:rPr>
                <w:ins w:id="729" w:author="Forfatter"/>
                <w:rFonts w:eastAsia="Times New Roman"/>
                <w:color w:val="000000"/>
                <w:sz w:val="24"/>
                <w:szCs w:val="24"/>
                <w:lang w:eastAsia="da-DK"/>
              </w:rPr>
            </w:pPr>
          </w:p>
          <w:p w14:paraId="5AAD9517" w14:textId="6327DF94" w:rsidR="00490DB1" w:rsidRPr="00490DB1" w:rsidRDefault="00490DB1" w:rsidP="00490DB1">
            <w:pPr>
              <w:spacing w:after="240"/>
              <w:rPr>
                <w:rFonts w:cs="Times New Roman"/>
                <w:sz w:val="24"/>
                <w:szCs w:val="24"/>
              </w:rPr>
            </w:pPr>
            <w:ins w:id="730" w:author="Forfatter">
              <w:r w:rsidRPr="00BD0E9A">
                <w:rPr>
                  <w:rFonts w:cs="Times New Roman"/>
                  <w:sz w:val="24"/>
                  <w:szCs w:val="24"/>
                </w:rPr>
                <w:t>Forslaget om regulering af erstatningsansvarsgrænserne, jf. lovforslagets § 1, nr. 1</w:t>
              </w:r>
              <w:r>
                <w:rPr>
                  <w:rFonts w:cs="Times New Roman"/>
                  <w:sz w:val="24"/>
                  <w:szCs w:val="24"/>
                </w:rPr>
                <w:t>5-</w:t>
              </w:r>
              <w:r w:rsidRPr="00BD0E9A">
                <w:rPr>
                  <w:rFonts w:cs="Times New Roman"/>
                  <w:sz w:val="24"/>
                  <w:szCs w:val="24"/>
                </w:rPr>
                <w:t>1</w:t>
              </w:r>
              <w:r>
                <w:rPr>
                  <w:rFonts w:cs="Times New Roman"/>
                  <w:sz w:val="24"/>
                  <w:szCs w:val="24"/>
                </w:rPr>
                <w:t>8</w:t>
              </w:r>
              <w:r w:rsidRPr="00BD0E9A">
                <w:rPr>
                  <w:rFonts w:cs="Times New Roman"/>
                  <w:sz w:val="24"/>
                  <w:szCs w:val="24"/>
                </w:rPr>
                <w:t>, kan muligvis få begrænsede afledte økonomiske og administrative konsekvenser for erhvervslivet m.v. i form af en mindre stigning i luftfartsselskabernes forsikringspræmier med deraf følgende revision af forsikringsbetingelserne og forsikringsselskabernes erstatningsudbetalinger.</w:t>
              </w:r>
            </w:ins>
          </w:p>
          <w:p w14:paraId="7E9DDE9F" w14:textId="2C2CB5B8" w:rsidR="004D2D26" w:rsidRPr="006F5332" w:rsidRDefault="004D2D26" w:rsidP="007A24A0">
            <w:pPr>
              <w:spacing w:after="240"/>
              <w:contextualSpacing/>
              <w:jc w:val="left"/>
              <w:rPr>
                <w:rFonts w:eastAsia="Times New Roman"/>
                <w:color w:val="000000"/>
                <w:sz w:val="24"/>
                <w:szCs w:val="24"/>
                <w:lang w:eastAsia="da-DK"/>
              </w:rPr>
            </w:pPr>
          </w:p>
        </w:tc>
      </w:tr>
      <w:tr w:rsidR="006108C2" w:rsidRPr="006F5332" w14:paraId="5777DF29"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05CF60BA"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lastRenderedPageBreak/>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7FBE657B" w14:textId="65484FE1"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46481C70" w14:textId="0C03AC03" w:rsidR="006108C2" w:rsidRPr="006F5332" w:rsidRDefault="007A24A0" w:rsidP="007A24A0">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 xml:space="preserve">   </w:t>
            </w:r>
            <w:r w:rsidR="0030394A" w:rsidRPr="006F5332">
              <w:rPr>
                <w:rFonts w:eastAsia="Times New Roman"/>
                <w:color w:val="000000"/>
                <w:sz w:val="24"/>
                <w:szCs w:val="24"/>
                <w:lang w:eastAsia="da-DK"/>
              </w:rPr>
              <w:t xml:space="preserve"> Der forventes begrænsede negative administrative konsekvenser som følge af ændrede dokumentationskrav for EU-/EØS-</w:t>
            </w:r>
            <w:r w:rsidR="00E47447">
              <w:rPr>
                <w:rFonts w:eastAsia="Times New Roman"/>
                <w:color w:val="000000"/>
                <w:sz w:val="24"/>
                <w:szCs w:val="24"/>
                <w:lang w:eastAsia="da-DK"/>
              </w:rPr>
              <w:t>selskab</w:t>
            </w:r>
            <w:r w:rsidR="00E47447" w:rsidRPr="006F5332">
              <w:rPr>
                <w:rFonts w:eastAsia="Times New Roman"/>
                <w:color w:val="000000"/>
                <w:sz w:val="24"/>
                <w:szCs w:val="24"/>
                <w:lang w:eastAsia="da-DK"/>
              </w:rPr>
              <w:t>er</w:t>
            </w:r>
            <w:r w:rsidR="0030394A" w:rsidRPr="006F5332">
              <w:rPr>
                <w:rFonts w:eastAsia="Times New Roman"/>
                <w:color w:val="000000"/>
                <w:sz w:val="24"/>
                <w:szCs w:val="24"/>
                <w:lang w:eastAsia="da-DK"/>
              </w:rPr>
              <w:t>, der ønsker at få et luftfartøj på dansk register. Da oplysningerne allerede forventes at findes hos de pågældende, er det alene et spørgsmål om at sende dokumentationen til Trafikstyrelsen.</w:t>
            </w:r>
          </w:p>
        </w:tc>
      </w:tr>
      <w:tr w:rsidR="006108C2" w:rsidRPr="006F5332" w14:paraId="3916FFD5"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2CB90602"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51283399" w14:textId="4CC60F5D"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0E504941" w14:textId="018B20C0"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Der forventes begrænsede negative administrative konsekvenser som følge af ændrede dokumentationskrav for EU-/EØS-statsborgere, der ønsker at få et luftfartøj på dansk register. Da oplysningerne allerede forventes at findes hos de pågældende, er det alene et spørgsmål om at sende dokumentationen til Trafikstyrelsen.</w:t>
            </w:r>
          </w:p>
        </w:tc>
      </w:tr>
      <w:tr w:rsidR="006108C2" w:rsidRPr="006F5332" w14:paraId="4D23D672" w14:textId="77777777" w:rsidTr="00DF743A">
        <w:tc>
          <w:tcPr>
            <w:tcW w:w="1676" w:type="dxa"/>
            <w:tcBorders>
              <w:top w:val="single" w:sz="8" w:space="0" w:color="000000"/>
              <w:left w:val="single" w:sz="8" w:space="0" w:color="000000"/>
              <w:bottom w:val="single" w:sz="8" w:space="0" w:color="000000"/>
              <w:right w:val="single" w:sz="8" w:space="0" w:color="000000"/>
            </w:tcBorders>
          </w:tcPr>
          <w:p w14:paraId="42615137"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Pr>
          <w:p w14:paraId="2A7585B8" w14:textId="085B935F"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Pr>
          <w:p w14:paraId="7997BC68" w14:textId="09A78929"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r>
      <w:tr w:rsidR="006108C2" w:rsidRPr="006F5332" w14:paraId="6E96F2CF" w14:textId="77777777" w:rsidTr="00DF743A">
        <w:tc>
          <w:tcPr>
            <w:tcW w:w="1676" w:type="dxa"/>
            <w:tcBorders>
              <w:top w:val="single" w:sz="8" w:space="0" w:color="000000"/>
              <w:left w:val="single" w:sz="8" w:space="0" w:color="000000"/>
              <w:bottom w:val="single" w:sz="18" w:space="0" w:color="auto"/>
              <w:right w:val="single" w:sz="8" w:space="0" w:color="000000"/>
            </w:tcBorders>
            <w:hideMark/>
          </w:tcPr>
          <w:p w14:paraId="72E6A635"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hideMark/>
          </w:tcPr>
          <w:p w14:paraId="15833472" w14:textId="3C315CE8"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c>
          <w:tcPr>
            <w:tcW w:w="3569" w:type="dxa"/>
            <w:tcBorders>
              <w:top w:val="single" w:sz="8" w:space="0" w:color="000000"/>
              <w:left w:val="single" w:sz="8" w:space="0" w:color="000000"/>
              <w:bottom w:val="single" w:sz="18" w:space="0" w:color="auto"/>
              <w:right w:val="single" w:sz="8" w:space="0" w:color="000000"/>
            </w:tcBorders>
            <w:hideMark/>
          </w:tcPr>
          <w:p w14:paraId="657FB02F" w14:textId="7B45A5C2"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r>
      <w:tr w:rsidR="006108C2" w:rsidRPr="006F5332" w14:paraId="6E4814F1" w14:textId="77777777" w:rsidTr="00DF743A">
        <w:tc>
          <w:tcPr>
            <w:tcW w:w="1676" w:type="dxa"/>
            <w:tcBorders>
              <w:top w:val="single" w:sz="18" w:space="0" w:color="auto"/>
              <w:left w:val="single" w:sz="8" w:space="0" w:color="000000"/>
              <w:bottom w:val="single" w:sz="4" w:space="0" w:color="auto"/>
              <w:right w:val="single" w:sz="8" w:space="0" w:color="000000"/>
            </w:tcBorders>
            <w:hideMark/>
          </w:tcPr>
          <w:p w14:paraId="2FEDD314"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lastRenderedPageBreak/>
              <w:t>Forholdet til EU-retten</w:t>
            </w:r>
          </w:p>
        </w:tc>
        <w:tc>
          <w:tcPr>
            <w:tcW w:w="7254" w:type="dxa"/>
            <w:gridSpan w:val="3"/>
            <w:tcBorders>
              <w:top w:val="single" w:sz="18" w:space="0" w:color="auto"/>
              <w:left w:val="single" w:sz="8" w:space="0" w:color="000000"/>
              <w:bottom w:val="single" w:sz="4" w:space="0" w:color="auto"/>
              <w:right w:val="single" w:sz="8" w:space="0" w:color="000000"/>
            </w:tcBorders>
            <w:hideMark/>
          </w:tcPr>
          <w:p w14:paraId="51C7850D" w14:textId="26DA54AC" w:rsidR="006108C2" w:rsidRPr="006F5332" w:rsidRDefault="007F2976" w:rsidP="00DF743A">
            <w:pPr>
              <w:spacing w:after="240"/>
              <w:contextualSpacing/>
              <w:jc w:val="left"/>
              <w:rPr>
                <w:sz w:val="24"/>
                <w:szCs w:val="24"/>
              </w:rPr>
            </w:pPr>
            <w:r w:rsidRPr="006F5332">
              <w:rPr>
                <w:rFonts w:eastAsia="Calibri" w:cs="Times New Roman"/>
                <w:sz w:val="24"/>
                <w:szCs w:val="24"/>
              </w:rPr>
              <w:t xml:space="preserve">Den del af lovforslaget, der vedrører EU- og EØS-statsborgere og EU- og EØS- selskabers m.v. (juridiske personer) mulighed for at få et luftfartøj registret i Danmark, har til formål at præcisere, hvornår en EU- eller en EØS-statsborger eller et EU- eller EØS-selskab, på baggrund af udnyttelse af de pågældendes rettigheder i henhold til Traktaten om Den Europæiske Unions Funktionsmåde, har en sådan tilknytning til Danmark, at der vil kunne opnås ret til registrering af et luftfartøj i </w:t>
            </w:r>
            <w:r w:rsidR="00784ACF" w:rsidRPr="006F5332">
              <w:rPr>
                <w:rFonts w:eastAsia="Calibri" w:cs="Times New Roman"/>
                <w:sz w:val="24"/>
                <w:szCs w:val="24"/>
              </w:rPr>
              <w:t>Nationalitetsregistret</w:t>
            </w:r>
            <w:r w:rsidRPr="006F5332">
              <w:rPr>
                <w:rFonts w:eastAsia="Calibri" w:cs="Times New Roman"/>
                <w:sz w:val="24"/>
                <w:szCs w:val="24"/>
              </w:rPr>
              <w:t>.</w:t>
            </w:r>
          </w:p>
        </w:tc>
      </w:tr>
      <w:tr w:rsidR="007244D5" w:rsidRPr="006F5332" w14:paraId="3D912491" w14:textId="77777777" w:rsidTr="00D77DDB">
        <w:tc>
          <w:tcPr>
            <w:tcW w:w="1676" w:type="dxa"/>
            <w:tcBorders>
              <w:top w:val="single" w:sz="4" w:space="0" w:color="auto"/>
              <w:left w:val="single" w:sz="8" w:space="0" w:color="000000"/>
              <w:bottom w:val="single" w:sz="8" w:space="0" w:color="000000"/>
              <w:right w:val="single" w:sz="8" w:space="0" w:color="auto"/>
            </w:tcBorders>
          </w:tcPr>
          <w:p w14:paraId="5E585DDB" w14:textId="77777777" w:rsidR="007244D5" w:rsidRPr="006F5332" w:rsidRDefault="007244D5"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Er i strid med de fem principper for implementering af erhvervsrettet EU-regulering (der i relevant omfang også gælder ved implementering af ikke-erhvervsrettet EU-regulering) (sæt X)</w:t>
            </w:r>
          </w:p>
        </w:tc>
        <w:tc>
          <w:tcPr>
            <w:tcW w:w="3627" w:type="dxa"/>
            <w:tcBorders>
              <w:top w:val="single" w:sz="8" w:space="0" w:color="auto"/>
              <w:left w:val="single" w:sz="8" w:space="0" w:color="auto"/>
              <w:bottom w:val="single" w:sz="8" w:space="0" w:color="auto"/>
            </w:tcBorders>
          </w:tcPr>
          <w:p w14:paraId="2795A52B" w14:textId="77777777" w:rsidR="007244D5" w:rsidRPr="006F5332" w:rsidRDefault="007244D5" w:rsidP="007244D5">
            <w:pPr>
              <w:spacing w:after="240"/>
              <w:ind w:firstLine="238"/>
              <w:contextualSpacing/>
              <w:jc w:val="center"/>
              <w:rPr>
                <w:sz w:val="24"/>
                <w:szCs w:val="24"/>
              </w:rPr>
            </w:pPr>
            <w:r w:rsidRPr="006F5332">
              <w:rPr>
                <w:sz w:val="24"/>
                <w:szCs w:val="24"/>
              </w:rPr>
              <w:t>Ja</w:t>
            </w:r>
          </w:p>
          <w:p w14:paraId="7617091E" w14:textId="77777777" w:rsidR="007244D5" w:rsidRPr="006F5332" w:rsidRDefault="007244D5" w:rsidP="007244D5">
            <w:pPr>
              <w:spacing w:after="240"/>
              <w:ind w:firstLine="238"/>
              <w:contextualSpacing/>
              <w:jc w:val="center"/>
              <w:rPr>
                <w:sz w:val="24"/>
                <w:szCs w:val="24"/>
              </w:rPr>
            </w:pPr>
          </w:p>
          <w:p w14:paraId="112D8618" w14:textId="312AC016" w:rsidR="007244D5" w:rsidRPr="006F5332" w:rsidRDefault="007244D5" w:rsidP="007244D5">
            <w:pPr>
              <w:spacing w:after="240"/>
              <w:ind w:firstLine="238"/>
              <w:contextualSpacing/>
              <w:jc w:val="center"/>
              <w:rPr>
                <w:sz w:val="24"/>
                <w:szCs w:val="24"/>
              </w:rPr>
            </w:pPr>
          </w:p>
        </w:tc>
        <w:tc>
          <w:tcPr>
            <w:tcW w:w="3627" w:type="dxa"/>
            <w:gridSpan w:val="2"/>
            <w:tcBorders>
              <w:top w:val="single" w:sz="8" w:space="0" w:color="auto"/>
              <w:left w:val="nil"/>
              <w:bottom w:val="single" w:sz="8" w:space="0" w:color="auto"/>
              <w:right w:val="single" w:sz="8" w:space="0" w:color="auto"/>
            </w:tcBorders>
          </w:tcPr>
          <w:p w14:paraId="2119C056" w14:textId="77777777" w:rsidR="007244D5" w:rsidRPr="006F5332" w:rsidRDefault="007244D5" w:rsidP="007244D5">
            <w:pPr>
              <w:tabs>
                <w:tab w:val="left" w:pos="1991"/>
                <w:tab w:val="left" w:pos="5522"/>
              </w:tabs>
              <w:spacing w:after="240"/>
              <w:contextualSpacing/>
              <w:jc w:val="center"/>
              <w:rPr>
                <w:sz w:val="24"/>
                <w:szCs w:val="24"/>
              </w:rPr>
            </w:pPr>
            <w:r w:rsidRPr="006F5332">
              <w:rPr>
                <w:sz w:val="24"/>
                <w:szCs w:val="24"/>
              </w:rPr>
              <w:t>Nej</w:t>
            </w:r>
          </w:p>
          <w:p w14:paraId="02A96040" w14:textId="77777777" w:rsidR="007244D5" w:rsidRPr="006F5332" w:rsidRDefault="007244D5" w:rsidP="007244D5">
            <w:pPr>
              <w:tabs>
                <w:tab w:val="left" w:pos="1991"/>
                <w:tab w:val="left" w:pos="5522"/>
              </w:tabs>
              <w:spacing w:after="240"/>
              <w:contextualSpacing/>
              <w:jc w:val="center"/>
              <w:rPr>
                <w:sz w:val="24"/>
                <w:szCs w:val="24"/>
              </w:rPr>
            </w:pPr>
          </w:p>
          <w:p w14:paraId="1B1F0BDE" w14:textId="3E51FFA4" w:rsidR="007244D5" w:rsidRPr="006F5332" w:rsidRDefault="007244D5" w:rsidP="007244D5">
            <w:pPr>
              <w:tabs>
                <w:tab w:val="left" w:pos="1991"/>
                <w:tab w:val="left" w:pos="5522"/>
              </w:tabs>
              <w:spacing w:after="240"/>
              <w:contextualSpacing/>
              <w:jc w:val="center"/>
              <w:rPr>
                <w:sz w:val="24"/>
                <w:szCs w:val="24"/>
              </w:rPr>
            </w:pPr>
            <w:r w:rsidRPr="006F5332">
              <w:rPr>
                <w:sz w:val="24"/>
                <w:szCs w:val="24"/>
              </w:rPr>
              <w:t>X</w:t>
            </w:r>
          </w:p>
          <w:p w14:paraId="11171519" w14:textId="77777777" w:rsidR="007244D5" w:rsidRPr="006F5332" w:rsidRDefault="007244D5" w:rsidP="007244D5">
            <w:pPr>
              <w:tabs>
                <w:tab w:val="left" w:pos="2116"/>
              </w:tabs>
              <w:spacing w:after="240"/>
              <w:contextualSpacing/>
              <w:jc w:val="center"/>
              <w:rPr>
                <w:sz w:val="24"/>
                <w:szCs w:val="24"/>
              </w:rPr>
            </w:pPr>
          </w:p>
        </w:tc>
      </w:tr>
    </w:tbl>
    <w:p w14:paraId="0434A945" w14:textId="77777777" w:rsidR="006108C2" w:rsidRPr="006F5332" w:rsidRDefault="006108C2" w:rsidP="006108C2">
      <w:pPr>
        <w:spacing w:after="160"/>
        <w:rPr>
          <w:rFonts w:eastAsia="Calibri" w:cs="Times New Roman"/>
          <w:sz w:val="24"/>
          <w:szCs w:val="24"/>
        </w:rPr>
      </w:pPr>
    </w:p>
    <w:p w14:paraId="734E6054" w14:textId="77777777" w:rsidR="006108C2" w:rsidRPr="006F5332" w:rsidRDefault="006108C2" w:rsidP="00522FA6">
      <w:pPr>
        <w:spacing w:after="240"/>
        <w:ind w:firstLine="238"/>
        <w:rPr>
          <w:rFonts w:eastAsia="Calibri" w:cs="Times New Roman"/>
          <w:i/>
          <w:sz w:val="24"/>
          <w:szCs w:val="24"/>
        </w:rPr>
        <w:sectPr w:rsidR="006108C2" w:rsidRPr="006F5332" w:rsidSect="00DF743A">
          <w:headerReference w:type="default" r:id="rId10"/>
          <w:footerReference w:type="default" r:id="rId11"/>
          <w:headerReference w:type="first" r:id="rId12"/>
          <w:pgSz w:w="11906" w:h="16838" w:code="9"/>
          <w:pgMar w:top="1418" w:right="3260" w:bottom="1134" w:left="1418" w:header="0" w:footer="709" w:gutter="0"/>
          <w:paperSrc w:first="15" w:other="15"/>
          <w:cols w:space="708"/>
          <w:titlePg/>
          <w:docGrid w:linePitch="360"/>
        </w:sectPr>
      </w:pPr>
    </w:p>
    <w:p w14:paraId="1177E92F" w14:textId="77777777" w:rsidR="007F2976" w:rsidRPr="006F5332" w:rsidRDefault="007F2976" w:rsidP="007223BD">
      <w:pPr>
        <w:spacing w:after="240"/>
        <w:jc w:val="center"/>
        <w:rPr>
          <w:rFonts w:cs="Times New Roman"/>
          <w:i/>
          <w:iCs/>
          <w:sz w:val="24"/>
          <w:szCs w:val="24"/>
        </w:rPr>
      </w:pPr>
      <w:r w:rsidRPr="006F5332">
        <w:rPr>
          <w:rFonts w:cs="Times New Roman"/>
          <w:i/>
          <w:iCs/>
          <w:sz w:val="24"/>
          <w:szCs w:val="24"/>
        </w:rPr>
        <w:lastRenderedPageBreak/>
        <w:t>Bemærkninger til lovforslagets enkelte bestemmelser</w:t>
      </w:r>
    </w:p>
    <w:p w14:paraId="40397010" w14:textId="77777777" w:rsidR="007F2976" w:rsidRPr="006F5332" w:rsidRDefault="007F2976" w:rsidP="007223BD">
      <w:pPr>
        <w:spacing w:after="240"/>
        <w:jc w:val="center"/>
        <w:rPr>
          <w:rFonts w:cs="Times New Roman"/>
          <w:i/>
          <w:iCs/>
          <w:sz w:val="24"/>
          <w:szCs w:val="24"/>
        </w:rPr>
      </w:pPr>
      <w:r w:rsidRPr="006F5332">
        <w:rPr>
          <w:rFonts w:cs="Times New Roman"/>
          <w:i/>
          <w:iCs/>
          <w:sz w:val="24"/>
          <w:szCs w:val="24"/>
        </w:rPr>
        <w:t>Til § 1</w:t>
      </w:r>
    </w:p>
    <w:p w14:paraId="768CF44B" w14:textId="77777777" w:rsidR="007F2976" w:rsidRPr="006F5332" w:rsidRDefault="007F2976" w:rsidP="007223BD">
      <w:pPr>
        <w:spacing w:after="240"/>
        <w:rPr>
          <w:rFonts w:cs="Times New Roman"/>
          <w:sz w:val="24"/>
          <w:szCs w:val="24"/>
        </w:rPr>
      </w:pPr>
      <w:r w:rsidRPr="006F5332">
        <w:rPr>
          <w:rFonts w:cs="Times New Roman"/>
          <w:sz w:val="24"/>
          <w:szCs w:val="24"/>
        </w:rPr>
        <w:t>Til nr. 1</w:t>
      </w:r>
    </w:p>
    <w:p w14:paraId="1884E353" w14:textId="04C3802E" w:rsidR="007F2976" w:rsidRPr="006F5332" w:rsidRDefault="007F2976"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w:t>
      </w:r>
      <w:r w:rsidR="005F59C5" w:rsidRPr="006F5332">
        <w:rPr>
          <w:rFonts w:cs="Times New Roman"/>
          <w:sz w:val="24"/>
          <w:szCs w:val="24"/>
        </w:rPr>
        <w:t xml:space="preserve">den gældende </w:t>
      </w:r>
      <w:r w:rsidRPr="006F5332">
        <w:rPr>
          <w:rFonts w:cs="Times New Roman"/>
          <w:sz w:val="24"/>
          <w:szCs w:val="24"/>
        </w:rPr>
        <w:t>luftfartslov</w:t>
      </w:r>
      <w:r w:rsidR="005F59C5" w:rsidRPr="006F5332">
        <w:rPr>
          <w:rFonts w:cs="Times New Roman"/>
          <w:sz w:val="24"/>
          <w:szCs w:val="24"/>
        </w:rPr>
        <w:t>s</w:t>
      </w:r>
      <w:r w:rsidRPr="006F5332">
        <w:rPr>
          <w:rFonts w:cs="Times New Roman"/>
          <w:sz w:val="24"/>
          <w:szCs w:val="24"/>
        </w:rPr>
        <w:t xml:space="preserve"> § 6, stk. 1, at Trafikstyrelsen som registreringsmyndighed fører et register over luftfartøjer (nationalitetsregister). </w:t>
      </w:r>
    </w:p>
    <w:p w14:paraId="3D11A737" w14:textId="35F90CDB" w:rsidR="007F2976" w:rsidRPr="006F5332" w:rsidRDefault="007F2976"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endvidere af luftfartslovens § 17, stk. 1, at når luftfartøjet er registreret, har det dansk nationalitet. Registreringsmyndigheden udsteder nationalitets- og registreringsbevis for luftfartøjet, jf. stk. 2. </w:t>
      </w:r>
    </w:p>
    <w:p w14:paraId="6948CE6E" w14:textId="0B8BC05F" w:rsidR="007F2976" w:rsidRPr="006F5332" w:rsidRDefault="007F2976" w:rsidP="007223BD">
      <w:pPr>
        <w:spacing w:after="240"/>
        <w:rPr>
          <w:rFonts w:cs="Times New Roman"/>
          <w:sz w:val="24"/>
          <w:szCs w:val="24"/>
        </w:rPr>
      </w:pPr>
      <w:r w:rsidRPr="006F5332">
        <w:rPr>
          <w:rFonts w:cs="Times New Roman"/>
          <w:sz w:val="24"/>
          <w:szCs w:val="24"/>
        </w:rPr>
        <w:t xml:space="preserve">Hensigten med </w:t>
      </w:r>
      <w:r w:rsidR="00784ACF" w:rsidRPr="006F5332">
        <w:rPr>
          <w:rFonts w:cs="Times New Roman"/>
          <w:sz w:val="24"/>
          <w:szCs w:val="24"/>
        </w:rPr>
        <w:t>Nationalitetsregistret</w:t>
      </w:r>
      <w:r w:rsidRPr="006F5332">
        <w:rPr>
          <w:rFonts w:cs="Times New Roman"/>
          <w:sz w:val="24"/>
          <w:szCs w:val="24"/>
        </w:rPr>
        <w:t xml:space="preserve"> er</w:t>
      </w:r>
      <w:r w:rsidR="00993FA6" w:rsidRPr="006F5332">
        <w:rPr>
          <w:rFonts w:cs="Times New Roman"/>
          <w:sz w:val="24"/>
          <w:szCs w:val="24"/>
        </w:rPr>
        <w:t>,</w:t>
      </w:r>
      <w:r w:rsidRPr="006F5332">
        <w:rPr>
          <w:rFonts w:cs="Times New Roman"/>
          <w:sz w:val="24"/>
          <w:szCs w:val="24"/>
        </w:rPr>
        <w:t xml:space="preserve"> at det skal omfatte alle danske luftfartøjer bortset fra militære luftfartøjer. </w:t>
      </w:r>
    </w:p>
    <w:p w14:paraId="51C04069" w14:textId="407BFE63" w:rsidR="007F2976" w:rsidRPr="006F5332" w:rsidRDefault="00D37013" w:rsidP="007223BD">
      <w:pPr>
        <w:spacing w:after="240"/>
        <w:rPr>
          <w:rFonts w:cs="Times New Roman"/>
          <w:sz w:val="24"/>
          <w:szCs w:val="24"/>
        </w:rPr>
      </w:pPr>
      <w:r w:rsidRPr="006F5332">
        <w:rPr>
          <w:rFonts w:cs="Times New Roman"/>
          <w:sz w:val="24"/>
          <w:szCs w:val="24"/>
        </w:rPr>
        <w:t>L</w:t>
      </w:r>
      <w:r w:rsidR="007F2976" w:rsidRPr="006F5332">
        <w:rPr>
          <w:rFonts w:cs="Times New Roman"/>
          <w:sz w:val="24"/>
          <w:szCs w:val="24"/>
        </w:rPr>
        <w:t xml:space="preserve">ovens bestemmelser </w:t>
      </w:r>
      <w:r w:rsidRPr="006F5332">
        <w:rPr>
          <w:rFonts w:cs="Times New Roman"/>
          <w:sz w:val="24"/>
          <w:szCs w:val="24"/>
        </w:rPr>
        <w:t xml:space="preserve">er imidlertid </w:t>
      </w:r>
      <w:r w:rsidR="00993FA6" w:rsidRPr="006F5332">
        <w:rPr>
          <w:rFonts w:cs="Times New Roman"/>
          <w:sz w:val="24"/>
          <w:szCs w:val="24"/>
        </w:rPr>
        <w:t xml:space="preserve">i </w:t>
      </w:r>
      <w:r w:rsidRPr="006F5332">
        <w:rPr>
          <w:rFonts w:cs="Times New Roman"/>
          <w:sz w:val="24"/>
          <w:szCs w:val="24"/>
        </w:rPr>
        <w:t xml:space="preserve">medfør af </w:t>
      </w:r>
      <w:r w:rsidR="00993FA6" w:rsidRPr="006F5332">
        <w:rPr>
          <w:rFonts w:cs="Times New Roman"/>
          <w:sz w:val="24"/>
          <w:szCs w:val="24"/>
        </w:rPr>
        <w:t xml:space="preserve">luftfartslovens § 151, stk. 1, </w:t>
      </w:r>
      <w:r w:rsidR="007F2976" w:rsidRPr="006F5332">
        <w:rPr>
          <w:rFonts w:cs="Times New Roman"/>
          <w:sz w:val="24"/>
          <w:szCs w:val="24"/>
        </w:rPr>
        <w:t xml:space="preserve">fraveget </w:t>
      </w:r>
      <w:r w:rsidRPr="006F5332">
        <w:rPr>
          <w:rFonts w:cs="Times New Roman"/>
          <w:sz w:val="24"/>
          <w:szCs w:val="24"/>
        </w:rPr>
        <w:t xml:space="preserve">ved </w:t>
      </w:r>
      <w:r w:rsidR="007F2976" w:rsidRPr="006F5332">
        <w:rPr>
          <w:rFonts w:cs="Times New Roman"/>
          <w:sz w:val="24"/>
          <w:szCs w:val="24"/>
        </w:rPr>
        <w:t>udstedelse af en række Bestemmelser for Civil Luftfart</w:t>
      </w:r>
      <w:r w:rsidR="006A73A6" w:rsidRPr="006F5332">
        <w:rPr>
          <w:rFonts w:cs="Times New Roman"/>
          <w:sz w:val="24"/>
          <w:szCs w:val="24"/>
        </w:rPr>
        <w:t xml:space="preserve"> (BL’er)</w:t>
      </w:r>
      <w:r w:rsidR="007F2976" w:rsidRPr="006F5332">
        <w:rPr>
          <w:rFonts w:cs="Times New Roman"/>
          <w:sz w:val="24"/>
          <w:szCs w:val="24"/>
        </w:rPr>
        <w:t>, herunder Bestemmelser for Civil Luftfart 9-5 om dragefly og glideskærme (BL 9-5) af 8. december 2004, Bestemmelser for Civil Luftart 9-6 om ultralette luftfartøjer (BL 9-6) af 2. juni 2008 og Bestemmelser for Civil Luftfart 9-12 om ultralette gyroplaner (BL 9-12) af 15. maj 1995.</w:t>
      </w:r>
    </w:p>
    <w:p w14:paraId="5773EBC9" w14:textId="24034F96" w:rsidR="007F2976" w:rsidRPr="006F5332" w:rsidRDefault="007F2976" w:rsidP="007223BD">
      <w:pPr>
        <w:spacing w:after="240"/>
        <w:rPr>
          <w:rFonts w:cs="Times New Roman"/>
          <w:sz w:val="24"/>
          <w:szCs w:val="24"/>
        </w:rPr>
      </w:pPr>
      <w:r w:rsidRPr="006F5332">
        <w:rPr>
          <w:rFonts w:cs="Times New Roman"/>
          <w:sz w:val="24"/>
          <w:szCs w:val="24"/>
        </w:rPr>
        <w:t>Luftfartøjer af særlig beskaffenhed</w:t>
      </w:r>
      <w:r w:rsidR="00993FA6" w:rsidRPr="006F5332">
        <w:rPr>
          <w:rFonts w:cs="Times New Roman"/>
          <w:sz w:val="24"/>
          <w:szCs w:val="24"/>
        </w:rPr>
        <w:t>,</w:t>
      </w:r>
      <w:r w:rsidRPr="006F5332">
        <w:rPr>
          <w:rFonts w:cs="Times New Roman"/>
          <w:sz w:val="24"/>
          <w:szCs w:val="24"/>
        </w:rPr>
        <w:t xml:space="preserve"> som </w:t>
      </w:r>
      <w:r w:rsidR="00AC220B" w:rsidRPr="006F5332">
        <w:rPr>
          <w:rFonts w:cs="Times New Roman"/>
          <w:sz w:val="24"/>
          <w:szCs w:val="24"/>
        </w:rPr>
        <w:t xml:space="preserve">er </w:t>
      </w:r>
      <w:r w:rsidRPr="006F5332">
        <w:rPr>
          <w:rFonts w:cs="Times New Roman"/>
          <w:sz w:val="24"/>
          <w:szCs w:val="24"/>
        </w:rPr>
        <w:t xml:space="preserve">omfattet af ovennævnte BL’er, er undtaget fra luftfartslovens almindelige bestemmelser om luftdygtighed og registrering og vil </w:t>
      </w:r>
      <w:r w:rsidR="00F75EB3" w:rsidRPr="006F5332">
        <w:rPr>
          <w:rFonts w:cs="Times New Roman"/>
          <w:sz w:val="24"/>
          <w:szCs w:val="24"/>
        </w:rPr>
        <w:t xml:space="preserve">derfor </w:t>
      </w:r>
      <w:r w:rsidRPr="006F5332">
        <w:rPr>
          <w:rFonts w:cs="Times New Roman"/>
          <w:sz w:val="24"/>
          <w:szCs w:val="24"/>
        </w:rPr>
        <w:t xml:space="preserve">ikke kunne opnå registrering i </w:t>
      </w:r>
      <w:r w:rsidR="006733DC" w:rsidRPr="006F5332">
        <w:rPr>
          <w:rFonts w:cs="Times New Roman"/>
          <w:sz w:val="24"/>
          <w:szCs w:val="24"/>
        </w:rPr>
        <w:t>N</w:t>
      </w:r>
      <w:r w:rsidRPr="006F5332">
        <w:rPr>
          <w:rFonts w:cs="Times New Roman"/>
          <w:sz w:val="24"/>
          <w:szCs w:val="24"/>
        </w:rPr>
        <w:t>ationalitetsregistret</w:t>
      </w:r>
      <w:r w:rsidR="00AC220B" w:rsidRPr="006F5332">
        <w:rPr>
          <w:rFonts w:cs="Times New Roman"/>
          <w:sz w:val="24"/>
          <w:szCs w:val="24"/>
        </w:rPr>
        <w:t xml:space="preserve"> efter</w:t>
      </w:r>
      <w:r w:rsidRPr="006F5332">
        <w:rPr>
          <w:rFonts w:cs="Times New Roman"/>
          <w:sz w:val="24"/>
          <w:szCs w:val="24"/>
        </w:rPr>
        <w:t xml:space="preserve"> luftfartslovens § 6</w:t>
      </w:r>
      <w:r w:rsidR="003935FD" w:rsidRPr="006F5332">
        <w:rPr>
          <w:rFonts w:cs="Times New Roman"/>
          <w:sz w:val="24"/>
          <w:szCs w:val="24"/>
        </w:rPr>
        <w:t>, stk. 1</w:t>
      </w:r>
      <w:r w:rsidRPr="006F5332">
        <w:rPr>
          <w:rFonts w:cs="Times New Roman"/>
          <w:sz w:val="24"/>
          <w:szCs w:val="24"/>
        </w:rPr>
        <w:t xml:space="preserve">. </w:t>
      </w:r>
    </w:p>
    <w:p w14:paraId="15297096" w14:textId="03EA95E8" w:rsidR="007F2976" w:rsidRPr="006F5332" w:rsidRDefault="004C276F" w:rsidP="007223BD">
      <w:pPr>
        <w:spacing w:after="240"/>
        <w:rPr>
          <w:rFonts w:cs="Times New Roman"/>
          <w:sz w:val="24"/>
          <w:szCs w:val="24"/>
        </w:rPr>
      </w:pPr>
      <w:r w:rsidRPr="006F5332">
        <w:rPr>
          <w:rFonts w:cs="Times New Roman"/>
          <w:sz w:val="24"/>
          <w:szCs w:val="24"/>
        </w:rPr>
        <w:t xml:space="preserve">I forbindelse med udstedelsen af BL’erne er en række organisationer </w:t>
      </w:r>
      <w:r w:rsidR="003935FD" w:rsidRPr="006F5332">
        <w:rPr>
          <w:rFonts w:cs="Times New Roman"/>
          <w:sz w:val="24"/>
          <w:szCs w:val="24"/>
        </w:rPr>
        <w:t xml:space="preserve">desuden </w:t>
      </w:r>
      <w:r w:rsidRPr="006F5332">
        <w:rPr>
          <w:rFonts w:cs="Times New Roman"/>
          <w:sz w:val="24"/>
          <w:szCs w:val="24"/>
        </w:rPr>
        <w:t xml:space="preserve">blevet godkendt </w:t>
      </w:r>
      <w:r w:rsidR="003935FD" w:rsidRPr="006F5332">
        <w:rPr>
          <w:rFonts w:cs="Times New Roman"/>
          <w:sz w:val="24"/>
          <w:szCs w:val="24"/>
        </w:rPr>
        <w:t xml:space="preserve">i henhold til § 152, stk. </w:t>
      </w:r>
      <w:r w:rsidR="00D37A8C" w:rsidRPr="006F5332">
        <w:rPr>
          <w:rFonts w:cs="Times New Roman"/>
          <w:sz w:val="24"/>
          <w:szCs w:val="24"/>
        </w:rPr>
        <w:t>3</w:t>
      </w:r>
      <w:r w:rsidR="003935FD" w:rsidRPr="006F5332">
        <w:rPr>
          <w:rFonts w:cs="Times New Roman"/>
          <w:sz w:val="24"/>
          <w:szCs w:val="24"/>
        </w:rPr>
        <w:t xml:space="preserve">, </w:t>
      </w:r>
      <w:r w:rsidRPr="006F5332">
        <w:rPr>
          <w:rFonts w:cs="Times New Roman"/>
          <w:sz w:val="24"/>
          <w:szCs w:val="24"/>
        </w:rPr>
        <w:t xml:space="preserve">til at træffe forskellige afgørelser i henhold til BL’erne. </w:t>
      </w:r>
      <w:r w:rsidR="00CD1895" w:rsidRPr="006F5332">
        <w:rPr>
          <w:rFonts w:cs="Times New Roman"/>
          <w:sz w:val="24"/>
          <w:szCs w:val="24"/>
        </w:rPr>
        <w:t>Disse organisationer</w:t>
      </w:r>
      <w:r w:rsidR="007F2976" w:rsidRPr="006F5332">
        <w:rPr>
          <w:rFonts w:cs="Times New Roman"/>
          <w:sz w:val="24"/>
          <w:szCs w:val="24"/>
        </w:rPr>
        <w:t xml:space="preserve"> har med hjemmel i regler udstedt i medfør af luftfartslovens §§ 151 og 152 den nødvendige beføjelse til at udstede godkendelser og stille krav om </w:t>
      </w:r>
      <w:r w:rsidR="006A2CD7" w:rsidRPr="006F5332">
        <w:rPr>
          <w:rFonts w:cs="Times New Roman"/>
          <w:sz w:val="24"/>
          <w:szCs w:val="24"/>
        </w:rPr>
        <w:t xml:space="preserve">blandt andet </w:t>
      </w:r>
      <w:r w:rsidR="007F2976" w:rsidRPr="006F5332">
        <w:rPr>
          <w:rFonts w:cs="Times New Roman"/>
          <w:sz w:val="24"/>
          <w:szCs w:val="24"/>
        </w:rPr>
        <w:t>mærkning i overensstemmelse med reglerne i BL’erne herom.</w:t>
      </w:r>
      <w:r w:rsidR="006A2CD7" w:rsidRPr="006F5332">
        <w:rPr>
          <w:rFonts w:cs="Times New Roman"/>
          <w:sz w:val="24"/>
          <w:szCs w:val="24"/>
        </w:rPr>
        <w:t xml:space="preserve"> Det gælder også nationalitetsmærkning.</w:t>
      </w:r>
      <w:r w:rsidR="007F2976" w:rsidRPr="006F5332">
        <w:rPr>
          <w:rFonts w:cs="Times New Roman"/>
          <w:sz w:val="24"/>
          <w:szCs w:val="24"/>
        </w:rPr>
        <w:t xml:space="preserve"> </w:t>
      </w:r>
    </w:p>
    <w:p w14:paraId="71D0F9EA" w14:textId="16D1EE2A" w:rsidR="007F2976" w:rsidRPr="006F5332" w:rsidRDefault="007F2976" w:rsidP="007223BD">
      <w:pPr>
        <w:spacing w:after="240"/>
        <w:rPr>
          <w:rFonts w:cs="Times New Roman"/>
          <w:sz w:val="24"/>
          <w:szCs w:val="24"/>
        </w:rPr>
      </w:pPr>
      <w:r w:rsidRPr="006F5332">
        <w:rPr>
          <w:rFonts w:cs="Times New Roman"/>
          <w:sz w:val="24"/>
          <w:szCs w:val="24"/>
        </w:rPr>
        <w:t xml:space="preserve">Et luftfartøj med civil national identifikationsbetegnelse, som er tildelt luftfartøjet af en af Trafikstyrelsen godkendt forening (f.eks. Dansk Ultralet Flyver Union (DULFU) eller Dansk Hangglider og </w:t>
      </w:r>
      <w:proofErr w:type="spellStart"/>
      <w:r w:rsidRPr="006F5332">
        <w:rPr>
          <w:rFonts w:cs="Times New Roman"/>
          <w:sz w:val="24"/>
          <w:szCs w:val="24"/>
        </w:rPr>
        <w:t>Paraglider</w:t>
      </w:r>
      <w:proofErr w:type="spellEnd"/>
      <w:r w:rsidRPr="006F5332">
        <w:rPr>
          <w:rFonts w:cs="Times New Roman"/>
          <w:sz w:val="24"/>
          <w:szCs w:val="24"/>
        </w:rPr>
        <w:t xml:space="preserve"> Union (DHPU)), anses </w:t>
      </w:r>
      <w:r w:rsidR="006A2CD7" w:rsidRPr="006F5332">
        <w:rPr>
          <w:rFonts w:cs="Times New Roman"/>
          <w:sz w:val="24"/>
          <w:szCs w:val="24"/>
        </w:rPr>
        <w:t xml:space="preserve">for </w:t>
      </w:r>
      <w:r w:rsidRPr="006F5332">
        <w:rPr>
          <w:rFonts w:cs="Times New Roman"/>
          <w:sz w:val="24"/>
          <w:szCs w:val="24"/>
        </w:rPr>
        <w:t>et luftfartøj med dansk nationalitet</w:t>
      </w:r>
      <w:r w:rsidR="006A2CD7" w:rsidRPr="006F5332">
        <w:rPr>
          <w:rFonts w:cs="Times New Roman"/>
          <w:sz w:val="24"/>
          <w:szCs w:val="24"/>
        </w:rPr>
        <w:t xml:space="preserve"> på samme måde som et luftfartøj registreret i </w:t>
      </w:r>
      <w:r w:rsidR="00784ACF" w:rsidRPr="006F5332">
        <w:rPr>
          <w:rFonts w:cs="Times New Roman"/>
          <w:sz w:val="24"/>
          <w:szCs w:val="24"/>
        </w:rPr>
        <w:t>Nationalitetsregistret</w:t>
      </w:r>
      <w:r w:rsidRPr="006F5332">
        <w:rPr>
          <w:rFonts w:cs="Times New Roman"/>
          <w:sz w:val="24"/>
          <w:szCs w:val="24"/>
        </w:rPr>
        <w:t xml:space="preserve">. Dette gælder </w:t>
      </w:r>
      <w:r w:rsidR="00902AE6" w:rsidRPr="006F5332">
        <w:rPr>
          <w:rFonts w:cs="Times New Roman"/>
          <w:sz w:val="24"/>
          <w:szCs w:val="24"/>
        </w:rPr>
        <w:t>ligeledes</w:t>
      </w:r>
      <w:r w:rsidRPr="006F5332">
        <w:rPr>
          <w:rFonts w:cs="Times New Roman"/>
          <w:sz w:val="24"/>
          <w:szCs w:val="24"/>
        </w:rPr>
        <w:t xml:space="preserve"> for et ubemandet luftfartøj, når enten dronen eller droneoperatøren er registreret i </w:t>
      </w:r>
      <w:r w:rsidRPr="006F5332">
        <w:rPr>
          <w:rFonts w:cs="Times New Roman"/>
          <w:sz w:val="24"/>
          <w:szCs w:val="24"/>
        </w:rPr>
        <w:lastRenderedPageBreak/>
        <w:t xml:space="preserve">det danske register </w:t>
      </w:r>
      <w:r w:rsidR="002A1964">
        <w:rPr>
          <w:rFonts w:cs="Times New Roman"/>
          <w:sz w:val="24"/>
          <w:szCs w:val="24"/>
        </w:rPr>
        <w:t>for</w:t>
      </w:r>
      <w:r w:rsidRPr="006F5332">
        <w:rPr>
          <w:rFonts w:cs="Times New Roman"/>
          <w:sz w:val="24"/>
          <w:szCs w:val="24"/>
        </w:rPr>
        <w:t xml:space="preserve"> droneoperatører.  Der henvises i øvrigt til pkt. 2.</w:t>
      </w:r>
      <w:ins w:id="731" w:author="Forfatter">
        <w:r w:rsidR="00490DB1">
          <w:rPr>
            <w:rFonts w:cs="Times New Roman"/>
            <w:sz w:val="24"/>
            <w:szCs w:val="24"/>
          </w:rPr>
          <w:t>5</w:t>
        </w:r>
      </w:ins>
      <w:del w:id="732" w:author="Forfatter">
        <w:r w:rsidR="005434EA" w:rsidRPr="006F5332" w:rsidDel="00490DB1">
          <w:rPr>
            <w:rFonts w:cs="Times New Roman"/>
            <w:sz w:val="24"/>
            <w:szCs w:val="24"/>
          </w:rPr>
          <w:delText>4</w:delText>
        </w:r>
      </w:del>
      <w:r w:rsidR="006A2CD7" w:rsidRPr="006F5332">
        <w:rPr>
          <w:rFonts w:cs="Times New Roman"/>
          <w:sz w:val="24"/>
          <w:szCs w:val="24"/>
        </w:rPr>
        <w:t>.1</w:t>
      </w:r>
      <w:r w:rsidRPr="006F5332">
        <w:rPr>
          <w:rFonts w:cs="Times New Roman"/>
          <w:sz w:val="24"/>
          <w:szCs w:val="24"/>
        </w:rPr>
        <w:t xml:space="preserve"> i lovforslagets almindelige bemærkninger.</w:t>
      </w:r>
    </w:p>
    <w:p w14:paraId="79107486" w14:textId="5013A76C" w:rsidR="007F2976" w:rsidRPr="006F5332" w:rsidRDefault="007F2976" w:rsidP="007223BD">
      <w:pPr>
        <w:spacing w:after="240"/>
        <w:rPr>
          <w:rFonts w:cs="Times New Roman"/>
          <w:sz w:val="24"/>
          <w:szCs w:val="24"/>
        </w:rPr>
      </w:pPr>
      <w:r w:rsidRPr="006F5332">
        <w:rPr>
          <w:rFonts w:cs="Times New Roman"/>
          <w:sz w:val="24"/>
          <w:szCs w:val="24"/>
        </w:rPr>
        <w:t>Det foreslås</w:t>
      </w:r>
      <w:r w:rsidR="002039E9" w:rsidRPr="006F5332">
        <w:rPr>
          <w:rFonts w:cs="Times New Roman"/>
          <w:sz w:val="24"/>
          <w:szCs w:val="24"/>
        </w:rPr>
        <w:t xml:space="preserve"> med lovforslagets § 1, nr. 1</w:t>
      </w:r>
      <w:r w:rsidR="006A2CD7" w:rsidRPr="006F5332">
        <w:rPr>
          <w:rFonts w:cs="Times New Roman"/>
          <w:sz w:val="24"/>
          <w:szCs w:val="24"/>
        </w:rPr>
        <w:t>,</w:t>
      </w:r>
      <w:r w:rsidRPr="006F5332">
        <w:rPr>
          <w:rFonts w:cs="Times New Roman"/>
          <w:sz w:val="24"/>
          <w:szCs w:val="24"/>
        </w:rPr>
        <w:t xml:space="preserve"> at der indsættes en ny </w:t>
      </w:r>
      <w:r w:rsidRPr="006F5332">
        <w:rPr>
          <w:rFonts w:cs="Times New Roman"/>
          <w:i/>
          <w:iCs/>
          <w:sz w:val="24"/>
          <w:szCs w:val="24"/>
        </w:rPr>
        <w:t>§ 5a</w:t>
      </w:r>
      <w:r w:rsidR="00993FA6" w:rsidRPr="006F5332">
        <w:rPr>
          <w:rFonts w:cs="Times New Roman"/>
          <w:iCs/>
          <w:sz w:val="24"/>
          <w:szCs w:val="24"/>
        </w:rPr>
        <w:t>,</w:t>
      </w:r>
      <w:r w:rsidRPr="006F5332">
        <w:rPr>
          <w:rFonts w:cs="Times New Roman"/>
          <w:i/>
          <w:iCs/>
          <w:sz w:val="24"/>
          <w:szCs w:val="24"/>
        </w:rPr>
        <w:t xml:space="preserve"> </w:t>
      </w:r>
      <w:r w:rsidR="006733DC" w:rsidRPr="006F5332">
        <w:rPr>
          <w:rFonts w:cs="Times New Roman"/>
          <w:sz w:val="24"/>
          <w:szCs w:val="24"/>
        </w:rPr>
        <w:t>hvoraf det følger, at</w:t>
      </w:r>
      <w:r w:rsidRPr="006F5332">
        <w:rPr>
          <w:rFonts w:cs="Times New Roman"/>
          <w:sz w:val="24"/>
          <w:szCs w:val="24"/>
        </w:rPr>
        <w:t xml:space="preserve"> </w:t>
      </w:r>
      <w:r w:rsidR="002A1964">
        <w:rPr>
          <w:rFonts w:cs="Times New Roman"/>
          <w:sz w:val="24"/>
          <w:szCs w:val="24"/>
        </w:rPr>
        <w:t>l</w:t>
      </w:r>
      <w:r w:rsidR="002A1964" w:rsidRPr="006F5332">
        <w:rPr>
          <w:rFonts w:cs="Times New Roman"/>
          <w:sz w:val="24"/>
          <w:szCs w:val="24"/>
        </w:rPr>
        <w:t xml:space="preserve">uftfartøjer, der begæres registreret i Danmark, registreres afhængigt af deres beskaffenhed enten i Nationalitetsregistret, jf. § 6, stk. 1, eller i et register </w:t>
      </w:r>
      <w:r w:rsidR="002A1964">
        <w:rPr>
          <w:rFonts w:cs="Times New Roman"/>
          <w:sz w:val="24"/>
          <w:szCs w:val="24"/>
        </w:rPr>
        <w:t>for</w:t>
      </w:r>
      <w:r w:rsidR="002A1964" w:rsidRPr="006F5332">
        <w:rPr>
          <w:rFonts w:cs="Times New Roman"/>
          <w:sz w:val="24"/>
          <w:szCs w:val="24"/>
        </w:rPr>
        <w:t xml:space="preserve"> droner</w:t>
      </w:r>
      <w:r w:rsidR="002A1964">
        <w:rPr>
          <w:rFonts w:cs="Times New Roman"/>
          <w:sz w:val="24"/>
          <w:szCs w:val="24"/>
        </w:rPr>
        <w:t xml:space="preserve">, jf. </w:t>
      </w:r>
      <w:r w:rsidR="002A1964" w:rsidRPr="003A3570">
        <w:rPr>
          <w:rFonts w:cs="Times New Roman"/>
          <w:sz w:val="24"/>
          <w:szCs w:val="24"/>
        </w:rPr>
        <w:t>Kommissionens gennemførelsesforordning</w:t>
      </w:r>
      <w:r w:rsidR="002A1964">
        <w:rPr>
          <w:rFonts w:cs="Times New Roman"/>
          <w:sz w:val="24"/>
          <w:szCs w:val="24"/>
        </w:rPr>
        <w:t xml:space="preserve"> nr.</w:t>
      </w:r>
      <w:r w:rsidR="002A1964" w:rsidRPr="003A3570">
        <w:rPr>
          <w:rFonts w:cs="Times New Roman"/>
          <w:sz w:val="24"/>
          <w:szCs w:val="24"/>
        </w:rPr>
        <w:t xml:space="preserve"> 2019/947 af 24. maj 2019 om regler og procedurer for operation af ubemandede luftfartøjer</w:t>
      </w:r>
      <w:r w:rsidR="002A1964">
        <w:rPr>
          <w:rFonts w:cs="Times New Roman"/>
          <w:sz w:val="24"/>
          <w:szCs w:val="24"/>
        </w:rPr>
        <w:t>,</w:t>
      </w:r>
      <w:r w:rsidR="002A1964" w:rsidRPr="004252DD" w:rsidDel="004252DD">
        <w:rPr>
          <w:rFonts w:cs="Times New Roman"/>
          <w:sz w:val="24"/>
          <w:szCs w:val="24"/>
        </w:rPr>
        <w:t xml:space="preserve"> </w:t>
      </w:r>
      <w:r w:rsidR="002A1964" w:rsidRPr="006F5332">
        <w:rPr>
          <w:rFonts w:cs="Times New Roman"/>
          <w:sz w:val="24"/>
          <w:szCs w:val="24"/>
        </w:rPr>
        <w:t xml:space="preserve">eller </w:t>
      </w:r>
      <w:r w:rsidR="002A1964">
        <w:rPr>
          <w:rFonts w:cs="Times New Roman"/>
          <w:sz w:val="24"/>
          <w:szCs w:val="24"/>
        </w:rPr>
        <w:t xml:space="preserve">i et register </w:t>
      </w:r>
      <w:r w:rsidR="002A1964" w:rsidRPr="006F5332">
        <w:rPr>
          <w:rFonts w:cs="Times New Roman"/>
          <w:sz w:val="24"/>
          <w:szCs w:val="24"/>
        </w:rPr>
        <w:t>over luftfartøjer af særlig beskaffenhed</w:t>
      </w:r>
      <w:r w:rsidR="002A1964">
        <w:rPr>
          <w:rFonts w:cs="Times New Roman"/>
          <w:sz w:val="24"/>
          <w:szCs w:val="24"/>
        </w:rPr>
        <w:t xml:space="preserve"> efter forskrifter udstedt i medfør af </w:t>
      </w:r>
      <w:r w:rsidR="002A1964" w:rsidRPr="006F5332">
        <w:rPr>
          <w:rFonts w:cs="Times New Roman"/>
          <w:sz w:val="24"/>
          <w:szCs w:val="24"/>
        </w:rPr>
        <w:t>§ 151, stk. 1, der føres af Trafikstyrelsen eller en organisation, der efter godkendelse er beføjet til at træffe afgørelse vedrørende de pågældende luftfartøjer</w:t>
      </w:r>
      <w:r w:rsidR="002A1964">
        <w:rPr>
          <w:rFonts w:cs="Times New Roman"/>
          <w:sz w:val="24"/>
          <w:szCs w:val="24"/>
        </w:rPr>
        <w:t xml:space="preserve"> i henhold til</w:t>
      </w:r>
      <w:r w:rsidR="002A1964" w:rsidRPr="006F5332">
        <w:rPr>
          <w:rFonts w:cs="Times New Roman"/>
          <w:sz w:val="24"/>
          <w:szCs w:val="24"/>
        </w:rPr>
        <w:t xml:space="preserve"> § 152, stk. 3.</w:t>
      </w:r>
    </w:p>
    <w:p w14:paraId="1E470D06" w14:textId="7F698E42" w:rsidR="007F2976" w:rsidRPr="006F5332" w:rsidRDefault="007F2976" w:rsidP="007223BD">
      <w:pPr>
        <w:spacing w:after="240"/>
        <w:rPr>
          <w:rFonts w:cs="Times New Roman"/>
          <w:sz w:val="24"/>
          <w:szCs w:val="24"/>
        </w:rPr>
      </w:pPr>
      <w:r w:rsidRPr="006F5332">
        <w:rPr>
          <w:rFonts w:cs="Times New Roman"/>
          <w:sz w:val="24"/>
          <w:szCs w:val="24"/>
        </w:rPr>
        <w:t>Den foreslåede ændring vil medføre, at den aktuelle retstilstand, hvor registrering i et register ført af en</w:t>
      </w:r>
      <w:r w:rsidR="006A2CD7" w:rsidRPr="006F5332">
        <w:rPr>
          <w:rFonts w:cs="Times New Roman"/>
          <w:sz w:val="24"/>
          <w:szCs w:val="24"/>
        </w:rPr>
        <w:t xml:space="preserve"> af</w:t>
      </w:r>
      <w:r w:rsidRPr="006F5332">
        <w:rPr>
          <w:rFonts w:cs="Times New Roman"/>
          <w:sz w:val="24"/>
          <w:szCs w:val="24"/>
        </w:rPr>
        <w:t xml:space="preserve"> </w:t>
      </w:r>
      <w:r w:rsidR="006A2CD7" w:rsidRPr="006F5332">
        <w:rPr>
          <w:rFonts w:cs="Times New Roman"/>
          <w:sz w:val="24"/>
          <w:szCs w:val="24"/>
        </w:rPr>
        <w:t xml:space="preserve">Trafikstyrelsen </w:t>
      </w:r>
      <w:r w:rsidRPr="006F5332">
        <w:rPr>
          <w:rFonts w:cs="Times New Roman"/>
          <w:sz w:val="24"/>
          <w:szCs w:val="24"/>
        </w:rPr>
        <w:t>godkendt forening som f.eks. DULFU giver ret til at benytte luftfartøjet til luftfart inden</w:t>
      </w:r>
      <w:r w:rsidR="00993FA6" w:rsidRPr="006F5332">
        <w:rPr>
          <w:rFonts w:cs="Times New Roman"/>
          <w:sz w:val="24"/>
          <w:szCs w:val="24"/>
        </w:rPr>
        <w:t xml:space="preserve"> </w:t>
      </w:r>
      <w:r w:rsidRPr="006F5332">
        <w:rPr>
          <w:rFonts w:cs="Times New Roman"/>
          <w:sz w:val="24"/>
          <w:szCs w:val="24"/>
        </w:rPr>
        <w:t>for dansk område i medfør af luftfartslovens § 2, vil fremgå direkte af luftfartsloven.</w:t>
      </w:r>
    </w:p>
    <w:p w14:paraId="26CB6491" w14:textId="0996F60A" w:rsidR="007F2976" w:rsidRPr="006F5332" w:rsidRDefault="007F2976" w:rsidP="007223BD">
      <w:pPr>
        <w:spacing w:after="240"/>
        <w:rPr>
          <w:rFonts w:cs="Times New Roman"/>
          <w:sz w:val="24"/>
          <w:szCs w:val="24"/>
        </w:rPr>
      </w:pPr>
      <w:r w:rsidRPr="006F5332">
        <w:rPr>
          <w:rFonts w:cs="Times New Roman"/>
          <w:sz w:val="24"/>
          <w:szCs w:val="24"/>
        </w:rPr>
        <w:t xml:space="preserve">Den foreslåede ændring vil ikke føre til en ændret retstilstand for de luftfartøjer, der </w:t>
      </w:r>
      <w:r w:rsidR="00EE1B1B" w:rsidRPr="006F5332">
        <w:rPr>
          <w:rFonts w:cs="Times New Roman"/>
          <w:sz w:val="24"/>
          <w:szCs w:val="24"/>
        </w:rPr>
        <w:t>allerede</w:t>
      </w:r>
      <w:r w:rsidRPr="006F5332">
        <w:rPr>
          <w:rFonts w:cs="Times New Roman"/>
          <w:sz w:val="24"/>
          <w:szCs w:val="24"/>
        </w:rPr>
        <w:t xml:space="preserve"> er registreret i en af de nævnte godkendte foreninger</w:t>
      </w:r>
      <w:r w:rsidR="00EE1B1B" w:rsidRPr="006F5332">
        <w:rPr>
          <w:rFonts w:cs="Times New Roman"/>
          <w:sz w:val="24"/>
          <w:szCs w:val="24"/>
        </w:rPr>
        <w:t>s</w:t>
      </w:r>
      <w:r w:rsidR="006A2CD7" w:rsidRPr="006F5332">
        <w:rPr>
          <w:rFonts w:cs="Times New Roman"/>
          <w:sz w:val="24"/>
          <w:szCs w:val="24"/>
        </w:rPr>
        <w:t xml:space="preserve"> eller i Trafikstyrelsens droneregister</w:t>
      </w:r>
      <w:r w:rsidRPr="006F5332">
        <w:rPr>
          <w:rFonts w:cs="Times New Roman"/>
          <w:sz w:val="24"/>
          <w:szCs w:val="24"/>
        </w:rPr>
        <w:t xml:space="preserve">.  </w:t>
      </w:r>
    </w:p>
    <w:p w14:paraId="183EDE78" w14:textId="58FD5E42" w:rsidR="0073374C" w:rsidRPr="006F5332" w:rsidRDefault="0073374C" w:rsidP="007223BD">
      <w:pPr>
        <w:spacing w:after="240"/>
        <w:rPr>
          <w:rFonts w:cs="Times New Roman"/>
          <w:sz w:val="24"/>
          <w:szCs w:val="24"/>
        </w:rPr>
      </w:pPr>
      <w:r w:rsidRPr="006F5332">
        <w:rPr>
          <w:rFonts w:cs="Times New Roman"/>
          <w:sz w:val="24"/>
          <w:szCs w:val="24"/>
        </w:rPr>
        <w:t>Der henvises i øvrigt til pkt. 2.</w:t>
      </w:r>
      <w:ins w:id="733" w:author="Forfatter">
        <w:r w:rsidR="00490DB1">
          <w:rPr>
            <w:rFonts w:cs="Times New Roman"/>
            <w:sz w:val="24"/>
            <w:szCs w:val="24"/>
          </w:rPr>
          <w:t>5</w:t>
        </w:r>
      </w:ins>
      <w:del w:id="734" w:author="Forfatter">
        <w:r w:rsidRPr="006F5332" w:rsidDel="00490DB1">
          <w:rPr>
            <w:rFonts w:cs="Times New Roman"/>
            <w:sz w:val="24"/>
            <w:szCs w:val="24"/>
          </w:rPr>
          <w:delText>4</w:delText>
        </w:r>
      </w:del>
      <w:r w:rsidRPr="006F5332">
        <w:rPr>
          <w:rFonts w:cs="Times New Roman"/>
          <w:sz w:val="24"/>
          <w:szCs w:val="24"/>
        </w:rPr>
        <w:t xml:space="preserve"> i lovforslagets almindelige bemærkninger.</w:t>
      </w:r>
    </w:p>
    <w:p w14:paraId="4E9356A6" w14:textId="77777777" w:rsidR="007F2976" w:rsidRPr="006F5332" w:rsidRDefault="007F2976" w:rsidP="007223BD">
      <w:pPr>
        <w:spacing w:after="240"/>
        <w:rPr>
          <w:rFonts w:cs="Times New Roman"/>
          <w:sz w:val="24"/>
          <w:szCs w:val="24"/>
        </w:rPr>
      </w:pPr>
      <w:r w:rsidRPr="006F5332">
        <w:rPr>
          <w:rFonts w:cs="Times New Roman"/>
          <w:sz w:val="24"/>
          <w:szCs w:val="24"/>
        </w:rPr>
        <w:t>Til nr. 2</w:t>
      </w:r>
    </w:p>
    <w:p w14:paraId="056FF959" w14:textId="71AD1A02" w:rsidR="007F2976" w:rsidRPr="006F5332" w:rsidRDefault="007F2976" w:rsidP="007223BD">
      <w:pPr>
        <w:spacing w:after="240"/>
        <w:rPr>
          <w:rFonts w:cs="Times New Roman"/>
          <w:sz w:val="24"/>
          <w:szCs w:val="24"/>
        </w:rPr>
      </w:pPr>
      <w:r w:rsidRPr="006F5332">
        <w:rPr>
          <w:rFonts w:cs="Times New Roman"/>
          <w:sz w:val="24"/>
          <w:szCs w:val="24"/>
        </w:rPr>
        <w:t xml:space="preserve">Det følger af luftfartslovens kapitel 2, at kapitlet handler om registrering, nationalitet og mærkning. </w:t>
      </w:r>
    </w:p>
    <w:p w14:paraId="33BD730C" w14:textId="76E77510" w:rsidR="007F2976" w:rsidRPr="006F5332" w:rsidRDefault="007F2976" w:rsidP="007223BD">
      <w:pPr>
        <w:spacing w:after="240"/>
        <w:rPr>
          <w:rFonts w:cs="Times New Roman"/>
          <w:sz w:val="24"/>
          <w:szCs w:val="24"/>
        </w:rPr>
      </w:pPr>
      <w:r w:rsidRPr="006F5332">
        <w:rPr>
          <w:rFonts w:cs="Times New Roman"/>
          <w:sz w:val="24"/>
          <w:szCs w:val="24"/>
        </w:rPr>
        <w:t>Kapitlet er opdelt i underafsnit, hvor de enkelte afsnit</w:t>
      </w:r>
      <w:r w:rsidR="006A2CD7" w:rsidRPr="006F5332">
        <w:rPr>
          <w:rFonts w:cs="Times New Roman"/>
          <w:sz w:val="24"/>
          <w:szCs w:val="24"/>
        </w:rPr>
        <w:t>soverskrifter</w:t>
      </w:r>
      <w:r w:rsidRPr="006F5332">
        <w:rPr>
          <w:rFonts w:cs="Times New Roman"/>
          <w:sz w:val="24"/>
          <w:szCs w:val="24"/>
        </w:rPr>
        <w:t xml:space="preserve"> beskriver det nærmere indhold af de følgende paragraffer. </w:t>
      </w:r>
    </w:p>
    <w:p w14:paraId="05F3512E" w14:textId="2882E8AA" w:rsidR="007F2976" w:rsidRPr="006F5332" w:rsidRDefault="007F2976" w:rsidP="007223BD">
      <w:pPr>
        <w:spacing w:after="240"/>
        <w:rPr>
          <w:rFonts w:cs="Times New Roman"/>
          <w:sz w:val="24"/>
          <w:szCs w:val="24"/>
        </w:rPr>
      </w:pPr>
      <w:r w:rsidRPr="006F5332">
        <w:rPr>
          <w:rFonts w:cs="Times New Roman"/>
          <w:sz w:val="24"/>
          <w:szCs w:val="24"/>
        </w:rPr>
        <w:t xml:space="preserve">Det første afsnit i kapitel 2 vedrører nationalitetsregistrering. </w:t>
      </w:r>
    </w:p>
    <w:p w14:paraId="627DFF91" w14:textId="44424A16" w:rsidR="007F2976" w:rsidRPr="006F5332" w:rsidRDefault="007F2976" w:rsidP="007223BD">
      <w:pPr>
        <w:spacing w:after="240"/>
        <w:rPr>
          <w:rFonts w:cs="Times New Roman"/>
          <w:sz w:val="24"/>
          <w:szCs w:val="24"/>
        </w:rPr>
      </w:pPr>
      <w:r w:rsidRPr="006F5332">
        <w:rPr>
          <w:rFonts w:cs="Times New Roman"/>
          <w:sz w:val="24"/>
          <w:szCs w:val="24"/>
        </w:rPr>
        <w:t>Det foreslås</w:t>
      </w:r>
      <w:r w:rsidR="00C72441" w:rsidRPr="006F5332">
        <w:rPr>
          <w:rFonts w:cs="Times New Roman"/>
          <w:sz w:val="24"/>
          <w:szCs w:val="24"/>
        </w:rPr>
        <w:t xml:space="preserve"> med lovforslagets § 1, nr. 2,</w:t>
      </w:r>
      <w:r w:rsidRPr="006F5332">
        <w:rPr>
          <w:rFonts w:cs="Times New Roman"/>
          <w:sz w:val="24"/>
          <w:szCs w:val="24"/>
        </w:rPr>
        <w:t xml:space="preserve"> at ændre </w:t>
      </w:r>
      <w:r w:rsidRPr="006F5332">
        <w:rPr>
          <w:rFonts w:cs="Times New Roman"/>
          <w:i/>
          <w:iCs/>
          <w:sz w:val="24"/>
          <w:szCs w:val="24"/>
        </w:rPr>
        <w:t xml:space="preserve">afsnitsoverskriften </w:t>
      </w:r>
      <w:r w:rsidRPr="006F5332">
        <w:rPr>
          <w:rFonts w:cs="Times New Roman"/>
          <w:sz w:val="24"/>
          <w:szCs w:val="24"/>
        </w:rPr>
        <w:t>til første afsnit</w:t>
      </w:r>
      <w:r w:rsidRPr="006F5332">
        <w:rPr>
          <w:rFonts w:cs="Times New Roman"/>
          <w:i/>
          <w:iCs/>
          <w:sz w:val="24"/>
          <w:szCs w:val="24"/>
        </w:rPr>
        <w:t xml:space="preserve"> </w:t>
      </w:r>
      <w:r w:rsidRPr="006F5332">
        <w:rPr>
          <w:rFonts w:cs="Times New Roman"/>
          <w:sz w:val="24"/>
          <w:szCs w:val="24"/>
        </w:rPr>
        <w:t>i kapitel 2 til »</w:t>
      </w:r>
      <w:r w:rsidR="00784ACF" w:rsidRPr="006F5332">
        <w:rPr>
          <w:rFonts w:cs="Times New Roman"/>
          <w:sz w:val="24"/>
          <w:szCs w:val="24"/>
        </w:rPr>
        <w:t>Nationalitetsregistret</w:t>
      </w:r>
      <w:r w:rsidRPr="006F5332">
        <w:rPr>
          <w:rFonts w:cs="Times New Roman"/>
          <w:sz w:val="24"/>
          <w:szCs w:val="24"/>
        </w:rPr>
        <w:t>«.</w:t>
      </w:r>
    </w:p>
    <w:p w14:paraId="34CA09C3" w14:textId="3E341980" w:rsidR="007F2976" w:rsidRPr="006F5332" w:rsidRDefault="007F2976" w:rsidP="007223BD">
      <w:pPr>
        <w:spacing w:after="240"/>
        <w:rPr>
          <w:rFonts w:cs="Times New Roman"/>
          <w:sz w:val="24"/>
          <w:szCs w:val="24"/>
        </w:rPr>
      </w:pPr>
      <w:r w:rsidRPr="006F5332">
        <w:rPr>
          <w:rFonts w:cs="Times New Roman"/>
          <w:sz w:val="24"/>
          <w:szCs w:val="24"/>
        </w:rPr>
        <w:t xml:space="preserve">Den foreslåede ændring er en konsekvens af den foreslåede ændring i lovforslagets § 1, nr. 1, hvor der før afsnitsoverskriften indsættes en ny bestemmelse, der vedrører registrering generelt, mens §§ 6-16 alene vedrører krav knyttet til luftfartøjers optagelse i </w:t>
      </w:r>
      <w:r w:rsidR="00EE502A" w:rsidRPr="006F5332">
        <w:rPr>
          <w:rFonts w:cs="Times New Roman"/>
          <w:sz w:val="24"/>
          <w:szCs w:val="24"/>
        </w:rPr>
        <w:t>N</w:t>
      </w:r>
      <w:r w:rsidRPr="006F5332">
        <w:rPr>
          <w:rFonts w:cs="Times New Roman"/>
          <w:sz w:val="24"/>
          <w:szCs w:val="24"/>
        </w:rPr>
        <w:t xml:space="preserve">ationalitetsregistret. </w:t>
      </w:r>
    </w:p>
    <w:p w14:paraId="6FC32714" w14:textId="0B15F13B" w:rsidR="0073374C" w:rsidRPr="006F5332" w:rsidRDefault="0073374C" w:rsidP="007223BD">
      <w:pPr>
        <w:spacing w:after="240"/>
        <w:rPr>
          <w:rFonts w:cs="Times New Roman"/>
          <w:sz w:val="24"/>
          <w:szCs w:val="24"/>
        </w:rPr>
      </w:pPr>
      <w:r w:rsidRPr="006F5332">
        <w:rPr>
          <w:rFonts w:cs="Times New Roman"/>
          <w:sz w:val="24"/>
          <w:szCs w:val="24"/>
        </w:rPr>
        <w:t>Der henvises i øvrigt til pkt. 2.</w:t>
      </w:r>
      <w:ins w:id="735" w:author="Forfatter">
        <w:r w:rsidR="00490DB1">
          <w:rPr>
            <w:rFonts w:cs="Times New Roman"/>
            <w:sz w:val="24"/>
            <w:szCs w:val="24"/>
          </w:rPr>
          <w:t>5</w:t>
        </w:r>
      </w:ins>
      <w:del w:id="736" w:author="Forfatter">
        <w:r w:rsidRPr="006F5332" w:rsidDel="00490DB1">
          <w:rPr>
            <w:rFonts w:cs="Times New Roman"/>
            <w:sz w:val="24"/>
            <w:szCs w:val="24"/>
          </w:rPr>
          <w:delText>4</w:delText>
        </w:r>
      </w:del>
      <w:r w:rsidRPr="006F5332">
        <w:rPr>
          <w:rFonts w:cs="Times New Roman"/>
          <w:sz w:val="24"/>
          <w:szCs w:val="24"/>
        </w:rPr>
        <w:t xml:space="preserve"> i lovforslagets almindelige bemærkninger.</w:t>
      </w:r>
    </w:p>
    <w:p w14:paraId="45E55655" w14:textId="77777777" w:rsidR="007F2976" w:rsidRPr="006F5332" w:rsidRDefault="007F2976" w:rsidP="007223BD">
      <w:pPr>
        <w:spacing w:after="240"/>
        <w:rPr>
          <w:rFonts w:cs="Times New Roman"/>
          <w:sz w:val="24"/>
          <w:szCs w:val="24"/>
        </w:rPr>
      </w:pPr>
      <w:r w:rsidRPr="006F5332">
        <w:rPr>
          <w:rFonts w:cs="Times New Roman"/>
          <w:sz w:val="24"/>
          <w:szCs w:val="24"/>
        </w:rPr>
        <w:lastRenderedPageBreak/>
        <w:t>Til nr. 3</w:t>
      </w:r>
    </w:p>
    <w:p w14:paraId="0A2DC237" w14:textId="65ADAEE4" w:rsidR="007F2976" w:rsidRPr="006F5332" w:rsidRDefault="007F2976"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 6, stk. 1, i luftfartsloven, at Trafikstyrelsen som registreringsmyndighed fører et register over luftfartøjer (nationalitetsregister). </w:t>
      </w:r>
    </w:p>
    <w:p w14:paraId="49B4E810" w14:textId="2AD521D0" w:rsidR="007F2976" w:rsidRPr="006F5332" w:rsidRDefault="007F2976" w:rsidP="007223BD">
      <w:pPr>
        <w:spacing w:after="240"/>
        <w:rPr>
          <w:rFonts w:cs="Times New Roman"/>
          <w:sz w:val="24"/>
          <w:szCs w:val="24"/>
        </w:rPr>
      </w:pPr>
      <w:r w:rsidRPr="006F5332">
        <w:rPr>
          <w:rFonts w:cs="Times New Roman"/>
          <w:sz w:val="24"/>
          <w:szCs w:val="24"/>
        </w:rPr>
        <w:t>Det foreslås</w:t>
      </w:r>
      <w:r w:rsidR="00C72441" w:rsidRPr="006F5332">
        <w:rPr>
          <w:rFonts w:cs="Times New Roman"/>
          <w:sz w:val="24"/>
          <w:szCs w:val="24"/>
        </w:rPr>
        <w:t xml:space="preserve"> med lovforslagets § 1, nr. 3,</w:t>
      </w:r>
      <w:r w:rsidRPr="006F5332">
        <w:rPr>
          <w:rFonts w:cs="Times New Roman"/>
          <w:sz w:val="24"/>
          <w:szCs w:val="24"/>
        </w:rPr>
        <w:t xml:space="preserve"> </w:t>
      </w:r>
      <w:r w:rsidR="00C72441" w:rsidRPr="006F5332">
        <w:rPr>
          <w:rFonts w:cs="Times New Roman"/>
          <w:sz w:val="24"/>
          <w:szCs w:val="24"/>
        </w:rPr>
        <w:t>at</w:t>
      </w:r>
      <w:r w:rsidRPr="006F5332">
        <w:rPr>
          <w:rFonts w:cs="Times New Roman"/>
          <w:sz w:val="24"/>
          <w:szCs w:val="24"/>
        </w:rPr>
        <w:t xml:space="preserve"> </w:t>
      </w:r>
      <w:r w:rsidRPr="006F5332">
        <w:rPr>
          <w:rFonts w:cs="Times New Roman"/>
          <w:i/>
          <w:iCs/>
          <w:sz w:val="24"/>
          <w:szCs w:val="24"/>
        </w:rPr>
        <w:t>§ 6, stk. 1</w:t>
      </w:r>
      <w:r w:rsidRPr="006F5332">
        <w:rPr>
          <w:rFonts w:cs="Times New Roman"/>
          <w:sz w:val="24"/>
          <w:szCs w:val="24"/>
        </w:rPr>
        <w:t xml:space="preserve">, </w:t>
      </w:r>
      <w:proofErr w:type="spellStart"/>
      <w:r w:rsidR="00C72441" w:rsidRPr="006F5332">
        <w:rPr>
          <w:rFonts w:cs="Times New Roman"/>
          <w:sz w:val="24"/>
          <w:szCs w:val="24"/>
        </w:rPr>
        <w:t>nyaffattes</w:t>
      </w:r>
      <w:proofErr w:type="spellEnd"/>
      <w:r w:rsidR="0073374C" w:rsidRPr="006F5332">
        <w:rPr>
          <w:rFonts w:cs="Times New Roman"/>
          <w:sz w:val="24"/>
          <w:szCs w:val="24"/>
        </w:rPr>
        <w:t>,</w:t>
      </w:r>
      <w:r w:rsidR="00C72441" w:rsidRPr="006F5332">
        <w:rPr>
          <w:rFonts w:cs="Times New Roman"/>
          <w:sz w:val="24"/>
          <w:szCs w:val="24"/>
        </w:rPr>
        <w:t xml:space="preserve"> </w:t>
      </w:r>
      <w:r w:rsidR="0067541E" w:rsidRPr="006F5332">
        <w:rPr>
          <w:rFonts w:cs="Times New Roman"/>
          <w:sz w:val="24"/>
          <w:szCs w:val="24"/>
        </w:rPr>
        <w:t>så</w:t>
      </w:r>
      <w:r w:rsidR="0073374C" w:rsidRPr="006F5332">
        <w:rPr>
          <w:rFonts w:cs="Times New Roman"/>
          <w:sz w:val="24"/>
          <w:szCs w:val="24"/>
        </w:rPr>
        <w:t xml:space="preserve"> det følger, at</w:t>
      </w:r>
      <w:r w:rsidRPr="006F5332">
        <w:rPr>
          <w:rFonts w:cs="Times New Roman"/>
          <w:sz w:val="24"/>
          <w:szCs w:val="24"/>
        </w:rPr>
        <w:t xml:space="preserve"> Trafikstyrelsen fører et register over luftfartøjer (</w:t>
      </w:r>
      <w:r w:rsidR="00EE502A" w:rsidRPr="006F5332">
        <w:rPr>
          <w:rFonts w:cs="Times New Roman"/>
          <w:sz w:val="24"/>
          <w:szCs w:val="24"/>
        </w:rPr>
        <w:t>N</w:t>
      </w:r>
      <w:r w:rsidRPr="006F5332">
        <w:rPr>
          <w:rFonts w:cs="Times New Roman"/>
          <w:sz w:val="24"/>
          <w:szCs w:val="24"/>
        </w:rPr>
        <w:t>ationalitetsregist</w:t>
      </w:r>
      <w:r w:rsidR="0073374C" w:rsidRPr="006F5332">
        <w:rPr>
          <w:rFonts w:cs="Times New Roman"/>
          <w:sz w:val="24"/>
          <w:szCs w:val="24"/>
        </w:rPr>
        <w:t>ret</w:t>
      </w:r>
      <w:r w:rsidRPr="006F5332">
        <w:rPr>
          <w:rFonts w:cs="Times New Roman"/>
          <w:sz w:val="24"/>
          <w:szCs w:val="24"/>
        </w:rPr>
        <w:t xml:space="preserve">). </w:t>
      </w:r>
    </w:p>
    <w:p w14:paraId="57B500E2" w14:textId="6B048E57" w:rsidR="002039E9" w:rsidRPr="006F5332" w:rsidRDefault="002039E9" w:rsidP="002039E9">
      <w:pPr>
        <w:spacing w:after="240"/>
        <w:rPr>
          <w:rFonts w:cs="Times New Roman"/>
          <w:sz w:val="24"/>
          <w:szCs w:val="24"/>
        </w:rPr>
      </w:pPr>
      <w:r w:rsidRPr="006F5332">
        <w:rPr>
          <w:rFonts w:cs="Times New Roman"/>
          <w:sz w:val="24"/>
          <w:szCs w:val="24"/>
        </w:rPr>
        <w:t xml:space="preserve">Forslaget er en konsekvens af, at forudsætningen i de oprindelige bemærkninger til luftfartslovens § 6 om, at alle luftfartøjer skal registreres i </w:t>
      </w:r>
      <w:r w:rsidR="00784ACF" w:rsidRPr="006F5332">
        <w:rPr>
          <w:rFonts w:cs="Times New Roman"/>
          <w:sz w:val="24"/>
          <w:szCs w:val="24"/>
        </w:rPr>
        <w:t>Nationalitetsregistret</w:t>
      </w:r>
      <w:r w:rsidRPr="006F5332">
        <w:rPr>
          <w:rFonts w:cs="Times New Roman"/>
          <w:sz w:val="24"/>
          <w:szCs w:val="24"/>
        </w:rPr>
        <w:t>, ikke tager højde for en senere udmøntning af hjemlen i luftfartslovens § 151, hvor</w:t>
      </w:r>
      <w:r w:rsidR="0065590E" w:rsidRPr="006F5332">
        <w:rPr>
          <w:rFonts w:cs="Times New Roman"/>
          <w:sz w:val="24"/>
          <w:szCs w:val="24"/>
        </w:rPr>
        <w:t>efter</w:t>
      </w:r>
      <w:r w:rsidRPr="006F5332">
        <w:rPr>
          <w:rFonts w:cs="Times New Roman"/>
          <w:sz w:val="24"/>
          <w:szCs w:val="24"/>
        </w:rPr>
        <w:t xml:space="preserve"> der også </w:t>
      </w:r>
      <w:r w:rsidR="0065590E" w:rsidRPr="006F5332">
        <w:rPr>
          <w:rFonts w:cs="Times New Roman"/>
          <w:sz w:val="24"/>
          <w:szCs w:val="24"/>
        </w:rPr>
        <w:t>kan</w:t>
      </w:r>
      <w:r w:rsidRPr="006F5332">
        <w:rPr>
          <w:rFonts w:cs="Times New Roman"/>
          <w:sz w:val="24"/>
          <w:szCs w:val="24"/>
        </w:rPr>
        <w:t xml:space="preserve"> gøres undtagelse fra bestemmelserne om registrering i </w:t>
      </w:r>
      <w:r w:rsidR="00784ACF" w:rsidRPr="006F5332">
        <w:rPr>
          <w:rFonts w:cs="Times New Roman"/>
          <w:sz w:val="24"/>
          <w:szCs w:val="24"/>
        </w:rPr>
        <w:t>Nationalitetsregistret</w:t>
      </w:r>
      <w:r w:rsidRPr="006F5332">
        <w:rPr>
          <w:rFonts w:cs="Times New Roman"/>
          <w:sz w:val="24"/>
          <w:szCs w:val="24"/>
        </w:rPr>
        <w:t xml:space="preserve">. </w:t>
      </w:r>
    </w:p>
    <w:p w14:paraId="16C326D2" w14:textId="0BCD6A81" w:rsidR="002039E9" w:rsidRPr="006F5332" w:rsidRDefault="002039E9" w:rsidP="007223BD">
      <w:pPr>
        <w:spacing w:after="240"/>
        <w:rPr>
          <w:rFonts w:cs="Times New Roman"/>
          <w:sz w:val="24"/>
          <w:szCs w:val="24"/>
        </w:rPr>
      </w:pPr>
      <w:r w:rsidRPr="006F5332">
        <w:rPr>
          <w:rFonts w:cs="Times New Roman"/>
          <w:sz w:val="24"/>
          <w:szCs w:val="24"/>
        </w:rPr>
        <w:t xml:space="preserve">Som følge af udmøntningen af bestemmelsen i § 151 er det ikke en forudsætning for at opnå dansk nationalitet, </w:t>
      </w:r>
      <w:r w:rsidR="0073374C" w:rsidRPr="006F5332">
        <w:rPr>
          <w:rFonts w:cs="Times New Roman"/>
          <w:sz w:val="24"/>
          <w:szCs w:val="24"/>
        </w:rPr>
        <w:t>at der sker</w:t>
      </w:r>
      <w:r w:rsidRPr="006F5332">
        <w:rPr>
          <w:rFonts w:cs="Times New Roman"/>
          <w:sz w:val="24"/>
          <w:szCs w:val="24"/>
        </w:rPr>
        <w:t xml:space="preserve"> registre</w:t>
      </w:r>
      <w:r w:rsidR="0073374C" w:rsidRPr="006F5332">
        <w:rPr>
          <w:rFonts w:cs="Times New Roman"/>
          <w:sz w:val="24"/>
          <w:szCs w:val="24"/>
        </w:rPr>
        <w:t>ring</w:t>
      </w:r>
      <w:r w:rsidRPr="006F5332">
        <w:rPr>
          <w:rFonts w:cs="Times New Roman"/>
          <w:sz w:val="24"/>
          <w:szCs w:val="24"/>
        </w:rPr>
        <w:t xml:space="preserve"> i </w:t>
      </w:r>
      <w:r w:rsidR="00784ACF" w:rsidRPr="006F5332">
        <w:rPr>
          <w:rFonts w:cs="Times New Roman"/>
          <w:sz w:val="24"/>
          <w:szCs w:val="24"/>
        </w:rPr>
        <w:t>Nationalitetsregistret</w:t>
      </w:r>
      <w:r w:rsidRPr="006F5332">
        <w:rPr>
          <w:rFonts w:cs="Times New Roman"/>
          <w:sz w:val="24"/>
          <w:szCs w:val="24"/>
        </w:rPr>
        <w:t xml:space="preserve">. </w:t>
      </w:r>
      <w:r w:rsidR="00C92B81" w:rsidRPr="006F5332">
        <w:rPr>
          <w:rFonts w:cs="Times New Roman"/>
          <w:sz w:val="24"/>
          <w:szCs w:val="24"/>
        </w:rPr>
        <w:t>Der henvises til bemærkninger</w:t>
      </w:r>
      <w:r w:rsidR="00197B44" w:rsidRPr="006F5332">
        <w:rPr>
          <w:rFonts w:cs="Times New Roman"/>
          <w:sz w:val="24"/>
          <w:szCs w:val="24"/>
        </w:rPr>
        <w:t>ne</w:t>
      </w:r>
      <w:r w:rsidR="00C92B81" w:rsidRPr="006F5332">
        <w:rPr>
          <w:rFonts w:cs="Times New Roman"/>
          <w:sz w:val="24"/>
          <w:szCs w:val="24"/>
        </w:rPr>
        <w:t xml:space="preserve"> til </w:t>
      </w:r>
      <w:r w:rsidR="00937254" w:rsidRPr="006F5332">
        <w:rPr>
          <w:rFonts w:cs="Times New Roman"/>
          <w:sz w:val="24"/>
          <w:szCs w:val="24"/>
        </w:rPr>
        <w:t xml:space="preserve">lovforslagets </w:t>
      </w:r>
      <w:r w:rsidR="00C92B81" w:rsidRPr="006F5332">
        <w:rPr>
          <w:rFonts w:cs="Times New Roman"/>
          <w:sz w:val="24"/>
          <w:szCs w:val="24"/>
        </w:rPr>
        <w:t>§ 1, nr. 1.</w:t>
      </w:r>
    </w:p>
    <w:p w14:paraId="3C37907E" w14:textId="489D6609" w:rsidR="007F2976" w:rsidRPr="006F5332" w:rsidRDefault="007F2976" w:rsidP="007223BD">
      <w:pPr>
        <w:spacing w:after="240"/>
        <w:rPr>
          <w:rFonts w:cs="Times New Roman"/>
          <w:sz w:val="24"/>
          <w:szCs w:val="24"/>
        </w:rPr>
      </w:pPr>
      <w:r w:rsidRPr="006F5332">
        <w:rPr>
          <w:rFonts w:cs="Times New Roman"/>
          <w:sz w:val="24"/>
          <w:szCs w:val="24"/>
        </w:rPr>
        <w:t xml:space="preserve">Med forslaget vil Trafikstyrelsen ikke længere blive defineret som registreringsmyndigheden. Den foreslåede ændring er en konsekvens af den foreslåede ændring i medfør af lovforslagets § 1, nr. 1, hvoraf det vil fremgå, at der er flere enheder med beføjelse til at registrere luftfartøjer. Registreringen i </w:t>
      </w:r>
      <w:r w:rsidR="00784ACF" w:rsidRPr="006F5332">
        <w:rPr>
          <w:rFonts w:cs="Times New Roman"/>
          <w:sz w:val="24"/>
          <w:szCs w:val="24"/>
        </w:rPr>
        <w:t>Nationalitetsregistret</w:t>
      </w:r>
      <w:r w:rsidRPr="006F5332">
        <w:rPr>
          <w:rFonts w:cs="Times New Roman"/>
          <w:sz w:val="24"/>
          <w:szCs w:val="24"/>
        </w:rPr>
        <w:t xml:space="preserve"> vil dog kun kunne ske ved Trafikstyrelsen. </w:t>
      </w:r>
    </w:p>
    <w:p w14:paraId="69A22917" w14:textId="15E910D6" w:rsidR="007F2976" w:rsidRPr="006F5332" w:rsidRDefault="007F2976" w:rsidP="007223BD">
      <w:pPr>
        <w:spacing w:after="240"/>
        <w:rPr>
          <w:rFonts w:cs="Times New Roman"/>
          <w:sz w:val="24"/>
          <w:szCs w:val="24"/>
        </w:rPr>
      </w:pPr>
      <w:r w:rsidRPr="006F5332">
        <w:rPr>
          <w:rFonts w:cs="Times New Roman"/>
          <w:sz w:val="24"/>
          <w:szCs w:val="24"/>
        </w:rPr>
        <w:t xml:space="preserve">Derudover vil det ikke længere </w:t>
      </w:r>
      <w:r w:rsidR="008E0B44" w:rsidRPr="006F5332">
        <w:rPr>
          <w:rFonts w:cs="Times New Roman"/>
          <w:sz w:val="24"/>
          <w:szCs w:val="24"/>
        </w:rPr>
        <w:t>være en</w:t>
      </w:r>
      <w:r w:rsidRPr="006F5332">
        <w:rPr>
          <w:rFonts w:cs="Times New Roman"/>
          <w:sz w:val="24"/>
          <w:szCs w:val="24"/>
        </w:rPr>
        <w:t xml:space="preserve"> forudsætning, at alle luftfartøjer registreres i </w:t>
      </w:r>
      <w:r w:rsidR="00784ACF" w:rsidRPr="006F5332">
        <w:rPr>
          <w:rFonts w:cs="Times New Roman"/>
          <w:sz w:val="24"/>
          <w:szCs w:val="24"/>
        </w:rPr>
        <w:t>Nationalitetsregistret</w:t>
      </w:r>
      <w:r w:rsidRPr="006F5332">
        <w:rPr>
          <w:rFonts w:cs="Times New Roman"/>
          <w:sz w:val="24"/>
          <w:szCs w:val="24"/>
        </w:rPr>
        <w:t xml:space="preserve">. For luftfartøjer af særlig beskaffenhed, eller for luftfartøjer uden fører vil der således kunne ske registrering i andre registre. </w:t>
      </w:r>
    </w:p>
    <w:p w14:paraId="5513AF20" w14:textId="63D42372" w:rsidR="0073374C" w:rsidRPr="006F5332" w:rsidRDefault="0073374C" w:rsidP="0073374C">
      <w:pPr>
        <w:spacing w:after="240"/>
        <w:rPr>
          <w:rFonts w:cs="Times New Roman"/>
          <w:sz w:val="24"/>
          <w:szCs w:val="24"/>
        </w:rPr>
      </w:pPr>
      <w:r w:rsidRPr="006F5332">
        <w:rPr>
          <w:rFonts w:cs="Times New Roman"/>
          <w:sz w:val="24"/>
          <w:szCs w:val="24"/>
        </w:rPr>
        <w:t>Der henvises i øvrigt til pkt. 2.</w:t>
      </w:r>
      <w:ins w:id="737" w:author="Forfatter">
        <w:r w:rsidR="00490DB1">
          <w:rPr>
            <w:rFonts w:cs="Times New Roman"/>
            <w:sz w:val="24"/>
            <w:szCs w:val="24"/>
          </w:rPr>
          <w:t>5</w:t>
        </w:r>
      </w:ins>
      <w:del w:id="738" w:author="Forfatter">
        <w:r w:rsidRPr="006F5332" w:rsidDel="00490DB1">
          <w:rPr>
            <w:rFonts w:cs="Times New Roman"/>
            <w:sz w:val="24"/>
            <w:szCs w:val="24"/>
          </w:rPr>
          <w:delText>4</w:delText>
        </w:r>
      </w:del>
      <w:r w:rsidRPr="006F5332">
        <w:rPr>
          <w:rFonts w:cs="Times New Roman"/>
          <w:sz w:val="24"/>
          <w:szCs w:val="24"/>
        </w:rPr>
        <w:t xml:space="preserve"> i lovforslagets almindelige bemærkninger.</w:t>
      </w:r>
    </w:p>
    <w:p w14:paraId="7CB0EAB6" w14:textId="41E66496" w:rsidR="009A2C07" w:rsidRDefault="009A2C07" w:rsidP="007223BD">
      <w:pPr>
        <w:spacing w:after="240"/>
        <w:rPr>
          <w:rFonts w:cs="Times New Roman"/>
          <w:sz w:val="24"/>
          <w:szCs w:val="24"/>
        </w:rPr>
      </w:pPr>
      <w:r>
        <w:rPr>
          <w:rFonts w:cs="Times New Roman"/>
          <w:sz w:val="24"/>
          <w:szCs w:val="24"/>
        </w:rPr>
        <w:t>Til nr. 4</w:t>
      </w:r>
    </w:p>
    <w:p w14:paraId="3EAD9719" w14:textId="430F99AC" w:rsidR="009A2C07" w:rsidRDefault="009A2C07" w:rsidP="007223BD">
      <w:pPr>
        <w:spacing w:after="240"/>
        <w:rPr>
          <w:rFonts w:cs="Times New Roman"/>
          <w:sz w:val="24"/>
          <w:szCs w:val="24"/>
        </w:rPr>
      </w:pPr>
      <w:r w:rsidRPr="006F5332">
        <w:rPr>
          <w:rFonts w:cs="Times New Roman"/>
          <w:sz w:val="24"/>
          <w:szCs w:val="24"/>
        </w:rPr>
        <w:t>Det foreslås med lovforslagets</w:t>
      </w:r>
      <w:r>
        <w:rPr>
          <w:rFonts w:cs="Times New Roman"/>
          <w:sz w:val="24"/>
          <w:szCs w:val="24"/>
        </w:rPr>
        <w:t xml:space="preserve"> § 1, nr. 4, </w:t>
      </w:r>
      <w:r w:rsidR="008F1851">
        <w:rPr>
          <w:rFonts w:cs="Times New Roman"/>
          <w:sz w:val="24"/>
          <w:szCs w:val="24"/>
        </w:rPr>
        <w:t xml:space="preserve">i </w:t>
      </w:r>
      <w:r w:rsidRPr="009A2C07">
        <w:rPr>
          <w:rFonts w:cs="Times New Roman"/>
          <w:bCs/>
          <w:i/>
          <w:sz w:val="24"/>
          <w:szCs w:val="24"/>
        </w:rPr>
        <w:t xml:space="preserve">§ 6, stk. 2 og 3, </w:t>
      </w:r>
      <w:r>
        <w:rPr>
          <w:rFonts w:cs="Times New Roman"/>
          <w:bCs/>
          <w:sz w:val="24"/>
          <w:szCs w:val="24"/>
        </w:rPr>
        <w:t xml:space="preserve">at </w:t>
      </w:r>
      <w:r w:rsidRPr="009A2C07">
        <w:rPr>
          <w:rFonts w:cs="Times New Roman"/>
          <w:bCs/>
          <w:sz w:val="24"/>
          <w:szCs w:val="24"/>
        </w:rPr>
        <w:t xml:space="preserve">ændre </w:t>
      </w:r>
      <w:r w:rsidRPr="009A2C07">
        <w:rPr>
          <w:rFonts w:cs="Times New Roman"/>
          <w:sz w:val="24"/>
          <w:szCs w:val="24"/>
        </w:rPr>
        <w:t>»nationalitetsregisteret« til: »Nationalitetsregistret«.</w:t>
      </w:r>
    </w:p>
    <w:p w14:paraId="009C510E" w14:textId="7469EE70" w:rsidR="009A2C07" w:rsidRDefault="009A2C07" w:rsidP="007223BD">
      <w:pPr>
        <w:spacing w:after="240"/>
        <w:rPr>
          <w:rFonts w:cs="Times New Roman"/>
          <w:sz w:val="24"/>
          <w:szCs w:val="24"/>
        </w:rPr>
      </w:pPr>
      <w:r w:rsidRPr="006F5332">
        <w:rPr>
          <w:rFonts w:cs="Times New Roman"/>
          <w:sz w:val="24"/>
          <w:szCs w:val="24"/>
        </w:rPr>
        <w:t xml:space="preserve">Den foreslåede ændring er en konsekvens af den foreslåede ændring i lovforslagets § 1, nr. 2 og 3. </w:t>
      </w:r>
    </w:p>
    <w:p w14:paraId="444DB1D4" w14:textId="48873B8B" w:rsidR="007F2976" w:rsidRPr="006F5332" w:rsidRDefault="007F2976" w:rsidP="007223BD">
      <w:pPr>
        <w:spacing w:after="240"/>
        <w:rPr>
          <w:rFonts w:cs="Times New Roman"/>
          <w:sz w:val="24"/>
          <w:szCs w:val="24"/>
        </w:rPr>
      </w:pPr>
      <w:r w:rsidRPr="006F5332">
        <w:rPr>
          <w:rFonts w:cs="Times New Roman"/>
          <w:sz w:val="24"/>
          <w:szCs w:val="24"/>
        </w:rPr>
        <w:t xml:space="preserve">Til nr. </w:t>
      </w:r>
      <w:r w:rsidR="009A2C07">
        <w:rPr>
          <w:rFonts w:cs="Times New Roman"/>
          <w:sz w:val="24"/>
          <w:szCs w:val="24"/>
        </w:rPr>
        <w:t>5</w:t>
      </w:r>
    </w:p>
    <w:p w14:paraId="73ABF2E5" w14:textId="07041818" w:rsidR="007F2976" w:rsidRPr="006F5332" w:rsidRDefault="006C6667" w:rsidP="007223BD">
      <w:pPr>
        <w:spacing w:after="240"/>
        <w:rPr>
          <w:rFonts w:cs="Times New Roman"/>
          <w:sz w:val="24"/>
          <w:szCs w:val="24"/>
        </w:rPr>
      </w:pPr>
      <w:r w:rsidRPr="006F5332">
        <w:rPr>
          <w:rFonts w:cs="Times New Roman"/>
          <w:sz w:val="24"/>
          <w:szCs w:val="24"/>
        </w:rPr>
        <w:t xml:space="preserve">Af </w:t>
      </w:r>
      <w:r w:rsidR="005D5B54" w:rsidRPr="006F5332">
        <w:rPr>
          <w:rFonts w:cs="Times New Roman"/>
          <w:sz w:val="24"/>
          <w:szCs w:val="24"/>
        </w:rPr>
        <w:t xml:space="preserve">luftfartslovens </w:t>
      </w:r>
      <w:r w:rsidR="007F2976" w:rsidRPr="006F5332">
        <w:rPr>
          <w:rFonts w:cs="Times New Roman"/>
          <w:sz w:val="24"/>
          <w:szCs w:val="24"/>
        </w:rPr>
        <w:t xml:space="preserve">§ 7, stk. 1, nr. </w:t>
      </w:r>
      <w:r w:rsidRPr="006F5332">
        <w:rPr>
          <w:rFonts w:cs="Times New Roman"/>
          <w:sz w:val="24"/>
          <w:szCs w:val="24"/>
        </w:rPr>
        <w:t>2</w:t>
      </w:r>
      <w:r w:rsidR="007F2976" w:rsidRPr="006F5332">
        <w:rPr>
          <w:rFonts w:cs="Times New Roman"/>
          <w:sz w:val="24"/>
          <w:szCs w:val="24"/>
        </w:rPr>
        <w:t xml:space="preserve">, </w:t>
      </w:r>
      <w:r w:rsidRPr="006F5332">
        <w:rPr>
          <w:rFonts w:cs="Times New Roman"/>
          <w:sz w:val="24"/>
          <w:szCs w:val="24"/>
        </w:rPr>
        <w:t>følger reglerne om</w:t>
      </w:r>
      <w:r w:rsidR="00142645" w:rsidRPr="006F5332">
        <w:rPr>
          <w:rFonts w:cs="Times New Roman"/>
          <w:sz w:val="24"/>
          <w:szCs w:val="24"/>
        </w:rPr>
        <w:t xml:space="preserve"> ret til at få et luftfartøj registreret i Danmark for</w:t>
      </w:r>
      <w:r w:rsidR="00647D81" w:rsidRPr="006F5332">
        <w:rPr>
          <w:rFonts w:cs="Times New Roman"/>
          <w:sz w:val="24"/>
          <w:szCs w:val="24"/>
        </w:rPr>
        <w:t xml:space="preserve"> fysiske </w:t>
      </w:r>
      <w:r w:rsidR="00142645" w:rsidRPr="006F5332">
        <w:rPr>
          <w:rFonts w:cs="Times New Roman"/>
          <w:sz w:val="24"/>
          <w:szCs w:val="24"/>
        </w:rPr>
        <w:t xml:space="preserve">og </w:t>
      </w:r>
      <w:r w:rsidR="00647D81" w:rsidRPr="006F5332">
        <w:rPr>
          <w:rFonts w:cs="Times New Roman"/>
          <w:sz w:val="24"/>
          <w:szCs w:val="24"/>
        </w:rPr>
        <w:t>juridiske</w:t>
      </w:r>
      <w:r w:rsidRPr="006F5332">
        <w:rPr>
          <w:rFonts w:cs="Times New Roman"/>
          <w:sz w:val="24"/>
          <w:szCs w:val="24"/>
        </w:rPr>
        <w:t xml:space="preserve"> </w:t>
      </w:r>
      <w:r w:rsidR="00142645" w:rsidRPr="006F5332">
        <w:rPr>
          <w:rFonts w:cs="Times New Roman"/>
          <w:sz w:val="24"/>
          <w:szCs w:val="24"/>
        </w:rPr>
        <w:t xml:space="preserve">personer med </w:t>
      </w:r>
      <w:r w:rsidRPr="006F5332">
        <w:rPr>
          <w:rFonts w:cs="Times New Roman"/>
          <w:sz w:val="24"/>
          <w:szCs w:val="24"/>
        </w:rPr>
        <w:t>EU- og EØS-</w:t>
      </w:r>
      <w:r w:rsidR="00142645" w:rsidRPr="006F5332">
        <w:rPr>
          <w:rFonts w:cs="Times New Roman"/>
          <w:sz w:val="24"/>
          <w:szCs w:val="24"/>
        </w:rPr>
        <w:lastRenderedPageBreak/>
        <w:t>nationalitet.</w:t>
      </w:r>
      <w:r w:rsidR="007F2976" w:rsidRPr="006F5332">
        <w:rPr>
          <w:rFonts w:cs="Times New Roman"/>
          <w:sz w:val="24"/>
          <w:szCs w:val="24"/>
        </w:rPr>
        <w:t xml:space="preserve"> </w:t>
      </w:r>
      <w:r w:rsidRPr="006F5332">
        <w:rPr>
          <w:rFonts w:cs="Times New Roman"/>
          <w:sz w:val="24"/>
          <w:szCs w:val="24"/>
        </w:rPr>
        <w:t xml:space="preserve">Det følger heraf, at registrering kan ske, når luftfartøjet er ejet af EU- eller EØS-statsborgere eller EU- eller EØS-selskaber m.v. (juridiske personer), i det omfang disse er omfattet af </w:t>
      </w:r>
      <w:r w:rsidR="00E47447">
        <w:rPr>
          <w:rFonts w:cs="Times New Roman"/>
          <w:sz w:val="24"/>
          <w:szCs w:val="24"/>
        </w:rPr>
        <w:t>Den Europæiske Unions</w:t>
      </w:r>
      <w:r w:rsidRPr="006F5332">
        <w:rPr>
          <w:rFonts w:cs="Times New Roman"/>
          <w:sz w:val="24"/>
          <w:szCs w:val="24"/>
        </w:rPr>
        <w:t xml:space="preserve"> regler.</w:t>
      </w:r>
    </w:p>
    <w:p w14:paraId="14973039" w14:textId="431D06F8" w:rsidR="008E0B44" w:rsidRPr="006F5332" w:rsidRDefault="007F2976" w:rsidP="007223BD">
      <w:pPr>
        <w:spacing w:after="240"/>
        <w:rPr>
          <w:rFonts w:cs="Times New Roman"/>
          <w:sz w:val="24"/>
          <w:szCs w:val="24"/>
        </w:rPr>
      </w:pPr>
      <w:r w:rsidRPr="006F5332">
        <w:rPr>
          <w:rFonts w:cs="Times New Roman"/>
          <w:sz w:val="24"/>
          <w:szCs w:val="24"/>
        </w:rPr>
        <w:t>Retten til at få et luftfartøj registret i Danmark som følge af EU-</w:t>
      </w:r>
      <w:r w:rsidR="00FE3121" w:rsidRPr="006F5332">
        <w:rPr>
          <w:rFonts w:cs="Times New Roman"/>
          <w:sz w:val="24"/>
          <w:szCs w:val="24"/>
        </w:rPr>
        <w:t xml:space="preserve"> eller</w:t>
      </w:r>
      <w:r w:rsidRPr="006F5332">
        <w:rPr>
          <w:rFonts w:cs="Times New Roman"/>
          <w:sz w:val="24"/>
          <w:szCs w:val="24"/>
        </w:rPr>
        <w:t xml:space="preserve"> EØS-nationalitet er indført ved lov nr. 346 af 17. maj 2000, idet det oprindelige krav i luftfartsloven om dansk nationalitet som forudsætning for registrering af et luftfartøj i det danske </w:t>
      </w:r>
      <w:r w:rsidR="0028735A">
        <w:rPr>
          <w:rFonts w:cs="Times New Roman"/>
          <w:sz w:val="24"/>
          <w:szCs w:val="24"/>
        </w:rPr>
        <w:t>N</w:t>
      </w:r>
      <w:r w:rsidRPr="006F5332">
        <w:rPr>
          <w:rFonts w:cs="Times New Roman"/>
          <w:sz w:val="24"/>
          <w:szCs w:val="24"/>
        </w:rPr>
        <w:t>ationalitetsregister ikke var foreneligt med de rettigheder, der følger af de EU-retlige regler om arbejdskraftens frie bevægelighed, etableringsretten og retten til fri udveksling af tjenesteydelser, jf. Folketingstiden</w:t>
      </w:r>
      <w:r w:rsidR="00EE502A" w:rsidRPr="006F5332">
        <w:rPr>
          <w:rFonts w:cs="Times New Roman"/>
          <w:sz w:val="24"/>
          <w:szCs w:val="24"/>
        </w:rPr>
        <w:t>de</w:t>
      </w:r>
      <w:r w:rsidRPr="006F5332">
        <w:rPr>
          <w:rFonts w:cs="Times New Roman"/>
          <w:sz w:val="24"/>
          <w:szCs w:val="24"/>
        </w:rPr>
        <w:t xml:space="preserve"> 1999-00, tillæg A, spalte 1522. </w:t>
      </w:r>
    </w:p>
    <w:p w14:paraId="52314C8B" w14:textId="1842F815" w:rsidR="007F2976" w:rsidRPr="006F5332" w:rsidRDefault="007F2976" w:rsidP="007223BD">
      <w:pPr>
        <w:spacing w:after="240"/>
        <w:rPr>
          <w:rFonts w:cs="Times New Roman"/>
          <w:sz w:val="24"/>
          <w:szCs w:val="24"/>
        </w:rPr>
      </w:pPr>
      <w:r w:rsidRPr="006F5332">
        <w:rPr>
          <w:rFonts w:cs="Times New Roman"/>
          <w:sz w:val="24"/>
          <w:szCs w:val="24"/>
        </w:rPr>
        <w:t>Også i relation til EU- eller EØS-statsborgere eller EU- eller EØS-</w:t>
      </w:r>
      <w:r w:rsidR="00E47447">
        <w:rPr>
          <w:rFonts w:cs="Times New Roman"/>
          <w:sz w:val="24"/>
          <w:szCs w:val="24"/>
        </w:rPr>
        <w:t>selskab</w:t>
      </w:r>
      <w:r w:rsidR="00E47447" w:rsidRPr="006F5332">
        <w:rPr>
          <w:rFonts w:cs="Times New Roman"/>
          <w:sz w:val="24"/>
          <w:szCs w:val="24"/>
        </w:rPr>
        <w:t xml:space="preserve">er </w:t>
      </w:r>
      <w:r w:rsidRPr="006F5332">
        <w:rPr>
          <w:rFonts w:cs="Times New Roman"/>
          <w:sz w:val="24"/>
          <w:szCs w:val="24"/>
        </w:rPr>
        <w:t xml:space="preserve">har det været hensigten, at der skulle være en </w:t>
      </w:r>
      <w:r w:rsidR="008E0B44" w:rsidRPr="006F5332">
        <w:rPr>
          <w:rFonts w:cs="Times New Roman"/>
          <w:sz w:val="24"/>
          <w:szCs w:val="24"/>
        </w:rPr>
        <w:t xml:space="preserve">form </w:t>
      </w:r>
      <w:r w:rsidRPr="006F5332">
        <w:rPr>
          <w:rFonts w:cs="Times New Roman"/>
          <w:sz w:val="24"/>
          <w:szCs w:val="24"/>
        </w:rPr>
        <w:t>for tilknytning til Danmark</w:t>
      </w:r>
      <w:r w:rsidR="00864B13">
        <w:rPr>
          <w:rFonts w:cs="Times New Roman"/>
          <w:sz w:val="24"/>
          <w:szCs w:val="24"/>
        </w:rPr>
        <w:t>,</w:t>
      </w:r>
      <w:r w:rsidRPr="006F5332">
        <w:rPr>
          <w:rFonts w:cs="Times New Roman"/>
          <w:sz w:val="24"/>
          <w:szCs w:val="24"/>
        </w:rPr>
        <w:t xml:space="preserve"> før registrering kunne ske. EU</w:t>
      </w:r>
      <w:r w:rsidR="00864B13">
        <w:rPr>
          <w:rFonts w:cs="Times New Roman"/>
          <w:sz w:val="24"/>
          <w:szCs w:val="24"/>
        </w:rPr>
        <w:t>-</w:t>
      </w:r>
      <w:r w:rsidR="008E0B44" w:rsidRPr="006F5332">
        <w:rPr>
          <w:rFonts w:cs="Times New Roman"/>
          <w:sz w:val="24"/>
          <w:szCs w:val="24"/>
        </w:rPr>
        <w:t xml:space="preserve"> og </w:t>
      </w:r>
      <w:r w:rsidRPr="006F5332">
        <w:rPr>
          <w:rFonts w:cs="Times New Roman"/>
          <w:sz w:val="24"/>
          <w:szCs w:val="24"/>
        </w:rPr>
        <w:t xml:space="preserve">EØS-statsborgere og </w:t>
      </w:r>
      <w:r w:rsidR="00E47447">
        <w:rPr>
          <w:rFonts w:cs="Times New Roman"/>
          <w:sz w:val="24"/>
          <w:szCs w:val="24"/>
        </w:rPr>
        <w:t>-selskab</w:t>
      </w:r>
      <w:r w:rsidR="00E47447" w:rsidRPr="006F5332">
        <w:rPr>
          <w:rFonts w:cs="Times New Roman"/>
          <w:sz w:val="24"/>
          <w:szCs w:val="24"/>
        </w:rPr>
        <w:t>er</w:t>
      </w:r>
      <w:r w:rsidRPr="006F5332">
        <w:rPr>
          <w:rFonts w:cs="Times New Roman"/>
          <w:sz w:val="24"/>
          <w:szCs w:val="24"/>
        </w:rPr>
        <w:t xml:space="preserve">, der </w:t>
      </w:r>
      <w:r w:rsidR="005D5B54" w:rsidRPr="006F5332">
        <w:rPr>
          <w:rFonts w:cs="Times New Roman"/>
          <w:sz w:val="24"/>
          <w:szCs w:val="24"/>
        </w:rPr>
        <w:t xml:space="preserve">således </w:t>
      </w:r>
      <w:r w:rsidRPr="006F5332">
        <w:rPr>
          <w:rFonts w:cs="Times New Roman"/>
          <w:sz w:val="24"/>
          <w:szCs w:val="24"/>
        </w:rPr>
        <w:t>ikke har tilknytning til Danmark i kraft af principperne om arbejdskraftens frie bevægelighed, etableringsretten eller retten til udveksling af tjenesteydelser, kan ikke få et luftfartøj registreret her i landet, jf. Folketingstidende 1999-00, Tillæg A, spalte 1523.</w:t>
      </w:r>
    </w:p>
    <w:p w14:paraId="1B840E2E" w14:textId="5C33FA3F" w:rsidR="007F2976" w:rsidRPr="006F5332" w:rsidRDefault="007F2976" w:rsidP="007223BD">
      <w:pPr>
        <w:spacing w:after="240"/>
        <w:rPr>
          <w:rFonts w:cs="Times New Roman"/>
          <w:sz w:val="24"/>
          <w:szCs w:val="24"/>
        </w:rPr>
      </w:pPr>
      <w:r w:rsidRPr="006F5332">
        <w:rPr>
          <w:rFonts w:cs="Times New Roman"/>
          <w:sz w:val="24"/>
          <w:szCs w:val="24"/>
        </w:rPr>
        <w:t>Det foreslås</w:t>
      </w:r>
      <w:r w:rsidR="0004133B" w:rsidRPr="006F5332">
        <w:rPr>
          <w:rFonts w:cs="Times New Roman"/>
          <w:sz w:val="24"/>
          <w:szCs w:val="24"/>
        </w:rPr>
        <w:t xml:space="preserve"> med lovforslagets § 1, nr. </w:t>
      </w:r>
      <w:r w:rsidR="009A2C07">
        <w:rPr>
          <w:rFonts w:cs="Times New Roman"/>
          <w:sz w:val="24"/>
          <w:szCs w:val="24"/>
        </w:rPr>
        <w:t>5</w:t>
      </w:r>
      <w:r w:rsidR="0004133B" w:rsidRPr="006F5332">
        <w:rPr>
          <w:rFonts w:cs="Times New Roman"/>
          <w:sz w:val="24"/>
          <w:szCs w:val="24"/>
        </w:rPr>
        <w:t>,</w:t>
      </w:r>
      <w:r w:rsidRPr="006F5332">
        <w:rPr>
          <w:rFonts w:cs="Times New Roman"/>
          <w:sz w:val="24"/>
          <w:szCs w:val="24"/>
        </w:rPr>
        <w:t xml:space="preserve"> </w:t>
      </w:r>
      <w:r w:rsidR="0067541E" w:rsidRPr="006F5332">
        <w:rPr>
          <w:rFonts w:cs="Times New Roman"/>
          <w:sz w:val="24"/>
          <w:szCs w:val="24"/>
        </w:rPr>
        <w:t>at</w:t>
      </w:r>
      <w:r w:rsidRPr="006F5332">
        <w:rPr>
          <w:rFonts w:cs="Times New Roman"/>
          <w:sz w:val="24"/>
          <w:szCs w:val="24"/>
        </w:rPr>
        <w:t xml:space="preserve"> </w:t>
      </w:r>
      <w:r w:rsidR="0004133B" w:rsidRPr="006F5332">
        <w:rPr>
          <w:rFonts w:cs="Times New Roman"/>
          <w:sz w:val="24"/>
          <w:szCs w:val="24"/>
        </w:rPr>
        <w:t xml:space="preserve">ændre luftfartslovens </w:t>
      </w:r>
      <w:r w:rsidRPr="006F5332">
        <w:rPr>
          <w:rFonts w:cs="Times New Roman"/>
          <w:i/>
          <w:iCs/>
          <w:sz w:val="24"/>
          <w:szCs w:val="24"/>
        </w:rPr>
        <w:t>§ 7, stk. 1, nr. 2,</w:t>
      </w:r>
      <w:r w:rsidRPr="006F5332">
        <w:rPr>
          <w:rFonts w:cs="Times New Roman"/>
          <w:sz w:val="24"/>
          <w:szCs w:val="24"/>
        </w:rPr>
        <w:t xml:space="preserve"> </w:t>
      </w:r>
      <w:r w:rsidR="0004133B" w:rsidRPr="006F5332">
        <w:rPr>
          <w:rFonts w:cs="Times New Roman"/>
          <w:sz w:val="24"/>
          <w:szCs w:val="24"/>
        </w:rPr>
        <w:t xml:space="preserve">således </w:t>
      </w:r>
      <w:r w:rsidRPr="006F5332">
        <w:rPr>
          <w:rFonts w:cs="Times New Roman"/>
          <w:sz w:val="24"/>
          <w:szCs w:val="24"/>
        </w:rPr>
        <w:t>at</w:t>
      </w:r>
      <w:r w:rsidRPr="006F5332">
        <w:rPr>
          <w:rFonts w:cs="Times New Roman"/>
          <w:i/>
          <w:iCs/>
          <w:sz w:val="24"/>
          <w:szCs w:val="24"/>
        </w:rPr>
        <w:t xml:space="preserve"> </w:t>
      </w:r>
      <w:r w:rsidRPr="006F5332">
        <w:rPr>
          <w:rFonts w:cs="Times New Roman"/>
          <w:sz w:val="24"/>
          <w:szCs w:val="24"/>
        </w:rPr>
        <w:t xml:space="preserve">et luftfartøj </w:t>
      </w:r>
      <w:r w:rsidR="0004133B" w:rsidRPr="006F5332">
        <w:rPr>
          <w:rFonts w:cs="Times New Roman"/>
          <w:sz w:val="24"/>
          <w:szCs w:val="24"/>
        </w:rPr>
        <w:t xml:space="preserve">kun </w:t>
      </w:r>
      <w:r w:rsidRPr="006F5332">
        <w:rPr>
          <w:rFonts w:cs="Times New Roman"/>
          <w:sz w:val="24"/>
          <w:szCs w:val="24"/>
        </w:rPr>
        <w:t xml:space="preserve">kan registreres i Danmark, når luftfartøjet er ejet af EU- eller EØS-statsborgere eller EU- eller EØS-selskaber m.v. (juridiske personer), i det omfang disse har tilknytning til Danmark som følge af, at de har udnyttet deres rettigheder efter Den Europæiske Unions regler </w:t>
      </w:r>
      <w:r w:rsidR="0073374C" w:rsidRPr="006F5332">
        <w:rPr>
          <w:rFonts w:cs="Times New Roman"/>
          <w:sz w:val="24"/>
          <w:szCs w:val="24"/>
        </w:rPr>
        <w:t>om</w:t>
      </w:r>
      <w:r w:rsidRPr="006F5332">
        <w:rPr>
          <w:rFonts w:cs="Times New Roman"/>
          <w:sz w:val="24"/>
          <w:szCs w:val="24"/>
        </w:rPr>
        <w:t xml:space="preserve"> fri bevægelighed, etablering og udveksling af tjenesteydelser.</w:t>
      </w:r>
    </w:p>
    <w:p w14:paraId="03B5C38F" w14:textId="0B5140BD" w:rsidR="0004133B" w:rsidRPr="006F5332" w:rsidRDefault="0004133B" w:rsidP="007223BD">
      <w:pPr>
        <w:spacing w:after="240"/>
        <w:rPr>
          <w:rFonts w:cs="Times New Roman"/>
          <w:sz w:val="24"/>
          <w:szCs w:val="24"/>
        </w:rPr>
      </w:pPr>
      <w:r w:rsidRPr="006F5332">
        <w:rPr>
          <w:rFonts w:cs="Times New Roman"/>
          <w:sz w:val="24"/>
          <w:szCs w:val="24"/>
        </w:rPr>
        <w:t>Forslaget har til formål at præcisere bestemmelsen med afsæt i den oprindelige intention med bestemmelsen i forhold til tilknytningskravet for EU-/EØS-</w:t>
      </w:r>
      <w:r w:rsidR="00E47447">
        <w:rPr>
          <w:rFonts w:cs="Times New Roman"/>
          <w:sz w:val="24"/>
          <w:szCs w:val="24"/>
        </w:rPr>
        <w:t>stats</w:t>
      </w:r>
      <w:r w:rsidRPr="006F5332">
        <w:rPr>
          <w:rFonts w:cs="Times New Roman"/>
          <w:sz w:val="24"/>
          <w:szCs w:val="24"/>
        </w:rPr>
        <w:t>borgere og -</w:t>
      </w:r>
      <w:r w:rsidR="00E47447">
        <w:rPr>
          <w:rFonts w:cs="Times New Roman"/>
          <w:sz w:val="24"/>
          <w:szCs w:val="24"/>
        </w:rPr>
        <w:t>selskab</w:t>
      </w:r>
      <w:r w:rsidR="00E47447" w:rsidRPr="006F5332">
        <w:rPr>
          <w:rFonts w:cs="Times New Roman"/>
          <w:sz w:val="24"/>
          <w:szCs w:val="24"/>
        </w:rPr>
        <w:t>er</w:t>
      </w:r>
      <w:r w:rsidRPr="006F5332">
        <w:rPr>
          <w:rFonts w:cs="Times New Roman"/>
          <w:sz w:val="24"/>
          <w:szCs w:val="24"/>
        </w:rPr>
        <w:t>, se Folketingstiden</w:t>
      </w:r>
      <w:r w:rsidR="00EE502A" w:rsidRPr="006F5332">
        <w:rPr>
          <w:rFonts w:cs="Times New Roman"/>
          <w:sz w:val="24"/>
          <w:szCs w:val="24"/>
        </w:rPr>
        <w:t>de</w:t>
      </w:r>
      <w:r w:rsidRPr="006F5332">
        <w:rPr>
          <w:rFonts w:cs="Times New Roman"/>
          <w:sz w:val="24"/>
          <w:szCs w:val="24"/>
        </w:rPr>
        <w:t xml:space="preserve"> 1999-00, tillæg A, spalte 1522.</w:t>
      </w:r>
    </w:p>
    <w:p w14:paraId="3420B3F5" w14:textId="7AF51B9A" w:rsidR="007F2976" w:rsidRPr="006F5332" w:rsidRDefault="007F2976" w:rsidP="007223BD">
      <w:pPr>
        <w:spacing w:after="240"/>
        <w:rPr>
          <w:rFonts w:cs="Times New Roman"/>
          <w:sz w:val="24"/>
          <w:szCs w:val="24"/>
        </w:rPr>
      </w:pPr>
      <w:r w:rsidRPr="006F5332">
        <w:rPr>
          <w:rFonts w:cs="Times New Roman"/>
          <w:sz w:val="24"/>
          <w:szCs w:val="24"/>
        </w:rPr>
        <w:t xml:space="preserve">Den foreslåede ændring vil tydeliggøre det forhold, at fysiske eller juridiske personer med nationalitet i </w:t>
      </w:r>
      <w:r w:rsidR="00840507" w:rsidRPr="006F5332">
        <w:rPr>
          <w:rFonts w:cs="Times New Roman"/>
          <w:sz w:val="24"/>
          <w:szCs w:val="24"/>
        </w:rPr>
        <w:t xml:space="preserve">et </w:t>
      </w:r>
      <w:r w:rsidRPr="006F5332">
        <w:rPr>
          <w:rFonts w:cs="Times New Roman"/>
          <w:sz w:val="24"/>
          <w:szCs w:val="24"/>
        </w:rPr>
        <w:t>EU- eller EØS</w:t>
      </w:r>
      <w:r w:rsidR="00840507" w:rsidRPr="006F5332">
        <w:rPr>
          <w:rFonts w:cs="Times New Roman"/>
          <w:sz w:val="24"/>
          <w:szCs w:val="24"/>
        </w:rPr>
        <w:t>-land</w:t>
      </w:r>
      <w:r w:rsidRPr="006F5332">
        <w:rPr>
          <w:rFonts w:cs="Times New Roman"/>
          <w:sz w:val="24"/>
          <w:szCs w:val="24"/>
        </w:rPr>
        <w:t xml:space="preserve"> skal have tilknytning til Danmark som følge af, at vedkommende har udnyttet en rettighed</w:t>
      </w:r>
      <w:r w:rsidR="00840507" w:rsidRPr="006F5332">
        <w:rPr>
          <w:rFonts w:cs="Times New Roman"/>
          <w:sz w:val="24"/>
          <w:szCs w:val="24"/>
        </w:rPr>
        <w:t xml:space="preserve"> i henhold til EU-retten</w:t>
      </w:r>
      <w:r w:rsidRPr="006F5332">
        <w:rPr>
          <w:rFonts w:cs="Times New Roman"/>
          <w:sz w:val="24"/>
          <w:szCs w:val="24"/>
        </w:rPr>
        <w:t>, herunder retten til fri udveksling af tjenesteydelser. Det er således ikke tilstrækkeligt</w:t>
      </w:r>
      <w:r w:rsidR="0004133B" w:rsidRPr="006F5332">
        <w:rPr>
          <w:rFonts w:cs="Times New Roman"/>
          <w:sz w:val="24"/>
          <w:szCs w:val="24"/>
        </w:rPr>
        <w:t>,</w:t>
      </w:r>
      <w:r w:rsidRPr="006F5332">
        <w:rPr>
          <w:rFonts w:cs="Times New Roman"/>
          <w:sz w:val="24"/>
          <w:szCs w:val="24"/>
        </w:rPr>
        <w:t xml:space="preserve"> for at et luftfartøj kan registreres i Danmark, at en EU-statsborger</w:t>
      </w:r>
      <w:r w:rsidR="0004133B" w:rsidRPr="006F5332">
        <w:rPr>
          <w:rFonts w:cs="Times New Roman"/>
          <w:sz w:val="24"/>
          <w:szCs w:val="24"/>
        </w:rPr>
        <w:t>, der ønsker et luftfartøj registreret i Danmark,</w:t>
      </w:r>
      <w:r w:rsidRPr="006F5332">
        <w:rPr>
          <w:rFonts w:cs="Times New Roman"/>
          <w:sz w:val="24"/>
          <w:szCs w:val="24"/>
        </w:rPr>
        <w:t xml:space="preserve"> er omfattet af Den Europæiske Unions regler</w:t>
      </w:r>
      <w:r w:rsidR="0004133B" w:rsidRPr="006F5332">
        <w:rPr>
          <w:rFonts w:cs="Times New Roman"/>
          <w:sz w:val="24"/>
          <w:szCs w:val="24"/>
        </w:rPr>
        <w:t xml:space="preserve"> generelt f.eks. som følge af et statsborgerskab i et EU-land, men forudsætter en udnyttelse af EU-rettens regler om fri bevægelighed</w:t>
      </w:r>
      <w:r w:rsidRPr="006F5332">
        <w:rPr>
          <w:rFonts w:cs="Times New Roman"/>
          <w:sz w:val="24"/>
          <w:szCs w:val="24"/>
        </w:rPr>
        <w:t>.</w:t>
      </w:r>
      <w:r w:rsidR="0004133B" w:rsidRPr="006F5332">
        <w:rPr>
          <w:rFonts w:cs="Times New Roman"/>
          <w:sz w:val="24"/>
          <w:szCs w:val="24"/>
        </w:rPr>
        <w:t xml:space="preserve"> </w:t>
      </w:r>
    </w:p>
    <w:p w14:paraId="3A551D1E" w14:textId="472D41DD" w:rsidR="0004133B" w:rsidRPr="006F5332" w:rsidRDefault="0004133B" w:rsidP="007223BD">
      <w:pPr>
        <w:spacing w:after="240"/>
        <w:rPr>
          <w:rFonts w:cs="Times New Roman"/>
          <w:sz w:val="24"/>
          <w:szCs w:val="24"/>
        </w:rPr>
      </w:pPr>
      <w:r w:rsidRPr="006F5332">
        <w:rPr>
          <w:rFonts w:cs="Times New Roman"/>
          <w:sz w:val="24"/>
          <w:szCs w:val="24"/>
        </w:rPr>
        <w:lastRenderedPageBreak/>
        <w:t>Ændringen indebærer, at EU-/EØS-</w:t>
      </w:r>
      <w:r w:rsidR="00E47447">
        <w:rPr>
          <w:rFonts w:cs="Times New Roman"/>
          <w:sz w:val="24"/>
          <w:szCs w:val="24"/>
        </w:rPr>
        <w:t>stats</w:t>
      </w:r>
      <w:r w:rsidRPr="006F5332">
        <w:rPr>
          <w:rFonts w:cs="Times New Roman"/>
          <w:sz w:val="24"/>
          <w:szCs w:val="24"/>
        </w:rPr>
        <w:t>borgere og -</w:t>
      </w:r>
      <w:r w:rsidR="00E47447">
        <w:rPr>
          <w:rFonts w:cs="Times New Roman"/>
          <w:sz w:val="24"/>
          <w:szCs w:val="24"/>
        </w:rPr>
        <w:t>selskab</w:t>
      </w:r>
      <w:r w:rsidR="00E47447" w:rsidRPr="006F5332">
        <w:rPr>
          <w:rFonts w:cs="Times New Roman"/>
          <w:sz w:val="24"/>
          <w:szCs w:val="24"/>
        </w:rPr>
        <w:t xml:space="preserve">er </w:t>
      </w:r>
      <w:r w:rsidRPr="006F5332">
        <w:rPr>
          <w:rFonts w:cs="Times New Roman"/>
          <w:sz w:val="24"/>
          <w:szCs w:val="24"/>
        </w:rPr>
        <w:t>skal dokumentere en tilknytning til Danmark</w:t>
      </w:r>
      <w:r w:rsidR="0073374C" w:rsidRPr="006F5332">
        <w:rPr>
          <w:rFonts w:cs="Times New Roman"/>
          <w:sz w:val="24"/>
          <w:szCs w:val="24"/>
        </w:rPr>
        <w:t>,</w:t>
      </w:r>
      <w:r w:rsidRPr="006F5332">
        <w:rPr>
          <w:rFonts w:cs="Times New Roman"/>
          <w:sz w:val="24"/>
          <w:szCs w:val="24"/>
        </w:rPr>
        <w:t xml:space="preserve"> på samme måde som det gør sig gældende for danske statsborgere i forbindelse med registrering af luftfartøjer i </w:t>
      </w:r>
      <w:r w:rsidR="00784ACF" w:rsidRPr="006F5332">
        <w:rPr>
          <w:rFonts w:cs="Times New Roman"/>
          <w:sz w:val="24"/>
          <w:szCs w:val="24"/>
        </w:rPr>
        <w:t>Nationalitetsregistret</w:t>
      </w:r>
      <w:r w:rsidRPr="006F5332">
        <w:rPr>
          <w:rFonts w:cs="Times New Roman"/>
          <w:sz w:val="24"/>
          <w:szCs w:val="24"/>
        </w:rPr>
        <w:t xml:space="preserve">. </w:t>
      </w:r>
    </w:p>
    <w:p w14:paraId="65A48F26" w14:textId="2E44A5C2" w:rsidR="007F2976" w:rsidRPr="006F5332" w:rsidRDefault="007F2976" w:rsidP="007223BD">
      <w:pPr>
        <w:spacing w:after="240"/>
        <w:rPr>
          <w:rFonts w:cs="Times New Roman"/>
          <w:sz w:val="24"/>
          <w:szCs w:val="24"/>
        </w:rPr>
      </w:pPr>
      <w:r w:rsidRPr="006F5332">
        <w:rPr>
          <w:rFonts w:cs="Times New Roman"/>
          <w:sz w:val="24"/>
          <w:szCs w:val="24"/>
        </w:rPr>
        <w:t>Bestemmelsen vil medføre, at Trafikstyrelsen</w:t>
      </w:r>
      <w:r w:rsidR="0073374C" w:rsidRPr="006F5332">
        <w:rPr>
          <w:rFonts w:cs="Times New Roman"/>
          <w:sz w:val="24"/>
          <w:szCs w:val="24"/>
        </w:rPr>
        <w:t>,</w:t>
      </w:r>
      <w:r w:rsidRPr="006F5332">
        <w:rPr>
          <w:rFonts w:cs="Times New Roman"/>
          <w:sz w:val="24"/>
          <w:szCs w:val="24"/>
        </w:rPr>
        <w:t xml:space="preserve"> som fører </w:t>
      </w:r>
      <w:r w:rsidR="00784ACF" w:rsidRPr="006F5332">
        <w:rPr>
          <w:rFonts w:cs="Times New Roman"/>
          <w:sz w:val="24"/>
          <w:szCs w:val="24"/>
        </w:rPr>
        <w:t>Nationalitetsregistret</w:t>
      </w:r>
      <w:r w:rsidRPr="006F5332">
        <w:rPr>
          <w:rFonts w:cs="Times New Roman"/>
          <w:sz w:val="24"/>
          <w:szCs w:val="24"/>
        </w:rPr>
        <w:t>, i forbindelse med en begæring om registrering, jf. luftfartslovens § 10, vil skulle modtage dokumentation for, at tilknytningen til Danmark skyldes udnyttelsen af en af</w:t>
      </w:r>
      <w:r w:rsidR="00840507" w:rsidRPr="006F5332">
        <w:rPr>
          <w:rFonts w:cs="Times New Roman"/>
          <w:sz w:val="24"/>
          <w:szCs w:val="24"/>
        </w:rPr>
        <w:t xml:space="preserve"> de</w:t>
      </w:r>
      <w:r w:rsidRPr="006F5332">
        <w:rPr>
          <w:rFonts w:cs="Times New Roman"/>
          <w:sz w:val="24"/>
          <w:szCs w:val="24"/>
        </w:rPr>
        <w:t xml:space="preserve"> rettigheder, som EU- og EØS-statsborgere og EU- og EØS-</w:t>
      </w:r>
      <w:r w:rsidR="00E47447">
        <w:rPr>
          <w:rFonts w:cs="Times New Roman"/>
          <w:sz w:val="24"/>
          <w:szCs w:val="24"/>
        </w:rPr>
        <w:t>selskab</w:t>
      </w:r>
      <w:r w:rsidR="00E47447" w:rsidRPr="006F5332">
        <w:rPr>
          <w:rFonts w:cs="Times New Roman"/>
          <w:sz w:val="24"/>
          <w:szCs w:val="24"/>
        </w:rPr>
        <w:t xml:space="preserve">er </w:t>
      </w:r>
      <w:r w:rsidRPr="006F5332">
        <w:rPr>
          <w:rFonts w:cs="Times New Roman"/>
          <w:sz w:val="24"/>
          <w:szCs w:val="24"/>
        </w:rPr>
        <w:t>har i henhold til EU</w:t>
      </w:r>
      <w:r w:rsidR="00840507" w:rsidRPr="006F5332">
        <w:rPr>
          <w:rFonts w:cs="Times New Roman"/>
          <w:sz w:val="24"/>
          <w:szCs w:val="24"/>
        </w:rPr>
        <w:t>-retten</w:t>
      </w:r>
      <w:r w:rsidRPr="006F5332">
        <w:rPr>
          <w:rFonts w:cs="Times New Roman"/>
          <w:sz w:val="24"/>
          <w:szCs w:val="24"/>
        </w:rPr>
        <w:t xml:space="preserve">. Dokumentationen vil f.eks. kunne bestå af information om folkeregisteradresse i Danmark, kontrakt med en dansk </w:t>
      </w:r>
      <w:r w:rsidR="00840507" w:rsidRPr="006F5332">
        <w:rPr>
          <w:rFonts w:cs="Times New Roman"/>
          <w:sz w:val="24"/>
          <w:szCs w:val="24"/>
        </w:rPr>
        <w:t>luftdygtigheds</w:t>
      </w:r>
      <w:r w:rsidRPr="006F5332">
        <w:rPr>
          <w:rFonts w:cs="Times New Roman"/>
          <w:sz w:val="24"/>
          <w:szCs w:val="24"/>
        </w:rPr>
        <w:t>styringsorganisation – en såkaldt CAMO (</w:t>
      </w:r>
      <w:proofErr w:type="spellStart"/>
      <w:r w:rsidRPr="006F5332">
        <w:rPr>
          <w:rFonts w:cs="Times New Roman"/>
          <w:sz w:val="24"/>
          <w:szCs w:val="24"/>
        </w:rPr>
        <w:t>Continuing</w:t>
      </w:r>
      <w:proofErr w:type="spellEnd"/>
      <w:r w:rsidRPr="006F5332">
        <w:rPr>
          <w:rFonts w:cs="Times New Roman"/>
          <w:sz w:val="24"/>
          <w:szCs w:val="24"/>
        </w:rPr>
        <w:t xml:space="preserve"> </w:t>
      </w:r>
      <w:proofErr w:type="spellStart"/>
      <w:r w:rsidRPr="006F5332">
        <w:rPr>
          <w:rFonts w:cs="Times New Roman"/>
          <w:sz w:val="24"/>
          <w:szCs w:val="24"/>
        </w:rPr>
        <w:t>Airworthiness</w:t>
      </w:r>
      <w:proofErr w:type="spellEnd"/>
      <w:r w:rsidRPr="006F5332">
        <w:rPr>
          <w:rFonts w:cs="Times New Roman"/>
          <w:sz w:val="24"/>
          <w:szCs w:val="24"/>
        </w:rPr>
        <w:t xml:space="preserve"> Management Organisation) om styringen af luftfartøjets luftdygtighed, en leasingaftale med en dansk person eller virksomhed vedr</w:t>
      </w:r>
      <w:r w:rsidR="0073374C" w:rsidRPr="006F5332">
        <w:rPr>
          <w:rFonts w:cs="Times New Roman"/>
          <w:sz w:val="24"/>
          <w:szCs w:val="24"/>
        </w:rPr>
        <w:t>ørende</w:t>
      </w:r>
      <w:r w:rsidRPr="006F5332">
        <w:rPr>
          <w:rFonts w:cs="Times New Roman"/>
          <w:sz w:val="24"/>
          <w:szCs w:val="24"/>
        </w:rPr>
        <w:t xml:space="preserve"> et konkret luftfartøj eller en ansættelseskontrakt med en dansk virksomhed. </w:t>
      </w:r>
    </w:p>
    <w:p w14:paraId="1DCDA2EF" w14:textId="5C60C366" w:rsidR="00FC3E56" w:rsidRPr="006F5332" w:rsidRDefault="005D5B54" w:rsidP="007223BD">
      <w:pPr>
        <w:spacing w:after="240"/>
        <w:rPr>
          <w:rFonts w:cs="Times New Roman"/>
          <w:sz w:val="24"/>
          <w:szCs w:val="24"/>
        </w:rPr>
      </w:pPr>
      <w:r w:rsidRPr="006F5332">
        <w:rPr>
          <w:rFonts w:cs="Times New Roman"/>
          <w:sz w:val="24"/>
          <w:szCs w:val="24"/>
        </w:rPr>
        <w:t>Der henvises i øvrigt til pkt. 2.</w:t>
      </w:r>
      <w:ins w:id="739" w:author="Forfatter">
        <w:r w:rsidR="00490DB1">
          <w:rPr>
            <w:rFonts w:cs="Times New Roman"/>
            <w:sz w:val="24"/>
            <w:szCs w:val="24"/>
          </w:rPr>
          <w:t>4</w:t>
        </w:r>
      </w:ins>
      <w:del w:id="740" w:author="Forfatter">
        <w:r w:rsidRPr="006F5332" w:rsidDel="00490DB1">
          <w:rPr>
            <w:rFonts w:cs="Times New Roman"/>
            <w:sz w:val="24"/>
            <w:szCs w:val="24"/>
          </w:rPr>
          <w:delText>3</w:delText>
        </w:r>
      </w:del>
      <w:r w:rsidRPr="006F5332">
        <w:rPr>
          <w:rFonts w:cs="Times New Roman"/>
          <w:sz w:val="24"/>
          <w:szCs w:val="24"/>
        </w:rPr>
        <w:t xml:space="preserve"> i lovforslagets almindelige bemærkninger.</w:t>
      </w:r>
    </w:p>
    <w:p w14:paraId="1ADEEDA5" w14:textId="1A97E197" w:rsidR="006B1C98" w:rsidRPr="006F5332" w:rsidRDefault="006B1C98" w:rsidP="006B1C98">
      <w:pPr>
        <w:spacing w:after="240"/>
        <w:rPr>
          <w:rFonts w:cs="Times New Roman"/>
          <w:sz w:val="24"/>
          <w:szCs w:val="24"/>
        </w:rPr>
      </w:pPr>
      <w:r w:rsidRPr="006F5332">
        <w:rPr>
          <w:rFonts w:cs="Times New Roman"/>
          <w:sz w:val="24"/>
          <w:szCs w:val="24"/>
        </w:rPr>
        <w:t xml:space="preserve">Til nr. </w:t>
      </w:r>
      <w:r w:rsidR="009A2C07">
        <w:rPr>
          <w:rFonts w:cs="Times New Roman"/>
          <w:sz w:val="24"/>
          <w:szCs w:val="24"/>
        </w:rPr>
        <w:t>6</w:t>
      </w:r>
    </w:p>
    <w:p w14:paraId="07C4C54F" w14:textId="61CE39EF" w:rsidR="006B1C98" w:rsidRPr="006F5332" w:rsidRDefault="006B1C98" w:rsidP="006B1C98">
      <w:pPr>
        <w:spacing w:after="240"/>
        <w:rPr>
          <w:rFonts w:cs="Times New Roman"/>
          <w:i/>
          <w:iCs/>
          <w:sz w:val="24"/>
          <w:szCs w:val="24"/>
        </w:rPr>
      </w:pPr>
      <w:r w:rsidRPr="006F5332">
        <w:rPr>
          <w:rFonts w:cs="Times New Roman"/>
          <w:sz w:val="24"/>
          <w:szCs w:val="24"/>
        </w:rPr>
        <w:t xml:space="preserve">Det foreslås med lovforslagets § 1, nr. </w:t>
      </w:r>
      <w:r w:rsidR="009A2C07">
        <w:rPr>
          <w:rFonts w:cs="Times New Roman"/>
          <w:sz w:val="24"/>
          <w:szCs w:val="24"/>
        </w:rPr>
        <w:t>6</w:t>
      </w:r>
      <w:r w:rsidRPr="006F5332">
        <w:rPr>
          <w:rFonts w:cs="Times New Roman"/>
          <w:sz w:val="24"/>
          <w:szCs w:val="24"/>
        </w:rPr>
        <w:t xml:space="preserve">, i </w:t>
      </w:r>
      <w:r w:rsidRPr="006F5332">
        <w:rPr>
          <w:rFonts w:cs="Times New Roman"/>
          <w:i/>
          <w:iCs/>
          <w:sz w:val="24"/>
          <w:szCs w:val="24"/>
        </w:rPr>
        <w:t xml:space="preserve">§ 11, stk. 1, </w:t>
      </w:r>
      <w:r w:rsidRPr="006F5332">
        <w:rPr>
          <w:rFonts w:cs="Times New Roman"/>
          <w:sz w:val="24"/>
          <w:szCs w:val="24"/>
        </w:rPr>
        <w:t>to steder i</w:t>
      </w:r>
      <w:r w:rsidRPr="006F5332">
        <w:rPr>
          <w:rFonts w:cs="Times New Roman"/>
          <w:i/>
          <w:iCs/>
          <w:sz w:val="24"/>
          <w:szCs w:val="24"/>
        </w:rPr>
        <w:t xml:space="preserve"> § 12, stk. 1,</w:t>
      </w:r>
      <w:r w:rsidR="00864B13">
        <w:rPr>
          <w:rFonts w:cs="Times New Roman"/>
          <w:i/>
          <w:iCs/>
          <w:sz w:val="24"/>
          <w:szCs w:val="24"/>
        </w:rPr>
        <w:t xml:space="preserve"> </w:t>
      </w:r>
      <w:r w:rsidR="00864B13">
        <w:rPr>
          <w:rFonts w:cs="Times New Roman"/>
          <w:iCs/>
          <w:sz w:val="24"/>
          <w:szCs w:val="24"/>
        </w:rPr>
        <w:t>i</w:t>
      </w:r>
      <w:r w:rsidRPr="006F5332">
        <w:rPr>
          <w:rFonts w:cs="Times New Roman"/>
          <w:i/>
          <w:iCs/>
          <w:sz w:val="24"/>
          <w:szCs w:val="24"/>
        </w:rPr>
        <w:t xml:space="preserve"> § 12, stk. 2, § 13, stk. 2, § 13, stk. 3,</w:t>
      </w:r>
      <w:r w:rsidRPr="006F5332">
        <w:rPr>
          <w:rFonts w:cs="Times New Roman"/>
          <w:sz w:val="24"/>
          <w:szCs w:val="24"/>
        </w:rPr>
        <w:t xml:space="preserve"> to steder i</w:t>
      </w:r>
      <w:r w:rsidRPr="006F5332">
        <w:rPr>
          <w:rFonts w:cs="Times New Roman"/>
          <w:i/>
          <w:iCs/>
          <w:sz w:val="24"/>
          <w:szCs w:val="24"/>
        </w:rPr>
        <w:t xml:space="preserve"> § 13, stk. 4, </w:t>
      </w:r>
      <w:r w:rsidR="00194742" w:rsidRPr="006F5332">
        <w:rPr>
          <w:rFonts w:cs="Times New Roman"/>
          <w:iCs/>
          <w:sz w:val="24"/>
          <w:szCs w:val="24"/>
        </w:rPr>
        <w:t xml:space="preserve">og i </w:t>
      </w:r>
      <w:r w:rsidRPr="006F5332">
        <w:rPr>
          <w:rFonts w:cs="Times New Roman"/>
          <w:i/>
          <w:iCs/>
          <w:sz w:val="24"/>
          <w:szCs w:val="24"/>
        </w:rPr>
        <w:t xml:space="preserve">§ 15, § 17, stk. 2, </w:t>
      </w:r>
      <w:r w:rsidRPr="006F5332">
        <w:rPr>
          <w:rFonts w:cs="Times New Roman"/>
          <w:sz w:val="24"/>
          <w:szCs w:val="24"/>
        </w:rPr>
        <w:t>og</w:t>
      </w:r>
      <w:r w:rsidR="002A1964">
        <w:rPr>
          <w:rFonts w:cs="Times New Roman"/>
          <w:sz w:val="24"/>
          <w:szCs w:val="24"/>
        </w:rPr>
        <w:t xml:space="preserve"> i</w:t>
      </w:r>
      <w:r w:rsidRPr="006F5332">
        <w:rPr>
          <w:rFonts w:cs="Times New Roman"/>
          <w:i/>
          <w:iCs/>
          <w:sz w:val="24"/>
          <w:szCs w:val="24"/>
        </w:rPr>
        <w:t xml:space="preserve"> § 19, stk. 2</w:t>
      </w:r>
      <w:r w:rsidRPr="006F5332">
        <w:rPr>
          <w:rFonts w:cs="Times New Roman"/>
          <w:sz w:val="24"/>
          <w:szCs w:val="24"/>
        </w:rPr>
        <w:t xml:space="preserve">, at ændre »registreringsmyndigheden« til »Trafikstyrelsen«. </w:t>
      </w:r>
    </w:p>
    <w:p w14:paraId="22D217A8" w14:textId="2D6C0569" w:rsidR="006B1C98" w:rsidRPr="006F5332" w:rsidRDefault="006B1C98" w:rsidP="006B1C98">
      <w:pPr>
        <w:spacing w:after="240"/>
        <w:rPr>
          <w:rFonts w:cs="Times New Roman"/>
          <w:sz w:val="24"/>
          <w:szCs w:val="24"/>
        </w:rPr>
      </w:pPr>
      <w:r w:rsidRPr="006F5332">
        <w:rPr>
          <w:rFonts w:cs="Times New Roman"/>
          <w:sz w:val="24"/>
          <w:szCs w:val="24"/>
        </w:rPr>
        <w:t>Den foreslåede ændring er en konsekvens af den foreslåede ændring i lovforslagets § 1, nr. 1.</w:t>
      </w:r>
    </w:p>
    <w:p w14:paraId="1447A057" w14:textId="49B1BD80" w:rsidR="006B1C98" w:rsidRPr="006F5332" w:rsidRDefault="006B1C98" w:rsidP="007223BD">
      <w:pPr>
        <w:spacing w:after="240"/>
        <w:rPr>
          <w:rFonts w:cs="Times New Roman"/>
          <w:sz w:val="24"/>
          <w:szCs w:val="24"/>
        </w:rPr>
      </w:pPr>
      <w:r w:rsidRPr="006F5332">
        <w:rPr>
          <w:rFonts w:cs="Times New Roman"/>
          <w:sz w:val="24"/>
          <w:szCs w:val="24"/>
        </w:rPr>
        <w:t xml:space="preserve">Med den forslåede ændring vil det blive præciseret, at det er Trafikstyrelsen, der er den rette myndighed for så vidt angår registrering af luftfartøjer i </w:t>
      </w:r>
      <w:r w:rsidR="00EE502A" w:rsidRPr="006F5332">
        <w:rPr>
          <w:rFonts w:cs="Times New Roman"/>
          <w:sz w:val="24"/>
          <w:szCs w:val="24"/>
        </w:rPr>
        <w:t>N</w:t>
      </w:r>
      <w:r w:rsidRPr="006F5332">
        <w:rPr>
          <w:rFonts w:cs="Times New Roman"/>
          <w:sz w:val="24"/>
          <w:szCs w:val="24"/>
        </w:rPr>
        <w:t xml:space="preserve">ationalitetsregistret, jf. luftfartslovens § 6.  </w:t>
      </w:r>
    </w:p>
    <w:p w14:paraId="0044B5A2" w14:textId="450C4B94" w:rsidR="00FC3E56" w:rsidRPr="006F5332" w:rsidRDefault="00FC3E56" w:rsidP="00FC3E56">
      <w:pPr>
        <w:spacing w:after="240"/>
        <w:rPr>
          <w:rFonts w:cs="Times New Roman"/>
          <w:sz w:val="24"/>
          <w:szCs w:val="24"/>
        </w:rPr>
      </w:pPr>
      <w:r w:rsidRPr="006F5332">
        <w:rPr>
          <w:rFonts w:cs="Times New Roman"/>
          <w:sz w:val="24"/>
          <w:szCs w:val="24"/>
        </w:rPr>
        <w:t xml:space="preserve">Til nr. </w:t>
      </w:r>
      <w:r w:rsidR="009A2C07">
        <w:rPr>
          <w:rFonts w:cs="Times New Roman"/>
          <w:sz w:val="24"/>
          <w:szCs w:val="24"/>
        </w:rPr>
        <w:t>7</w:t>
      </w:r>
    </w:p>
    <w:p w14:paraId="08362E72" w14:textId="03BC4EB3" w:rsidR="00FC3E56" w:rsidRPr="006F5332" w:rsidRDefault="00FC3E56" w:rsidP="00FC3E56">
      <w:pPr>
        <w:spacing w:after="240"/>
        <w:rPr>
          <w:rFonts w:cs="Times New Roman"/>
          <w:i/>
          <w:iCs/>
          <w:sz w:val="24"/>
          <w:szCs w:val="24"/>
        </w:rPr>
      </w:pPr>
      <w:r w:rsidRPr="006F5332">
        <w:rPr>
          <w:rFonts w:cs="Times New Roman"/>
          <w:sz w:val="24"/>
          <w:szCs w:val="24"/>
        </w:rPr>
        <w:t xml:space="preserve">Det foreslås med lovforslagets § 1, nr. </w:t>
      </w:r>
      <w:r w:rsidR="009A2C07">
        <w:rPr>
          <w:rFonts w:cs="Times New Roman"/>
          <w:sz w:val="24"/>
          <w:szCs w:val="24"/>
        </w:rPr>
        <w:t>7</w:t>
      </w:r>
      <w:r w:rsidRPr="006F5332">
        <w:rPr>
          <w:rFonts w:cs="Times New Roman"/>
          <w:sz w:val="24"/>
          <w:szCs w:val="24"/>
        </w:rPr>
        <w:t xml:space="preserve">, i </w:t>
      </w:r>
      <w:r w:rsidRPr="006F5332">
        <w:rPr>
          <w:rFonts w:cs="Times New Roman"/>
          <w:i/>
          <w:iCs/>
          <w:sz w:val="24"/>
          <w:szCs w:val="24"/>
        </w:rPr>
        <w:t>§ 1</w:t>
      </w:r>
      <w:r w:rsidR="001B5C98" w:rsidRPr="006F5332">
        <w:rPr>
          <w:rFonts w:cs="Times New Roman"/>
          <w:i/>
          <w:iCs/>
          <w:sz w:val="24"/>
          <w:szCs w:val="24"/>
        </w:rPr>
        <w:t>4</w:t>
      </w:r>
      <w:r w:rsidRPr="006F5332">
        <w:rPr>
          <w:rFonts w:cs="Times New Roman"/>
          <w:i/>
          <w:iCs/>
          <w:sz w:val="24"/>
          <w:szCs w:val="24"/>
        </w:rPr>
        <w:t xml:space="preserve">, stk. 1 og 2, </w:t>
      </w:r>
      <w:r w:rsidRPr="006F5332">
        <w:rPr>
          <w:rFonts w:cs="Times New Roman"/>
          <w:sz w:val="24"/>
          <w:szCs w:val="24"/>
        </w:rPr>
        <w:t>at ændre »</w:t>
      </w:r>
      <w:r w:rsidR="006B1C98" w:rsidRPr="006F5332">
        <w:rPr>
          <w:rFonts w:cs="Times New Roman"/>
          <w:sz w:val="24"/>
          <w:szCs w:val="24"/>
        </w:rPr>
        <w:t>n</w:t>
      </w:r>
      <w:r w:rsidR="00784ACF" w:rsidRPr="006F5332">
        <w:rPr>
          <w:rFonts w:cs="Times New Roman"/>
          <w:sz w:val="24"/>
          <w:szCs w:val="24"/>
        </w:rPr>
        <w:t>ationalitetsregistret</w:t>
      </w:r>
      <w:r w:rsidRPr="006F5332">
        <w:rPr>
          <w:rFonts w:cs="Times New Roman"/>
          <w:sz w:val="24"/>
          <w:szCs w:val="24"/>
        </w:rPr>
        <w:t>« til: »</w:t>
      </w:r>
      <w:r w:rsidR="001B5C98" w:rsidRPr="006F5332">
        <w:rPr>
          <w:rFonts w:cs="Times New Roman"/>
          <w:sz w:val="24"/>
          <w:szCs w:val="24"/>
        </w:rPr>
        <w:t>N</w:t>
      </w:r>
      <w:r w:rsidRPr="006F5332">
        <w:rPr>
          <w:rFonts w:cs="Times New Roman"/>
          <w:sz w:val="24"/>
          <w:szCs w:val="24"/>
        </w:rPr>
        <w:t>ationalitetsregistret«</w:t>
      </w:r>
      <w:r w:rsidR="001B5C98" w:rsidRPr="006F5332">
        <w:rPr>
          <w:rFonts w:cs="Times New Roman"/>
          <w:sz w:val="24"/>
          <w:szCs w:val="24"/>
        </w:rPr>
        <w:t>.</w:t>
      </w:r>
    </w:p>
    <w:p w14:paraId="23D7D205" w14:textId="3A63C06A" w:rsidR="00FC3E56" w:rsidRPr="006F5332" w:rsidRDefault="00476C07" w:rsidP="00FC3E56">
      <w:pPr>
        <w:spacing w:after="240"/>
        <w:rPr>
          <w:rFonts w:cs="Times New Roman"/>
          <w:sz w:val="24"/>
          <w:szCs w:val="24"/>
        </w:rPr>
      </w:pPr>
      <w:r w:rsidRPr="006F5332">
        <w:rPr>
          <w:rFonts w:cs="Times New Roman"/>
          <w:sz w:val="24"/>
          <w:szCs w:val="24"/>
        </w:rPr>
        <w:t xml:space="preserve">Den foreslåede ændring er en konsekvens af den foreslåede ændring i lovforslagets § 1, nr. </w:t>
      </w:r>
      <w:r w:rsidR="00C77031" w:rsidRPr="006F5332">
        <w:rPr>
          <w:rFonts w:cs="Times New Roman"/>
          <w:sz w:val="24"/>
          <w:szCs w:val="24"/>
        </w:rPr>
        <w:t xml:space="preserve">2 og </w:t>
      </w:r>
      <w:r w:rsidRPr="006F5332">
        <w:rPr>
          <w:rFonts w:cs="Times New Roman"/>
          <w:sz w:val="24"/>
          <w:szCs w:val="24"/>
        </w:rPr>
        <w:t>3</w:t>
      </w:r>
      <w:r w:rsidR="00FC3E56" w:rsidRPr="006F5332">
        <w:rPr>
          <w:rFonts w:cs="Times New Roman"/>
          <w:sz w:val="24"/>
          <w:szCs w:val="24"/>
        </w:rPr>
        <w:t xml:space="preserve">. </w:t>
      </w:r>
    </w:p>
    <w:p w14:paraId="7AED771B" w14:textId="6A23EC03" w:rsidR="007F2976" w:rsidRPr="006F5332" w:rsidRDefault="007F2976" w:rsidP="007223BD">
      <w:pPr>
        <w:spacing w:after="240"/>
        <w:rPr>
          <w:rFonts w:cs="Times New Roman"/>
          <w:sz w:val="24"/>
          <w:szCs w:val="24"/>
        </w:rPr>
      </w:pPr>
      <w:r w:rsidRPr="006F5332">
        <w:rPr>
          <w:rFonts w:cs="Times New Roman"/>
          <w:sz w:val="24"/>
          <w:szCs w:val="24"/>
        </w:rPr>
        <w:t xml:space="preserve">Til nr. </w:t>
      </w:r>
      <w:r w:rsidR="009A2C07">
        <w:rPr>
          <w:rFonts w:cs="Times New Roman"/>
          <w:sz w:val="24"/>
          <w:szCs w:val="24"/>
        </w:rPr>
        <w:t>8</w:t>
      </w:r>
    </w:p>
    <w:p w14:paraId="4C279AA7" w14:textId="7F2217C3" w:rsidR="007F2976" w:rsidRPr="006F5332" w:rsidRDefault="007F2976" w:rsidP="007223BD">
      <w:pPr>
        <w:spacing w:after="240"/>
        <w:rPr>
          <w:rFonts w:cs="Times New Roman"/>
          <w:i/>
          <w:iCs/>
          <w:sz w:val="24"/>
          <w:szCs w:val="24"/>
        </w:rPr>
      </w:pPr>
      <w:r w:rsidRPr="006F5332">
        <w:rPr>
          <w:rFonts w:cs="Times New Roman"/>
          <w:sz w:val="24"/>
          <w:szCs w:val="24"/>
        </w:rPr>
        <w:lastRenderedPageBreak/>
        <w:t>Det foreslås</w:t>
      </w:r>
      <w:r w:rsidR="009300CD" w:rsidRPr="006F5332">
        <w:rPr>
          <w:rFonts w:cs="Times New Roman"/>
          <w:sz w:val="24"/>
          <w:szCs w:val="24"/>
        </w:rPr>
        <w:t xml:space="preserve"> med lovforslagets § 1, nr. </w:t>
      </w:r>
      <w:r w:rsidR="009A2C07">
        <w:rPr>
          <w:rFonts w:cs="Times New Roman"/>
          <w:sz w:val="24"/>
          <w:szCs w:val="24"/>
        </w:rPr>
        <w:t>8</w:t>
      </w:r>
      <w:r w:rsidR="009300CD" w:rsidRPr="006F5332">
        <w:rPr>
          <w:rFonts w:cs="Times New Roman"/>
          <w:sz w:val="24"/>
          <w:szCs w:val="24"/>
        </w:rPr>
        <w:t>,</w:t>
      </w:r>
      <w:r w:rsidRPr="006F5332">
        <w:rPr>
          <w:rFonts w:cs="Times New Roman"/>
          <w:sz w:val="24"/>
          <w:szCs w:val="24"/>
        </w:rPr>
        <w:t xml:space="preserve"> i </w:t>
      </w:r>
      <w:r w:rsidRPr="006F5332">
        <w:rPr>
          <w:rFonts w:cs="Times New Roman"/>
          <w:i/>
          <w:iCs/>
          <w:sz w:val="24"/>
          <w:szCs w:val="24"/>
        </w:rPr>
        <w:t xml:space="preserve">§ 16, stk. 1 og 2, </w:t>
      </w:r>
      <w:r w:rsidRPr="006F5332">
        <w:rPr>
          <w:rFonts w:cs="Times New Roman"/>
          <w:sz w:val="24"/>
          <w:szCs w:val="24"/>
        </w:rPr>
        <w:t>at ændre »luftfartøjsregistret« til: »</w:t>
      </w:r>
      <w:r w:rsidR="00784ACF" w:rsidRPr="006F5332">
        <w:rPr>
          <w:rFonts w:cs="Times New Roman"/>
          <w:sz w:val="24"/>
          <w:szCs w:val="24"/>
        </w:rPr>
        <w:t>Nationalitetsregistret</w:t>
      </w:r>
      <w:r w:rsidRPr="006F5332">
        <w:rPr>
          <w:rFonts w:cs="Times New Roman"/>
          <w:sz w:val="24"/>
          <w:szCs w:val="24"/>
        </w:rPr>
        <w:t>«</w:t>
      </w:r>
      <w:r w:rsidR="001D1A08">
        <w:rPr>
          <w:rFonts w:cs="Times New Roman"/>
          <w:sz w:val="24"/>
          <w:szCs w:val="24"/>
        </w:rPr>
        <w:t>.</w:t>
      </w:r>
      <w:r w:rsidRPr="006F5332">
        <w:rPr>
          <w:rFonts w:cs="Times New Roman"/>
          <w:sz w:val="24"/>
          <w:szCs w:val="24"/>
        </w:rPr>
        <w:t xml:space="preserve"> </w:t>
      </w:r>
    </w:p>
    <w:p w14:paraId="5A8C0FCA" w14:textId="408062D7" w:rsidR="000B2C74" w:rsidRPr="006F5332" w:rsidRDefault="007F2976" w:rsidP="007223BD">
      <w:pPr>
        <w:spacing w:after="240"/>
        <w:rPr>
          <w:rFonts w:cs="Times New Roman"/>
          <w:sz w:val="24"/>
          <w:szCs w:val="24"/>
        </w:rPr>
      </w:pPr>
      <w:r w:rsidRPr="006F5332">
        <w:rPr>
          <w:rFonts w:cs="Times New Roman"/>
          <w:sz w:val="24"/>
          <w:szCs w:val="24"/>
        </w:rPr>
        <w:t xml:space="preserve">Med den foreslåede ændring vil det fremover alene være begrebet </w:t>
      </w:r>
      <w:r w:rsidR="0073374C" w:rsidRPr="006F5332">
        <w:rPr>
          <w:rFonts w:cs="Times New Roman"/>
          <w:sz w:val="24"/>
          <w:szCs w:val="24"/>
        </w:rPr>
        <w:t>»</w:t>
      </w:r>
      <w:r w:rsidR="00EE502A" w:rsidRPr="006F5332">
        <w:rPr>
          <w:rFonts w:cs="Times New Roman"/>
          <w:sz w:val="24"/>
          <w:szCs w:val="24"/>
        </w:rPr>
        <w:t>N</w:t>
      </w:r>
      <w:r w:rsidRPr="006F5332">
        <w:rPr>
          <w:rFonts w:cs="Times New Roman"/>
          <w:sz w:val="24"/>
          <w:szCs w:val="24"/>
        </w:rPr>
        <w:t>ationalitetsregistret</w:t>
      </w:r>
      <w:r w:rsidR="0073374C" w:rsidRPr="006F5332">
        <w:rPr>
          <w:rFonts w:cs="Times New Roman"/>
          <w:sz w:val="24"/>
          <w:szCs w:val="24"/>
        </w:rPr>
        <w:t>«</w:t>
      </w:r>
      <w:r w:rsidR="000B2C74" w:rsidRPr="006F5332">
        <w:rPr>
          <w:rFonts w:cs="Times New Roman"/>
          <w:sz w:val="24"/>
          <w:szCs w:val="24"/>
        </w:rPr>
        <w:t>,</w:t>
      </w:r>
      <w:r w:rsidRPr="006F5332">
        <w:rPr>
          <w:rFonts w:cs="Times New Roman"/>
          <w:sz w:val="24"/>
          <w:szCs w:val="24"/>
        </w:rPr>
        <w:t xml:space="preserve"> der anvendes </w:t>
      </w:r>
      <w:r w:rsidR="000B2C74" w:rsidRPr="006F5332">
        <w:rPr>
          <w:rFonts w:cs="Times New Roman"/>
          <w:sz w:val="24"/>
          <w:szCs w:val="24"/>
        </w:rPr>
        <w:t>om det luftfartøjsregister, der føres af Trafikstyrelsen.</w:t>
      </w:r>
    </w:p>
    <w:p w14:paraId="06904405" w14:textId="59F68A86" w:rsidR="007F2976" w:rsidRPr="006F5332" w:rsidRDefault="00C77031" w:rsidP="007223BD">
      <w:pPr>
        <w:spacing w:after="240"/>
        <w:rPr>
          <w:rFonts w:cs="Times New Roman"/>
          <w:sz w:val="24"/>
          <w:szCs w:val="24"/>
        </w:rPr>
      </w:pPr>
      <w:r w:rsidRPr="006F5332">
        <w:rPr>
          <w:rFonts w:cs="Times New Roman"/>
          <w:sz w:val="24"/>
          <w:szCs w:val="24"/>
        </w:rPr>
        <w:t xml:space="preserve">Den foreslåede ændring er en konsekvens af den foreslåede ændring i lovforslagets § 1, nr. </w:t>
      </w:r>
      <w:r w:rsidR="00AC6F79">
        <w:rPr>
          <w:rFonts w:cs="Times New Roman"/>
          <w:sz w:val="24"/>
          <w:szCs w:val="24"/>
        </w:rPr>
        <w:t>2 og 3</w:t>
      </w:r>
      <w:r w:rsidR="00902AE6" w:rsidRPr="006F5332">
        <w:rPr>
          <w:rFonts w:cs="Times New Roman"/>
          <w:sz w:val="24"/>
          <w:szCs w:val="24"/>
        </w:rPr>
        <w:t>.</w:t>
      </w:r>
      <w:r w:rsidR="007F2976" w:rsidRPr="006F5332">
        <w:rPr>
          <w:rFonts w:cs="Times New Roman"/>
          <w:sz w:val="24"/>
          <w:szCs w:val="24"/>
        </w:rPr>
        <w:t xml:space="preserve"> </w:t>
      </w:r>
    </w:p>
    <w:p w14:paraId="222D3956" w14:textId="07350AFB" w:rsidR="0073374C" w:rsidRPr="006F5332" w:rsidRDefault="0073374C" w:rsidP="007223BD">
      <w:pPr>
        <w:spacing w:after="240"/>
        <w:rPr>
          <w:rFonts w:cs="Times New Roman"/>
          <w:sz w:val="24"/>
          <w:szCs w:val="24"/>
        </w:rPr>
      </w:pPr>
      <w:r w:rsidRPr="006F5332">
        <w:rPr>
          <w:rFonts w:cs="Times New Roman"/>
          <w:sz w:val="24"/>
          <w:szCs w:val="24"/>
        </w:rPr>
        <w:t>Der henvises i øvrigt til pkt. 2.</w:t>
      </w:r>
      <w:ins w:id="741" w:author="Forfatter">
        <w:r w:rsidR="00490DB1">
          <w:rPr>
            <w:rFonts w:cs="Times New Roman"/>
            <w:sz w:val="24"/>
            <w:szCs w:val="24"/>
          </w:rPr>
          <w:t>5</w:t>
        </w:r>
      </w:ins>
      <w:del w:id="742" w:author="Forfatter">
        <w:r w:rsidRPr="006F5332" w:rsidDel="00490DB1">
          <w:rPr>
            <w:rFonts w:cs="Times New Roman"/>
            <w:sz w:val="24"/>
            <w:szCs w:val="24"/>
          </w:rPr>
          <w:delText>4</w:delText>
        </w:r>
      </w:del>
      <w:r w:rsidRPr="006F5332">
        <w:rPr>
          <w:rFonts w:cs="Times New Roman"/>
          <w:sz w:val="24"/>
          <w:szCs w:val="24"/>
        </w:rPr>
        <w:t xml:space="preserve"> i lovforslagets almindelige bemærkninger.</w:t>
      </w:r>
    </w:p>
    <w:p w14:paraId="678E32FB" w14:textId="7A016065" w:rsidR="007F2976" w:rsidRPr="006F5332" w:rsidRDefault="007F2976" w:rsidP="007223BD">
      <w:pPr>
        <w:tabs>
          <w:tab w:val="left" w:pos="1451"/>
        </w:tabs>
        <w:spacing w:after="240"/>
        <w:rPr>
          <w:rFonts w:cs="Times New Roman"/>
          <w:sz w:val="24"/>
          <w:szCs w:val="24"/>
        </w:rPr>
      </w:pPr>
      <w:r w:rsidRPr="006F5332">
        <w:rPr>
          <w:rFonts w:cs="Times New Roman"/>
          <w:sz w:val="24"/>
          <w:szCs w:val="24"/>
        </w:rPr>
        <w:t xml:space="preserve">Til nr. </w:t>
      </w:r>
      <w:r w:rsidR="009A2C07">
        <w:rPr>
          <w:rFonts w:cs="Times New Roman"/>
          <w:sz w:val="24"/>
          <w:szCs w:val="24"/>
        </w:rPr>
        <w:t>9</w:t>
      </w:r>
      <w:r w:rsidRPr="006F5332">
        <w:rPr>
          <w:rFonts w:cs="Times New Roman"/>
          <w:sz w:val="24"/>
          <w:szCs w:val="24"/>
        </w:rPr>
        <w:tab/>
      </w:r>
    </w:p>
    <w:p w14:paraId="7F1C2ED7" w14:textId="21DBEE11" w:rsidR="007F2976" w:rsidRPr="006F5332" w:rsidRDefault="007F2976" w:rsidP="007223BD">
      <w:pPr>
        <w:tabs>
          <w:tab w:val="left" w:pos="1451"/>
        </w:tabs>
        <w:spacing w:after="240"/>
        <w:rPr>
          <w:rFonts w:cs="Times New Roman"/>
          <w:sz w:val="24"/>
          <w:szCs w:val="24"/>
        </w:rPr>
      </w:pPr>
      <w:r w:rsidRPr="006F5332">
        <w:rPr>
          <w:rFonts w:cs="Times New Roman"/>
          <w:sz w:val="24"/>
          <w:szCs w:val="24"/>
        </w:rPr>
        <w:t xml:space="preserve">Det foreslås </w:t>
      </w:r>
      <w:r w:rsidR="00B43262" w:rsidRPr="006F5332">
        <w:rPr>
          <w:rFonts w:cs="Times New Roman"/>
          <w:sz w:val="24"/>
          <w:szCs w:val="24"/>
        </w:rPr>
        <w:t xml:space="preserve">med lovforslagets § 1, nr. </w:t>
      </w:r>
      <w:r w:rsidR="009A2C07">
        <w:rPr>
          <w:rFonts w:cs="Times New Roman"/>
          <w:sz w:val="24"/>
          <w:szCs w:val="24"/>
        </w:rPr>
        <w:t>9</w:t>
      </w:r>
      <w:r w:rsidR="00B43262" w:rsidRPr="006F5332">
        <w:rPr>
          <w:rFonts w:cs="Times New Roman"/>
          <w:sz w:val="24"/>
          <w:szCs w:val="24"/>
        </w:rPr>
        <w:t xml:space="preserve">, </w:t>
      </w:r>
      <w:r w:rsidR="00EE502A" w:rsidRPr="006F5332">
        <w:rPr>
          <w:rFonts w:cs="Times New Roman"/>
          <w:sz w:val="24"/>
          <w:szCs w:val="24"/>
        </w:rPr>
        <w:t xml:space="preserve">at </w:t>
      </w:r>
      <w:r w:rsidR="003E4B42" w:rsidRPr="006F5332">
        <w:rPr>
          <w:rFonts w:cs="Times New Roman"/>
          <w:sz w:val="24"/>
          <w:szCs w:val="24"/>
        </w:rPr>
        <w:t xml:space="preserve">ændre </w:t>
      </w:r>
      <w:r w:rsidRPr="006F5332">
        <w:rPr>
          <w:rFonts w:cs="Times New Roman"/>
          <w:sz w:val="24"/>
          <w:szCs w:val="24"/>
        </w:rPr>
        <w:t>i</w:t>
      </w:r>
      <w:r w:rsidR="000B2C74" w:rsidRPr="006F5332">
        <w:rPr>
          <w:rFonts w:cs="Times New Roman"/>
          <w:sz w:val="24"/>
          <w:szCs w:val="24"/>
        </w:rPr>
        <w:t xml:space="preserve"> </w:t>
      </w:r>
      <w:r w:rsidRPr="006F5332">
        <w:rPr>
          <w:rFonts w:cs="Times New Roman"/>
          <w:i/>
          <w:iCs/>
          <w:sz w:val="24"/>
          <w:szCs w:val="24"/>
        </w:rPr>
        <w:t>§ 17, stk. 1,</w:t>
      </w:r>
      <w:r w:rsidR="000B2C74" w:rsidRPr="006F5332">
        <w:rPr>
          <w:rFonts w:cs="Times New Roman"/>
          <w:i/>
          <w:iCs/>
          <w:sz w:val="24"/>
          <w:szCs w:val="24"/>
        </w:rPr>
        <w:t xml:space="preserve"> </w:t>
      </w:r>
      <w:r w:rsidR="003E4B42" w:rsidRPr="006F5332">
        <w:rPr>
          <w:rFonts w:cs="Times New Roman"/>
          <w:iCs/>
          <w:sz w:val="24"/>
          <w:szCs w:val="24"/>
        </w:rPr>
        <w:t xml:space="preserve">således at det fremgår, </w:t>
      </w:r>
      <w:r w:rsidRPr="006F5332">
        <w:rPr>
          <w:rFonts w:cs="Times New Roman"/>
          <w:sz w:val="24"/>
          <w:szCs w:val="24"/>
        </w:rPr>
        <w:t>at et luftfartøj har dansk nationalitet,</w:t>
      </w:r>
      <w:r w:rsidR="0067541E" w:rsidRPr="006F5332">
        <w:rPr>
          <w:rFonts w:cs="Times New Roman"/>
          <w:sz w:val="24"/>
          <w:szCs w:val="24"/>
        </w:rPr>
        <w:t xml:space="preserve"> jf. § 5a,</w:t>
      </w:r>
      <w:r w:rsidRPr="006F5332">
        <w:rPr>
          <w:rFonts w:cs="Times New Roman"/>
          <w:sz w:val="24"/>
          <w:szCs w:val="24"/>
        </w:rPr>
        <w:t xml:space="preserve"> når det er registreret. </w:t>
      </w:r>
    </w:p>
    <w:p w14:paraId="5D8DF22C" w14:textId="37E6C54A" w:rsidR="00E92E2E" w:rsidRPr="006F5332" w:rsidRDefault="00E92E2E" w:rsidP="00E92E2E">
      <w:pPr>
        <w:spacing w:after="240"/>
        <w:rPr>
          <w:rFonts w:cs="Times New Roman"/>
          <w:sz w:val="24"/>
          <w:szCs w:val="24"/>
        </w:rPr>
      </w:pPr>
      <w:r w:rsidRPr="006F5332">
        <w:rPr>
          <w:rFonts w:cs="Times New Roman"/>
          <w:sz w:val="24"/>
          <w:szCs w:val="24"/>
        </w:rPr>
        <w:t xml:space="preserve">Den foreslåede ændring er en konsekvens af lovforslagets § 1, nr. 1. </w:t>
      </w:r>
    </w:p>
    <w:p w14:paraId="48BBCF53" w14:textId="18F2FA61" w:rsidR="00B43262" w:rsidRPr="006F5332" w:rsidRDefault="00B43262" w:rsidP="007223BD">
      <w:pPr>
        <w:spacing w:after="240"/>
        <w:rPr>
          <w:rFonts w:cs="Times New Roman"/>
          <w:sz w:val="24"/>
          <w:szCs w:val="24"/>
        </w:rPr>
      </w:pPr>
      <w:r w:rsidRPr="006F5332">
        <w:rPr>
          <w:rFonts w:cs="Times New Roman"/>
          <w:sz w:val="24"/>
          <w:szCs w:val="24"/>
        </w:rPr>
        <w:t>Der henvises i øvrigt til pkt. 2.</w:t>
      </w:r>
      <w:ins w:id="743" w:author="Forfatter">
        <w:r w:rsidR="00490DB1">
          <w:rPr>
            <w:rFonts w:cs="Times New Roman"/>
            <w:sz w:val="24"/>
            <w:szCs w:val="24"/>
          </w:rPr>
          <w:t>5</w:t>
        </w:r>
      </w:ins>
      <w:del w:id="744" w:author="Forfatter">
        <w:r w:rsidR="005434EA" w:rsidRPr="006F5332" w:rsidDel="00490DB1">
          <w:rPr>
            <w:rFonts w:cs="Times New Roman"/>
            <w:sz w:val="24"/>
            <w:szCs w:val="24"/>
          </w:rPr>
          <w:delText>4</w:delText>
        </w:r>
      </w:del>
      <w:r w:rsidRPr="006F5332">
        <w:rPr>
          <w:rFonts w:cs="Times New Roman"/>
          <w:sz w:val="24"/>
          <w:szCs w:val="24"/>
        </w:rPr>
        <w:t xml:space="preserve"> i de almindelige bemærkninger.</w:t>
      </w:r>
    </w:p>
    <w:p w14:paraId="18E43F8A" w14:textId="0D48C0E5" w:rsidR="007F2976" w:rsidRPr="006F5332" w:rsidRDefault="007F2976" w:rsidP="007223BD">
      <w:pPr>
        <w:spacing w:after="240"/>
        <w:rPr>
          <w:rFonts w:cs="Times New Roman"/>
          <w:sz w:val="24"/>
          <w:szCs w:val="24"/>
        </w:rPr>
      </w:pPr>
      <w:r w:rsidRPr="006F5332">
        <w:rPr>
          <w:rFonts w:cs="Times New Roman"/>
          <w:sz w:val="24"/>
          <w:szCs w:val="24"/>
        </w:rPr>
        <w:t xml:space="preserve">Til nr. </w:t>
      </w:r>
      <w:r w:rsidR="009A2C07">
        <w:rPr>
          <w:rFonts w:cs="Times New Roman"/>
          <w:sz w:val="24"/>
          <w:szCs w:val="24"/>
        </w:rPr>
        <w:t>10</w:t>
      </w:r>
    </w:p>
    <w:p w14:paraId="0503320C" w14:textId="3B1CC5F1" w:rsidR="007F2976" w:rsidRPr="006F5332" w:rsidRDefault="007F2976" w:rsidP="007223BD">
      <w:pPr>
        <w:spacing w:after="240"/>
        <w:rPr>
          <w:rFonts w:cs="Times New Roman"/>
          <w:sz w:val="24"/>
          <w:szCs w:val="24"/>
        </w:rPr>
      </w:pPr>
      <w:r w:rsidRPr="006F5332">
        <w:rPr>
          <w:rFonts w:cs="Times New Roman"/>
          <w:sz w:val="24"/>
          <w:szCs w:val="24"/>
        </w:rPr>
        <w:t>Det foreslås</w:t>
      </w:r>
      <w:r w:rsidR="00B43262" w:rsidRPr="006F5332">
        <w:rPr>
          <w:rFonts w:cs="Times New Roman"/>
          <w:sz w:val="24"/>
          <w:szCs w:val="24"/>
        </w:rPr>
        <w:t xml:space="preserve"> med lovforslagets § 1, nr. </w:t>
      </w:r>
      <w:r w:rsidR="009A2C07">
        <w:rPr>
          <w:rFonts w:cs="Times New Roman"/>
          <w:sz w:val="24"/>
          <w:szCs w:val="24"/>
        </w:rPr>
        <w:t>10</w:t>
      </w:r>
      <w:r w:rsidR="00B43262" w:rsidRPr="006F5332">
        <w:rPr>
          <w:rFonts w:cs="Times New Roman"/>
          <w:sz w:val="24"/>
          <w:szCs w:val="24"/>
        </w:rPr>
        <w:t>,</w:t>
      </w:r>
      <w:r w:rsidRPr="006F5332">
        <w:rPr>
          <w:rFonts w:cs="Times New Roman"/>
          <w:sz w:val="24"/>
          <w:szCs w:val="24"/>
        </w:rPr>
        <w:t xml:space="preserve"> </w:t>
      </w:r>
      <w:r w:rsidR="003E4B42" w:rsidRPr="006F5332">
        <w:rPr>
          <w:rFonts w:cs="Times New Roman"/>
          <w:sz w:val="24"/>
          <w:szCs w:val="24"/>
        </w:rPr>
        <w:t xml:space="preserve">at ændre </w:t>
      </w:r>
      <w:r w:rsidRPr="006F5332">
        <w:rPr>
          <w:rFonts w:cs="Times New Roman"/>
          <w:sz w:val="24"/>
          <w:szCs w:val="24"/>
        </w:rPr>
        <w:t>i</w:t>
      </w:r>
      <w:r w:rsidR="000B2C74" w:rsidRPr="006F5332">
        <w:rPr>
          <w:rFonts w:cs="Times New Roman"/>
          <w:sz w:val="24"/>
          <w:szCs w:val="24"/>
        </w:rPr>
        <w:t xml:space="preserve"> </w:t>
      </w:r>
      <w:r w:rsidRPr="006F5332">
        <w:rPr>
          <w:rFonts w:cs="Times New Roman"/>
          <w:i/>
          <w:iCs/>
          <w:sz w:val="24"/>
          <w:szCs w:val="24"/>
        </w:rPr>
        <w:t xml:space="preserve">§ 20, stk. 1, </w:t>
      </w:r>
      <w:r w:rsidR="003E4B42" w:rsidRPr="006F5332">
        <w:rPr>
          <w:rFonts w:cs="Times New Roman"/>
          <w:iCs/>
          <w:sz w:val="24"/>
          <w:szCs w:val="24"/>
        </w:rPr>
        <w:t xml:space="preserve">således at det fremgår, </w:t>
      </w:r>
      <w:r w:rsidRPr="006F5332">
        <w:rPr>
          <w:rFonts w:cs="Times New Roman"/>
          <w:sz w:val="24"/>
          <w:szCs w:val="24"/>
        </w:rPr>
        <w:t xml:space="preserve">at et dansk luftfartøj, der registreres i </w:t>
      </w:r>
      <w:r w:rsidR="00EE502A" w:rsidRPr="006F5332">
        <w:rPr>
          <w:rFonts w:cs="Times New Roman"/>
          <w:sz w:val="24"/>
          <w:szCs w:val="24"/>
        </w:rPr>
        <w:t>N</w:t>
      </w:r>
      <w:r w:rsidRPr="006F5332">
        <w:rPr>
          <w:rFonts w:cs="Times New Roman"/>
          <w:sz w:val="24"/>
          <w:szCs w:val="24"/>
        </w:rPr>
        <w:t>ationalitetsregistret</w:t>
      </w:r>
      <w:r w:rsidR="006B1C98" w:rsidRPr="006F5332">
        <w:rPr>
          <w:rFonts w:cs="Times New Roman"/>
          <w:sz w:val="24"/>
          <w:szCs w:val="24"/>
        </w:rPr>
        <w:t>,</w:t>
      </w:r>
      <w:r w:rsidRPr="006F5332">
        <w:rPr>
          <w:rFonts w:cs="Times New Roman"/>
          <w:sz w:val="24"/>
          <w:szCs w:val="24"/>
        </w:rPr>
        <w:t xml:space="preserve"> og som benyttes til luftfart efter denne lov, skal have dansk nationalitets- og registreringsbevis efter reglerne i dette kapitel. </w:t>
      </w:r>
    </w:p>
    <w:p w14:paraId="66A3A423" w14:textId="430E6333" w:rsidR="007F2976" w:rsidRPr="006F5332" w:rsidRDefault="00627804" w:rsidP="007223BD">
      <w:pPr>
        <w:spacing w:after="240"/>
        <w:rPr>
          <w:rFonts w:cs="Times New Roman"/>
          <w:sz w:val="24"/>
          <w:szCs w:val="24"/>
        </w:rPr>
      </w:pPr>
      <w:r w:rsidRPr="006F5332">
        <w:rPr>
          <w:rFonts w:cs="Times New Roman"/>
          <w:sz w:val="24"/>
          <w:szCs w:val="24"/>
        </w:rPr>
        <w:t>M</w:t>
      </w:r>
      <w:r w:rsidR="003F5C5D" w:rsidRPr="006F5332">
        <w:rPr>
          <w:rFonts w:cs="Times New Roman"/>
          <w:sz w:val="24"/>
          <w:szCs w:val="24"/>
        </w:rPr>
        <w:t xml:space="preserve">ed </w:t>
      </w:r>
      <w:r w:rsidR="007F2976" w:rsidRPr="006F5332">
        <w:rPr>
          <w:rFonts w:cs="Times New Roman"/>
          <w:sz w:val="24"/>
          <w:szCs w:val="24"/>
        </w:rPr>
        <w:t>forslaget præcisere</w:t>
      </w:r>
      <w:r w:rsidRPr="006F5332">
        <w:rPr>
          <w:rFonts w:cs="Times New Roman"/>
          <w:sz w:val="24"/>
          <w:szCs w:val="24"/>
        </w:rPr>
        <w:t>s det</w:t>
      </w:r>
      <w:r w:rsidR="007F2976" w:rsidRPr="006F5332">
        <w:rPr>
          <w:rFonts w:cs="Times New Roman"/>
          <w:sz w:val="24"/>
          <w:szCs w:val="24"/>
        </w:rPr>
        <w:t>, at kravet om</w:t>
      </w:r>
      <w:r w:rsidR="0073374C" w:rsidRPr="006F5332">
        <w:rPr>
          <w:rFonts w:cs="Times New Roman"/>
          <w:sz w:val="24"/>
          <w:szCs w:val="24"/>
        </w:rPr>
        <w:t>,</w:t>
      </w:r>
      <w:r w:rsidR="007F2976" w:rsidRPr="006F5332">
        <w:rPr>
          <w:rFonts w:cs="Times New Roman"/>
          <w:sz w:val="24"/>
          <w:szCs w:val="24"/>
        </w:rPr>
        <w:t xml:space="preserve"> at et luftfartøj skal have et nationalitets- og registreringsbevis udstedt efter </w:t>
      </w:r>
      <w:r w:rsidR="003F5C5D" w:rsidRPr="006F5332">
        <w:rPr>
          <w:rFonts w:cs="Times New Roman"/>
          <w:sz w:val="24"/>
          <w:szCs w:val="24"/>
        </w:rPr>
        <w:t xml:space="preserve">reglerne </w:t>
      </w:r>
      <w:r w:rsidR="00EE502A" w:rsidRPr="006F5332">
        <w:rPr>
          <w:rFonts w:cs="Times New Roman"/>
          <w:sz w:val="24"/>
          <w:szCs w:val="24"/>
        </w:rPr>
        <w:t xml:space="preserve">i </w:t>
      </w:r>
      <w:r w:rsidR="007F2976" w:rsidRPr="006F5332">
        <w:rPr>
          <w:rFonts w:cs="Times New Roman"/>
          <w:sz w:val="24"/>
          <w:szCs w:val="24"/>
        </w:rPr>
        <w:t xml:space="preserve">luftfartslovens kapitel 2, alene finder anvendelse i forhold til luftfartøjer, der registreres i </w:t>
      </w:r>
      <w:r w:rsidR="00784ACF" w:rsidRPr="006F5332">
        <w:rPr>
          <w:rFonts w:cs="Times New Roman"/>
          <w:sz w:val="24"/>
          <w:szCs w:val="24"/>
        </w:rPr>
        <w:t>Nationalitetsregistret</w:t>
      </w:r>
      <w:r w:rsidR="00AF7A68" w:rsidRPr="006F5332">
        <w:rPr>
          <w:rFonts w:cs="Times New Roman"/>
          <w:sz w:val="24"/>
          <w:szCs w:val="24"/>
        </w:rPr>
        <w:t>,</w:t>
      </w:r>
      <w:r w:rsidR="007F2976" w:rsidRPr="006F5332">
        <w:rPr>
          <w:rFonts w:cs="Times New Roman"/>
          <w:sz w:val="24"/>
          <w:szCs w:val="24"/>
        </w:rPr>
        <w:t xml:space="preserve"> jf. luftfartslovens § 6.</w:t>
      </w:r>
      <w:r w:rsidR="003F5C5D" w:rsidRPr="006F5332">
        <w:rPr>
          <w:rFonts w:cs="Times New Roman"/>
          <w:sz w:val="24"/>
          <w:szCs w:val="24"/>
        </w:rPr>
        <w:t xml:space="preserve"> For luftfartøjer af særlig beskaffenhed, der med hjemmel i luftfartslovens § 151 er undtaget fra en række af luftfartslovens almindelige bestemmelser, gælder således alene de </w:t>
      </w:r>
      <w:r w:rsidR="00650175" w:rsidRPr="006F5332">
        <w:rPr>
          <w:rFonts w:cs="Times New Roman"/>
          <w:sz w:val="24"/>
          <w:szCs w:val="24"/>
        </w:rPr>
        <w:t>krav til nationalitets- og identifikationsmærker m.v.</w:t>
      </w:r>
      <w:r w:rsidR="003F5C5D" w:rsidRPr="006F5332">
        <w:rPr>
          <w:rFonts w:cs="Times New Roman"/>
          <w:sz w:val="24"/>
          <w:szCs w:val="24"/>
        </w:rPr>
        <w:t>, der følger af de Bestemmelser for Civil Luftfart, der gælder for den pågældende type luftfartøj.</w:t>
      </w:r>
      <w:r w:rsidR="001D7154" w:rsidRPr="006F5332">
        <w:rPr>
          <w:rFonts w:cs="Times New Roman"/>
          <w:sz w:val="24"/>
          <w:szCs w:val="24"/>
        </w:rPr>
        <w:t xml:space="preserve"> Kravet i den foreslåede ændring af § 20, stk. 1, finder heller ikke anvendelse for ubemandede luftfartøjer, der ikke registreres i Nationalitetsregistret.</w:t>
      </w:r>
    </w:p>
    <w:p w14:paraId="64C19A78" w14:textId="59E28398" w:rsidR="007F2976" w:rsidRPr="006F5332" w:rsidRDefault="007F2976" w:rsidP="007223BD">
      <w:pPr>
        <w:spacing w:after="240"/>
        <w:rPr>
          <w:rFonts w:cs="Times New Roman"/>
          <w:sz w:val="24"/>
          <w:szCs w:val="24"/>
        </w:rPr>
      </w:pPr>
      <w:r w:rsidRPr="006F5332">
        <w:rPr>
          <w:rFonts w:cs="Times New Roman"/>
          <w:sz w:val="24"/>
          <w:szCs w:val="24"/>
        </w:rPr>
        <w:t xml:space="preserve">Til nr. </w:t>
      </w:r>
      <w:r w:rsidR="0067541E" w:rsidRPr="006F5332">
        <w:rPr>
          <w:rFonts w:cs="Times New Roman"/>
          <w:sz w:val="24"/>
          <w:szCs w:val="24"/>
        </w:rPr>
        <w:t>1</w:t>
      </w:r>
      <w:r w:rsidR="009A2C07">
        <w:rPr>
          <w:rFonts w:cs="Times New Roman"/>
          <w:sz w:val="24"/>
          <w:szCs w:val="24"/>
        </w:rPr>
        <w:t>1</w:t>
      </w:r>
    </w:p>
    <w:p w14:paraId="0C3044AE" w14:textId="61DF3E46" w:rsidR="007F2976" w:rsidRPr="006F5332" w:rsidRDefault="007F2976" w:rsidP="007223BD">
      <w:pPr>
        <w:spacing w:after="240"/>
        <w:rPr>
          <w:rFonts w:cs="Times New Roman"/>
          <w:sz w:val="24"/>
          <w:szCs w:val="24"/>
        </w:rPr>
      </w:pPr>
      <w:r w:rsidRPr="006F5332">
        <w:rPr>
          <w:rFonts w:cs="Times New Roman"/>
          <w:sz w:val="24"/>
          <w:szCs w:val="24"/>
        </w:rPr>
        <w:t>Det foreslås</w:t>
      </w:r>
      <w:r w:rsidR="004602BC" w:rsidRPr="006F5332">
        <w:rPr>
          <w:rFonts w:cs="Times New Roman"/>
          <w:sz w:val="24"/>
          <w:szCs w:val="24"/>
        </w:rPr>
        <w:t xml:space="preserve"> med lovforslagets § 1, nr. </w:t>
      </w:r>
      <w:r w:rsidR="0067541E" w:rsidRPr="006F5332">
        <w:rPr>
          <w:rFonts w:cs="Times New Roman"/>
          <w:sz w:val="24"/>
          <w:szCs w:val="24"/>
        </w:rPr>
        <w:t>1</w:t>
      </w:r>
      <w:r w:rsidR="009A2C07">
        <w:rPr>
          <w:rFonts w:cs="Times New Roman"/>
          <w:sz w:val="24"/>
          <w:szCs w:val="24"/>
        </w:rPr>
        <w:t>1</w:t>
      </w:r>
      <w:r w:rsidRPr="006F5332">
        <w:rPr>
          <w:rFonts w:cs="Times New Roman"/>
          <w:sz w:val="24"/>
          <w:szCs w:val="24"/>
        </w:rPr>
        <w:t>, at der i</w:t>
      </w:r>
      <w:r w:rsidR="004602BC" w:rsidRPr="006F5332">
        <w:rPr>
          <w:rFonts w:cs="Times New Roman"/>
          <w:sz w:val="24"/>
          <w:szCs w:val="24"/>
        </w:rPr>
        <w:t xml:space="preserve"> </w:t>
      </w:r>
      <w:r w:rsidRPr="006F5332">
        <w:rPr>
          <w:rFonts w:cs="Times New Roman"/>
          <w:i/>
          <w:iCs/>
          <w:sz w:val="24"/>
          <w:szCs w:val="24"/>
        </w:rPr>
        <w:t>§ 21, stk. 2</w:t>
      </w:r>
      <w:r w:rsidRPr="006F5332">
        <w:rPr>
          <w:rFonts w:cs="Times New Roman"/>
          <w:sz w:val="24"/>
          <w:szCs w:val="24"/>
        </w:rPr>
        <w:t>, efter »litra« indsætte</w:t>
      </w:r>
      <w:r w:rsidR="00650175" w:rsidRPr="006F5332">
        <w:rPr>
          <w:rFonts w:cs="Times New Roman"/>
          <w:sz w:val="24"/>
          <w:szCs w:val="24"/>
        </w:rPr>
        <w:t>s</w:t>
      </w:r>
      <w:r w:rsidRPr="006F5332">
        <w:rPr>
          <w:rFonts w:cs="Times New Roman"/>
          <w:sz w:val="24"/>
          <w:szCs w:val="24"/>
        </w:rPr>
        <w:t xml:space="preserve"> »b, og«. </w:t>
      </w:r>
    </w:p>
    <w:p w14:paraId="0CC2F160" w14:textId="0D18E18D" w:rsidR="004602BC" w:rsidRPr="006F5332" w:rsidRDefault="004602BC" w:rsidP="004602BC">
      <w:pPr>
        <w:spacing w:after="240"/>
        <w:rPr>
          <w:rFonts w:cs="Times New Roman"/>
          <w:sz w:val="24"/>
          <w:szCs w:val="24"/>
        </w:rPr>
      </w:pPr>
      <w:r w:rsidRPr="006F5332">
        <w:rPr>
          <w:rFonts w:cs="Times New Roman"/>
          <w:sz w:val="24"/>
          <w:szCs w:val="24"/>
        </w:rPr>
        <w:lastRenderedPageBreak/>
        <w:t xml:space="preserve">Ved lov nr. 1569 af 12. december 2023 blev </w:t>
      </w:r>
      <w:r w:rsidR="00D80E59" w:rsidRPr="006F5332">
        <w:rPr>
          <w:rFonts w:cs="Times New Roman"/>
          <w:sz w:val="24"/>
          <w:szCs w:val="24"/>
        </w:rPr>
        <w:t xml:space="preserve">luftfartslovens </w:t>
      </w:r>
      <w:r w:rsidRPr="006F5332">
        <w:rPr>
          <w:rFonts w:cs="Times New Roman"/>
          <w:sz w:val="24"/>
          <w:szCs w:val="24"/>
        </w:rPr>
        <w:t xml:space="preserve">§ 2, stk. 1, affattet således, at luftfart inden for dansk område kan finde sted med luftfartøjer, som har dansk nationalitet, nationalitet i et EU- eller EØS-land, nationalitet i et tredjeland, der har en overenskomst med Danmark om ret til luftfart inden for dansk område, eller særlig tilladelse fra transportministeren. </w:t>
      </w:r>
    </w:p>
    <w:p w14:paraId="2DB2BAE1" w14:textId="77777777" w:rsidR="004602BC" w:rsidRPr="006F5332" w:rsidRDefault="004602BC" w:rsidP="004602BC">
      <w:pPr>
        <w:spacing w:after="240"/>
        <w:rPr>
          <w:rFonts w:cs="Times New Roman"/>
          <w:sz w:val="24"/>
          <w:szCs w:val="24"/>
        </w:rPr>
      </w:pPr>
      <w:r w:rsidRPr="006F5332">
        <w:rPr>
          <w:rFonts w:cs="Times New Roman"/>
          <w:sz w:val="24"/>
          <w:szCs w:val="24"/>
        </w:rPr>
        <w:t xml:space="preserve">Som konsekvens af ændringen i § 2, stk. 1, blev henvisningen i luftfartslovens § 21, stk. 2, ændret fra § 2, stk. 1, litra b, til § 2, stk. 1, litra c. </w:t>
      </w:r>
    </w:p>
    <w:p w14:paraId="666A0807" w14:textId="78C8E67E" w:rsidR="004602BC" w:rsidRPr="006F5332" w:rsidRDefault="004602BC" w:rsidP="007223BD">
      <w:pPr>
        <w:spacing w:after="240"/>
        <w:rPr>
          <w:rFonts w:cs="Times New Roman"/>
          <w:sz w:val="24"/>
          <w:szCs w:val="24"/>
        </w:rPr>
      </w:pPr>
      <w:r w:rsidRPr="006F5332">
        <w:rPr>
          <w:rFonts w:cs="Times New Roman"/>
          <w:sz w:val="24"/>
          <w:szCs w:val="24"/>
        </w:rPr>
        <w:t xml:space="preserve">Idet både luftfartøjer med nationalitet </w:t>
      </w:r>
      <w:r w:rsidR="00EE502A" w:rsidRPr="006F5332">
        <w:rPr>
          <w:rFonts w:cs="Times New Roman"/>
          <w:sz w:val="24"/>
          <w:szCs w:val="24"/>
        </w:rPr>
        <w:t xml:space="preserve">i </w:t>
      </w:r>
      <w:r w:rsidRPr="006F5332">
        <w:rPr>
          <w:rFonts w:cs="Times New Roman"/>
          <w:sz w:val="24"/>
          <w:szCs w:val="24"/>
        </w:rPr>
        <w:t>et EU- eller EØS-land (§ 2, stk. 1, litra b), og luftfartøjer med nationalitet i et tredjeland, der har overenskomst med Danmark om ret til luftfart inden for dansk område (§ 2, stk. 1, litra c), skal være mærket i overensstemmelse med de regler, som gælder i luftfartøjets hjemland, skulle der som led i ændringen af henvisningen til § 2, stk. 1, litra c, tillige have været indsat en henvisning til henvisning til § 2, stk. 1, litra b.</w:t>
      </w:r>
    </w:p>
    <w:p w14:paraId="32C77FEF" w14:textId="6EBFEEE3" w:rsidR="007F2976" w:rsidRPr="006F5332" w:rsidRDefault="00183CA6" w:rsidP="007223BD">
      <w:pPr>
        <w:spacing w:after="240"/>
        <w:rPr>
          <w:rFonts w:cs="Times New Roman"/>
          <w:sz w:val="24"/>
          <w:szCs w:val="24"/>
        </w:rPr>
      </w:pPr>
      <w:r w:rsidRPr="006F5332">
        <w:rPr>
          <w:rFonts w:cs="Times New Roman"/>
          <w:sz w:val="24"/>
          <w:szCs w:val="24"/>
        </w:rPr>
        <w:t>D</w:t>
      </w:r>
      <w:r w:rsidR="007F2976" w:rsidRPr="006F5332">
        <w:rPr>
          <w:rFonts w:cs="Times New Roman"/>
          <w:sz w:val="24"/>
          <w:szCs w:val="24"/>
        </w:rPr>
        <w:t xml:space="preserve">en foreslåede ændring </w:t>
      </w:r>
      <w:r w:rsidR="004602BC" w:rsidRPr="006F5332">
        <w:rPr>
          <w:rFonts w:cs="Times New Roman"/>
          <w:sz w:val="24"/>
          <w:szCs w:val="24"/>
        </w:rPr>
        <w:t xml:space="preserve">er således en konsekvens af ændringen af luftfartslovens § 2 ved lov nr. 1569 af 12. december 2023. </w:t>
      </w:r>
    </w:p>
    <w:p w14:paraId="4B909537" w14:textId="4C64FE63" w:rsidR="007223BD" w:rsidRPr="006F5332" w:rsidRDefault="007223BD" w:rsidP="007223BD">
      <w:pPr>
        <w:spacing w:after="240"/>
        <w:rPr>
          <w:rFonts w:cs="Times New Roman"/>
          <w:sz w:val="24"/>
          <w:szCs w:val="24"/>
        </w:rPr>
      </w:pPr>
      <w:r w:rsidRPr="006F5332">
        <w:rPr>
          <w:rFonts w:cs="Times New Roman"/>
          <w:sz w:val="24"/>
          <w:szCs w:val="24"/>
        </w:rPr>
        <w:t>Til nr. 1</w:t>
      </w:r>
      <w:r w:rsidR="009A2C07">
        <w:rPr>
          <w:rFonts w:cs="Times New Roman"/>
          <w:sz w:val="24"/>
          <w:szCs w:val="24"/>
        </w:rPr>
        <w:t>2</w:t>
      </w:r>
    </w:p>
    <w:p w14:paraId="04B932E7" w14:textId="5A1FAC17" w:rsidR="007223BD" w:rsidRPr="006F5332" w:rsidRDefault="007223BD"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luftfartslovens § 21, stk. 1, at et luftfartøj, som er indført i dansk nationalitetsregister efter § 11 eller § 16, skal mærkes med dansk nationalitetsmærke og det tildelte registreringsmærke. Disse mærker skal luftfartøjet føre, så længe det står i registret. </w:t>
      </w:r>
    </w:p>
    <w:p w14:paraId="4FE28C2D" w14:textId="42208017" w:rsidR="007223BD" w:rsidRPr="006F5332" w:rsidRDefault="007223BD"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luftfartslovens § 153, at transportministeren kan give nærmere forskrifter til gennemførelse og udfyldelse af bestemmelserne i denne lov. Det </w:t>
      </w:r>
      <w:r w:rsidR="005D5B54" w:rsidRPr="006F5332">
        <w:rPr>
          <w:rFonts w:cs="Times New Roman"/>
          <w:sz w:val="24"/>
          <w:szCs w:val="24"/>
        </w:rPr>
        <w:t>følger</w:t>
      </w:r>
      <w:r w:rsidRPr="006F5332">
        <w:rPr>
          <w:rFonts w:cs="Times New Roman"/>
          <w:sz w:val="24"/>
          <w:szCs w:val="24"/>
        </w:rPr>
        <w:t xml:space="preserve"> af bemærkningerne til bestemmelsen, at gennemførelse af loven</w:t>
      </w:r>
      <w:r w:rsidR="001713E7" w:rsidRPr="006F5332">
        <w:rPr>
          <w:rFonts w:cs="Times New Roman"/>
          <w:sz w:val="24"/>
          <w:szCs w:val="24"/>
        </w:rPr>
        <w:t>,</w:t>
      </w:r>
      <w:r w:rsidRPr="006F5332">
        <w:rPr>
          <w:rFonts w:cs="Times New Roman"/>
          <w:sz w:val="24"/>
          <w:szCs w:val="24"/>
        </w:rPr>
        <w:t xml:space="preserve"> ikke mindst under hensyn til at luftfarten er i stadig udvikling</w:t>
      </w:r>
      <w:r w:rsidR="001713E7" w:rsidRPr="006F5332">
        <w:rPr>
          <w:rFonts w:cs="Times New Roman"/>
          <w:sz w:val="24"/>
          <w:szCs w:val="24"/>
        </w:rPr>
        <w:t>,</w:t>
      </w:r>
      <w:r w:rsidRPr="006F5332">
        <w:rPr>
          <w:rFonts w:cs="Times New Roman"/>
          <w:sz w:val="24"/>
          <w:szCs w:val="24"/>
        </w:rPr>
        <w:t xml:space="preserve"> kræver, at der udfærdiges supplerende administrative forskrifter inden for de ved bestemmelserne givne rammer, </w:t>
      </w:r>
      <w:r w:rsidR="00201A11" w:rsidRPr="006F5332">
        <w:rPr>
          <w:rFonts w:cs="Times New Roman"/>
          <w:sz w:val="24"/>
          <w:szCs w:val="24"/>
        </w:rPr>
        <w:t>hvorfor</w:t>
      </w:r>
      <w:r w:rsidRPr="006F5332">
        <w:rPr>
          <w:rFonts w:cs="Times New Roman"/>
          <w:sz w:val="24"/>
          <w:szCs w:val="24"/>
        </w:rPr>
        <w:t xml:space="preserve"> der gives ministeren en almindelig fuldmagt til at udfærdige eller bemyndige luftfartsvæsenet til at udfærdige nærmere gennemførelses- og udfyldelsesforskrifter, jf. Folketingstidende 1959-60, tillæg A, spalte 1515.</w:t>
      </w:r>
    </w:p>
    <w:p w14:paraId="4033703B" w14:textId="28C62B74" w:rsidR="0067541E" w:rsidRPr="006F5332" w:rsidRDefault="007223BD" w:rsidP="0067541E">
      <w:pPr>
        <w:spacing w:after="240"/>
        <w:rPr>
          <w:rFonts w:cs="Times New Roman"/>
          <w:sz w:val="24"/>
          <w:szCs w:val="24"/>
        </w:rPr>
      </w:pPr>
      <w:r w:rsidRPr="006F5332">
        <w:rPr>
          <w:rFonts w:cs="Times New Roman"/>
          <w:sz w:val="24"/>
          <w:szCs w:val="24"/>
        </w:rPr>
        <w:t>Hidtil er bestemmelser til udfyldning af mærkningskravet i § 21 fastsat med hjemmel i luftfartslovens § 153</w:t>
      </w:r>
      <w:r w:rsidR="008751A4" w:rsidRPr="006F5332">
        <w:rPr>
          <w:rFonts w:cs="Times New Roman"/>
          <w:sz w:val="24"/>
          <w:szCs w:val="24"/>
        </w:rPr>
        <w:t>, jf. § 21, stk. 1</w:t>
      </w:r>
      <w:r w:rsidRPr="006F5332">
        <w:rPr>
          <w:rFonts w:cs="Times New Roman"/>
          <w:sz w:val="24"/>
          <w:szCs w:val="24"/>
        </w:rPr>
        <w:t>.</w:t>
      </w:r>
      <w:r w:rsidR="00EE502A" w:rsidRPr="006F5332">
        <w:rPr>
          <w:rFonts w:cs="Times New Roman"/>
          <w:sz w:val="24"/>
          <w:szCs w:val="24"/>
        </w:rPr>
        <w:t xml:space="preserve"> </w:t>
      </w:r>
      <w:r w:rsidR="0067541E" w:rsidRPr="006F5332">
        <w:rPr>
          <w:rFonts w:cs="Times New Roman"/>
          <w:sz w:val="24"/>
          <w:szCs w:val="24"/>
        </w:rPr>
        <w:t xml:space="preserve">Som eksempel kan nævnes Bestemmelser for Civil Luftfart 1-23 om nationalitets- og </w:t>
      </w:r>
      <w:r w:rsidR="0067541E" w:rsidRPr="006F5332">
        <w:rPr>
          <w:rFonts w:cs="Times New Roman"/>
          <w:sz w:val="24"/>
          <w:szCs w:val="24"/>
        </w:rPr>
        <w:lastRenderedPageBreak/>
        <w:t>registreringsmærker m.m. for luftfartøjer (BL 1-23) af 1. september 1987</w:t>
      </w:r>
      <w:r w:rsidR="007A0124" w:rsidRPr="006F5332">
        <w:rPr>
          <w:rFonts w:cs="Times New Roman"/>
          <w:sz w:val="24"/>
          <w:szCs w:val="24"/>
        </w:rPr>
        <w:t>, der blandt andet indeholder krav til registreringsbogstavernes størrelse og placering</w:t>
      </w:r>
      <w:r w:rsidR="0067541E" w:rsidRPr="006F5332">
        <w:rPr>
          <w:rFonts w:cs="Times New Roman"/>
          <w:sz w:val="24"/>
          <w:szCs w:val="24"/>
        </w:rPr>
        <w:t>.</w:t>
      </w:r>
    </w:p>
    <w:p w14:paraId="4AB8A7AF" w14:textId="77777777" w:rsidR="007223BD" w:rsidRPr="006F5332" w:rsidRDefault="007223BD" w:rsidP="007223BD">
      <w:pPr>
        <w:spacing w:after="240"/>
        <w:rPr>
          <w:rFonts w:cs="Times New Roman"/>
          <w:sz w:val="24"/>
          <w:szCs w:val="24"/>
        </w:rPr>
      </w:pPr>
      <w:r w:rsidRPr="006F5332">
        <w:rPr>
          <w:rFonts w:cs="Times New Roman"/>
          <w:sz w:val="24"/>
          <w:szCs w:val="24"/>
        </w:rPr>
        <w:t>De internationale regler om nationalitets- og registreringsmærker følge</w:t>
      </w:r>
      <w:r w:rsidR="001713E7" w:rsidRPr="006F5332">
        <w:rPr>
          <w:rFonts w:cs="Times New Roman"/>
          <w:sz w:val="24"/>
          <w:szCs w:val="24"/>
        </w:rPr>
        <w:t>r</w:t>
      </w:r>
      <w:r w:rsidRPr="006F5332">
        <w:rPr>
          <w:rFonts w:cs="Times New Roman"/>
          <w:sz w:val="24"/>
          <w:szCs w:val="24"/>
        </w:rPr>
        <w:t xml:space="preserve"> af Chicagokonventionens anneks 7. Danmark har ved ratifikation af konventionen forpligtet sig til at sikre gennemførelse af de krav relateret til den civile luftfart, der følger af såvel konventionen som de</w:t>
      </w:r>
      <w:r w:rsidR="001713E7" w:rsidRPr="006F5332">
        <w:rPr>
          <w:rFonts w:cs="Times New Roman"/>
          <w:sz w:val="24"/>
          <w:szCs w:val="24"/>
        </w:rPr>
        <w:t xml:space="preserve"> 19</w:t>
      </w:r>
      <w:r w:rsidRPr="006F5332">
        <w:rPr>
          <w:rFonts w:cs="Times New Roman"/>
          <w:sz w:val="24"/>
          <w:szCs w:val="24"/>
        </w:rPr>
        <w:t xml:space="preserve"> annekser</w:t>
      </w:r>
      <w:r w:rsidR="001713E7" w:rsidRPr="006F5332">
        <w:rPr>
          <w:rFonts w:cs="Times New Roman"/>
          <w:sz w:val="24"/>
          <w:szCs w:val="24"/>
        </w:rPr>
        <w:t>, der for nuværende er udstedt i medfør af konventionen</w:t>
      </w:r>
      <w:r w:rsidRPr="006F5332">
        <w:rPr>
          <w:rFonts w:cs="Times New Roman"/>
          <w:sz w:val="24"/>
          <w:szCs w:val="24"/>
        </w:rPr>
        <w:t>.</w:t>
      </w:r>
    </w:p>
    <w:p w14:paraId="4F69DDB7" w14:textId="5E8EDC36" w:rsidR="004602BC" w:rsidRPr="006F5332" w:rsidRDefault="007223BD" w:rsidP="007223BD">
      <w:pPr>
        <w:spacing w:after="240"/>
        <w:rPr>
          <w:rFonts w:cs="Times New Roman"/>
          <w:sz w:val="24"/>
          <w:szCs w:val="24"/>
        </w:rPr>
      </w:pPr>
      <w:r w:rsidRPr="006F5332">
        <w:rPr>
          <w:rFonts w:cs="Times New Roman"/>
          <w:sz w:val="24"/>
          <w:szCs w:val="24"/>
        </w:rPr>
        <w:t>Anneks 7 indeholder en række mere detaljerede krav til udformning af mærkningen, herunder størrelsen og formen af de tegn som kan anvendes.</w:t>
      </w:r>
    </w:p>
    <w:p w14:paraId="01C6E88E" w14:textId="597FF893" w:rsidR="007223BD" w:rsidRPr="006F5332" w:rsidRDefault="007223BD" w:rsidP="007223BD">
      <w:pPr>
        <w:spacing w:after="240"/>
        <w:rPr>
          <w:rFonts w:cs="Times New Roman"/>
          <w:sz w:val="24"/>
          <w:szCs w:val="24"/>
        </w:rPr>
      </w:pPr>
      <w:r w:rsidRPr="006F5332">
        <w:rPr>
          <w:rFonts w:cs="Times New Roman"/>
          <w:sz w:val="24"/>
          <w:szCs w:val="24"/>
        </w:rPr>
        <w:t>Det foreslås</w:t>
      </w:r>
      <w:r w:rsidR="004602BC" w:rsidRPr="006F5332">
        <w:rPr>
          <w:rFonts w:cs="Times New Roman"/>
          <w:sz w:val="24"/>
          <w:szCs w:val="24"/>
        </w:rPr>
        <w:t xml:space="preserve"> med lovforslagets § 1, nr. 1</w:t>
      </w:r>
      <w:r w:rsidR="009A2C07">
        <w:rPr>
          <w:rFonts w:cs="Times New Roman"/>
          <w:sz w:val="24"/>
          <w:szCs w:val="24"/>
        </w:rPr>
        <w:t>2</w:t>
      </w:r>
      <w:r w:rsidRPr="006F5332">
        <w:rPr>
          <w:rFonts w:cs="Times New Roman"/>
          <w:sz w:val="24"/>
          <w:szCs w:val="24"/>
        </w:rPr>
        <w:t xml:space="preserve">, at der indsættes et nyt </w:t>
      </w:r>
      <w:r w:rsidRPr="006F5332">
        <w:rPr>
          <w:rFonts w:cs="Times New Roman"/>
          <w:i/>
          <w:iCs/>
          <w:sz w:val="24"/>
          <w:szCs w:val="24"/>
        </w:rPr>
        <w:t>§ 21, stk. 4</w:t>
      </w:r>
      <w:r w:rsidR="004602BC" w:rsidRPr="006F5332">
        <w:rPr>
          <w:rFonts w:cs="Times New Roman"/>
          <w:iCs/>
          <w:sz w:val="24"/>
          <w:szCs w:val="24"/>
        </w:rPr>
        <w:t>, hvoraf det følger, at</w:t>
      </w:r>
      <w:r w:rsidRPr="006F5332">
        <w:rPr>
          <w:rFonts w:cs="Times New Roman"/>
          <w:sz w:val="24"/>
          <w:szCs w:val="24"/>
        </w:rPr>
        <w:t xml:space="preserve"> transportministeren </w:t>
      </w:r>
      <w:r w:rsidR="004602BC" w:rsidRPr="006F5332">
        <w:rPr>
          <w:rFonts w:cs="Times New Roman"/>
          <w:sz w:val="24"/>
          <w:szCs w:val="24"/>
        </w:rPr>
        <w:t xml:space="preserve">kan </w:t>
      </w:r>
      <w:r w:rsidRPr="006F5332">
        <w:rPr>
          <w:rFonts w:cs="Times New Roman"/>
          <w:sz w:val="24"/>
          <w:szCs w:val="24"/>
        </w:rPr>
        <w:t>fastsætte nærmere regler om krav til identifikation og bemaling af luftfartøjer omfattet</w:t>
      </w:r>
      <w:r w:rsidR="001D7154" w:rsidRPr="006F5332">
        <w:rPr>
          <w:rFonts w:cs="Times New Roman"/>
          <w:sz w:val="24"/>
          <w:szCs w:val="24"/>
        </w:rPr>
        <w:t xml:space="preserve"> af</w:t>
      </w:r>
      <w:r w:rsidRPr="006F5332">
        <w:rPr>
          <w:rFonts w:cs="Times New Roman"/>
          <w:sz w:val="24"/>
          <w:szCs w:val="24"/>
        </w:rPr>
        <w:t xml:space="preserve"> stk. 1 og 3, herunder om nationalitets- og registreringsmærkers udformning og placering.</w:t>
      </w:r>
    </w:p>
    <w:p w14:paraId="54EB3B84" w14:textId="0B536B4D" w:rsidR="004602BC" w:rsidRPr="006F5332" w:rsidRDefault="004602BC" w:rsidP="007223BD">
      <w:pPr>
        <w:spacing w:after="240"/>
        <w:rPr>
          <w:rFonts w:cs="Times New Roman"/>
          <w:sz w:val="24"/>
          <w:szCs w:val="24"/>
        </w:rPr>
      </w:pPr>
      <w:r w:rsidRPr="006F5332">
        <w:rPr>
          <w:rFonts w:cs="Times New Roman"/>
          <w:sz w:val="24"/>
          <w:szCs w:val="24"/>
        </w:rPr>
        <w:t>Med den foreslåede bestemmelse indsættes der en særskilt bemyndigelsesbestemmelse i luftfartsloven for så vidt angår fastsættelsen af nærmere regler om nationalitetsmærker m</w:t>
      </w:r>
      <w:r w:rsidR="003E092D">
        <w:rPr>
          <w:rFonts w:cs="Times New Roman"/>
          <w:sz w:val="24"/>
          <w:szCs w:val="24"/>
        </w:rPr>
        <w:t>.</w:t>
      </w:r>
      <w:r w:rsidRPr="006F5332">
        <w:rPr>
          <w:rFonts w:cs="Times New Roman"/>
          <w:sz w:val="24"/>
          <w:szCs w:val="24"/>
        </w:rPr>
        <w:t xml:space="preserve">v. frem for den generelle bemyndigelseshjemmel i luftfartslovens § 153. </w:t>
      </w:r>
    </w:p>
    <w:p w14:paraId="58CFC678" w14:textId="5480CC4F" w:rsidR="007223BD" w:rsidRPr="006F5332" w:rsidRDefault="007223BD" w:rsidP="007223BD">
      <w:pPr>
        <w:spacing w:after="240"/>
        <w:rPr>
          <w:rFonts w:cs="Times New Roman"/>
          <w:sz w:val="24"/>
          <w:szCs w:val="24"/>
        </w:rPr>
      </w:pPr>
      <w:r w:rsidRPr="006F5332">
        <w:rPr>
          <w:rFonts w:cs="Times New Roman"/>
          <w:sz w:val="24"/>
          <w:szCs w:val="24"/>
        </w:rPr>
        <w:t>Bestemmelsen vil tydeliggøre transportministerens beføjelse til at fastsætte nærmere regler om nationalitets- og registreringsmærker</w:t>
      </w:r>
      <w:r w:rsidR="008751A4" w:rsidRPr="006F5332">
        <w:rPr>
          <w:rFonts w:cs="Times New Roman"/>
          <w:sz w:val="24"/>
          <w:szCs w:val="24"/>
        </w:rPr>
        <w:t>, der er</w:t>
      </w:r>
      <w:r w:rsidRPr="006F5332">
        <w:rPr>
          <w:rFonts w:cs="Times New Roman"/>
          <w:sz w:val="24"/>
          <w:szCs w:val="24"/>
        </w:rPr>
        <w:t xml:space="preserve"> nødvendige for at sikre gennemførelse af de internationale krav til den civile luftfart, der følger af Chicagokonventionens </w:t>
      </w:r>
      <w:r w:rsidR="00201A11" w:rsidRPr="006F5332">
        <w:rPr>
          <w:rFonts w:cs="Times New Roman"/>
          <w:sz w:val="24"/>
          <w:szCs w:val="24"/>
        </w:rPr>
        <w:t>a</w:t>
      </w:r>
      <w:r w:rsidRPr="006F5332">
        <w:rPr>
          <w:rFonts w:cs="Times New Roman"/>
          <w:sz w:val="24"/>
          <w:szCs w:val="24"/>
        </w:rPr>
        <w:t xml:space="preserve">nneks 7 i dansk ret. </w:t>
      </w:r>
    </w:p>
    <w:p w14:paraId="35FDC0A9" w14:textId="1C7C6041" w:rsidR="007223BD" w:rsidRPr="006F5332" w:rsidRDefault="007223BD" w:rsidP="007223BD">
      <w:pPr>
        <w:spacing w:after="240"/>
        <w:rPr>
          <w:rFonts w:cs="Times New Roman"/>
          <w:sz w:val="24"/>
          <w:szCs w:val="24"/>
        </w:rPr>
      </w:pPr>
      <w:r w:rsidRPr="006F5332">
        <w:rPr>
          <w:rFonts w:cs="Times New Roman"/>
          <w:sz w:val="24"/>
          <w:szCs w:val="24"/>
        </w:rPr>
        <w:t xml:space="preserve">Den foreslåede bemyndigelsesbestemmelse </w:t>
      </w:r>
      <w:r w:rsidR="004602BC" w:rsidRPr="006F5332">
        <w:rPr>
          <w:rFonts w:cs="Times New Roman"/>
          <w:sz w:val="24"/>
          <w:szCs w:val="24"/>
        </w:rPr>
        <w:t>fo</w:t>
      </w:r>
      <w:r w:rsidR="001700FA" w:rsidRPr="006F5332">
        <w:rPr>
          <w:rFonts w:cs="Times New Roman"/>
          <w:sz w:val="24"/>
          <w:szCs w:val="24"/>
        </w:rPr>
        <w:t>rventes</w:t>
      </w:r>
      <w:r w:rsidR="004602BC" w:rsidRPr="006F5332">
        <w:rPr>
          <w:rFonts w:cs="Times New Roman"/>
          <w:sz w:val="24"/>
          <w:szCs w:val="24"/>
        </w:rPr>
        <w:t xml:space="preserve"> </w:t>
      </w:r>
      <w:r w:rsidRPr="006F5332">
        <w:rPr>
          <w:rFonts w:cs="Times New Roman"/>
          <w:sz w:val="24"/>
          <w:szCs w:val="24"/>
        </w:rPr>
        <w:t>dels udmøntet ved førstkommende revision af de bestående Bestemmelser for Civil Luftfart, der fastlægger de krav, der er nødvendige for at leve op til kravene om luftfartøjers mærkning m.m., som defineret i luftfartslovens § 21, dels hvis der på et senere tidspunkt måtte blive behov for at fastsætte nye krav relateret til mærkning, identifikation m.v. som følger af ændringer i de annekser af relevans for sikkerheden i den civile luftfart, der udstedes af ICAO.</w:t>
      </w:r>
    </w:p>
    <w:p w14:paraId="75A8E75E" w14:textId="3C7C21BF" w:rsidR="00201A11" w:rsidRPr="006F5332" w:rsidRDefault="00201A11" w:rsidP="007223BD">
      <w:pPr>
        <w:spacing w:after="240"/>
        <w:rPr>
          <w:rFonts w:cs="Times New Roman"/>
          <w:sz w:val="24"/>
          <w:szCs w:val="24"/>
        </w:rPr>
      </w:pPr>
      <w:r w:rsidRPr="006F5332">
        <w:rPr>
          <w:rFonts w:cs="Times New Roman"/>
          <w:sz w:val="24"/>
          <w:szCs w:val="24"/>
        </w:rPr>
        <w:t>Der henvises i øvrigt til pkt. 2.</w:t>
      </w:r>
      <w:ins w:id="745" w:author="Forfatter">
        <w:r w:rsidR="00490DB1">
          <w:rPr>
            <w:rFonts w:cs="Times New Roman"/>
            <w:sz w:val="24"/>
            <w:szCs w:val="24"/>
          </w:rPr>
          <w:t>3</w:t>
        </w:r>
      </w:ins>
      <w:del w:id="746" w:author="Forfatter">
        <w:r w:rsidRPr="006F5332" w:rsidDel="00490DB1">
          <w:rPr>
            <w:rFonts w:cs="Times New Roman"/>
            <w:sz w:val="24"/>
            <w:szCs w:val="24"/>
          </w:rPr>
          <w:delText>2</w:delText>
        </w:r>
      </w:del>
      <w:r w:rsidRPr="006F5332">
        <w:rPr>
          <w:rFonts w:cs="Times New Roman"/>
          <w:sz w:val="24"/>
          <w:szCs w:val="24"/>
        </w:rPr>
        <w:t xml:space="preserve"> i lovforslagets almindelige bemærkninger.</w:t>
      </w:r>
    </w:p>
    <w:p w14:paraId="1DFFA413" w14:textId="1D700CBA" w:rsidR="007223BD" w:rsidRPr="006F5332" w:rsidRDefault="007223BD" w:rsidP="007223BD">
      <w:pPr>
        <w:spacing w:after="240"/>
        <w:rPr>
          <w:rFonts w:cs="Times New Roman"/>
          <w:sz w:val="24"/>
          <w:szCs w:val="24"/>
        </w:rPr>
      </w:pPr>
      <w:r w:rsidRPr="006F5332">
        <w:rPr>
          <w:rFonts w:cs="Times New Roman"/>
          <w:sz w:val="24"/>
          <w:szCs w:val="24"/>
        </w:rPr>
        <w:t>Til nr. 1</w:t>
      </w:r>
      <w:r w:rsidR="009A2C07">
        <w:rPr>
          <w:rFonts w:cs="Times New Roman"/>
          <w:sz w:val="24"/>
          <w:szCs w:val="24"/>
        </w:rPr>
        <w:t>3</w:t>
      </w:r>
    </w:p>
    <w:p w14:paraId="73462D43" w14:textId="26668AEB" w:rsidR="007223BD" w:rsidRPr="006F5332" w:rsidRDefault="007223BD"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luftfartslovens § 22, at et luftfartøj, som benyttes til luftfart efter denne lov, skal være luftdygtigt</w:t>
      </w:r>
      <w:r w:rsidR="001700FA" w:rsidRPr="006F5332">
        <w:rPr>
          <w:rFonts w:cs="Times New Roman"/>
          <w:sz w:val="24"/>
          <w:szCs w:val="24"/>
        </w:rPr>
        <w:t>, og at</w:t>
      </w:r>
      <w:r w:rsidRPr="006F5332">
        <w:rPr>
          <w:rFonts w:cs="Times New Roman"/>
          <w:sz w:val="24"/>
          <w:szCs w:val="24"/>
        </w:rPr>
        <w:t xml:space="preserve"> et luftfartøj ikke kan anses for luftdygtigt, medmindre det er således konstrueret, bygget, udstyret og </w:t>
      </w:r>
      <w:r w:rsidRPr="006F5332">
        <w:rPr>
          <w:rFonts w:cs="Times New Roman"/>
          <w:sz w:val="24"/>
          <w:szCs w:val="24"/>
        </w:rPr>
        <w:lastRenderedPageBreak/>
        <w:t xml:space="preserve">vedligeholdt og har sådanne flyveegenskaber, at det tilfredsstiller sikkerhedens krav. </w:t>
      </w:r>
    </w:p>
    <w:p w14:paraId="4279BB61" w14:textId="6A856997" w:rsidR="007223BD" w:rsidRPr="006F5332" w:rsidRDefault="007223BD"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luftfartslovens § 153, at transportministeren kan give nærmere forskrifter til gennemførelse og udfyldelse af bestemmelserne i denne lov. Det </w:t>
      </w:r>
      <w:r w:rsidR="005D5B54" w:rsidRPr="006F5332">
        <w:rPr>
          <w:rFonts w:cs="Times New Roman"/>
          <w:sz w:val="24"/>
          <w:szCs w:val="24"/>
        </w:rPr>
        <w:t>følger</w:t>
      </w:r>
      <w:r w:rsidRPr="006F5332">
        <w:rPr>
          <w:rFonts w:cs="Times New Roman"/>
          <w:sz w:val="24"/>
          <w:szCs w:val="24"/>
        </w:rPr>
        <w:t xml:space="preserve"> af bemærkningerne til bestemmelsen, at gennemførelse af loven</w:t>
      </w:r>
      <w:r w:rsidR="001713E7" w:rsidRPr="006F5332">
        <w:rPr>
          <w:rFonts w:cs="Times New Roman"/>
          <w:sz w:val="24"/>
          <w:szCs w:val="24"/>
        </w:rPr>
        <w:t>,</w:t>
      </w:r>
      <w:r w:rsidRPr="006F5332">
        <w:rPr>
          <w:rFonts w:cs="Times New Roman"/>
          <w:sz w:val="24"/>
          <w:szCs w:val="24"/>
        </w:rPr>
        <w:t xml:space="preserve"> ikke mindst under hensyn til at luftfarten er i stadig udvikling</w:t>
      </w:r>
      <w:r w:rsidR="001713E7" w:rsidRPr="006F5332">
        <w:rPr>
          <w:rFonts w:cs="Times New Roman"/>
          <w:sz w:val="24"/>
          <w:szCs w:val="24"/>
        </w:rPr>
        <w:t>,</w:t>
      </w:r>
      <w:r w:rsidRPr="006F5332">
        <w:rPr>
          <w:rFonts w:cs="Times New Roman"/>
          <w:sz w:val="24"/>
          <w:szCs w:val="24"/>
        </w:rPr>
        <w:t xml:space="preserve"> kræver, at der udfærdiges supplerende administrative forskrifter inden for de ved bestemmelserne givne rammer, </w:t>
      </w:r>
      <w:r w:rsidR="00201A11" w:rsidRPr="006F5332">
        <w:rPr>
          <w:rFonts w:cs="Times New Roman"/>
          <w:sz w:val="24"/>
          <w:szCs w:val="24"/>
        </w:rPr>
        <w:t>hvorfor</w:t>
      </w:r>
      <w:r w:rsidRPr="006F5332">
        <w:rPr>
          <w:rFonts w:cs="Times New Roman"/>
          <w:sz w:val="24"/>
          <w:szCs w:val="24"/>
        </w:rPr>
        <w:t xml:space="preserve"> der gives ministeren en almindelig fuldmagt til at udfærdige eller bemyndige luftfartsvæsenet til at udfærdige nærmere gennemførelses- og udfyldelsesforskrifter, jf. Folketingstidende 1959-60, tillæg A, spalte 1515.</w:t>
      </w:r>
    </w:p>
    <w:p w14:paraId="5316481C" w14:textId="6EA4EF91" w:rsidR="007223BD" w:rsidRPr="006F5332" w:rsidRDefault="007223BD" w:rsidP="007223BD">
      <w:pPr>
        <w:spacing w:after="240"/>
        <w:rPr>
          <w:rFonts w:cs="Times New Roman"/>
          <w:sz w:val="24"/>
          <w:szCs w:val="24"/>
        </w:rPr>
      </w:pPr>
      <w:r w:rsidRPr="006F5332">
        <w:rPr>
          <w:rFonts w:cs="Times New Roman"/>
          <w:sz w:val="24"/>
          <w:szCs w:val="24"/>
        </w:rPr>
        <w:t>Det foreslås</w:t>
      </w:r>
      <w:r w:rsidR="001700FA" w:rsidRPr="006F5332">
        <w:rPr>
          <w:rFonts w:cs="Times New Roman"/>
          <w:sz w:val="24"/>
          <w:szCs w:val="24"/>
        </w:rPr>
        <w:t xml:space="preserve"> med lovforslagets § 1, nr. 1</w:t>
      </w:r>
      <w:r w:rsidR="009A2C07">
        <w:rPr>
          <w:rFonts w:cs="Times New Roman"/>
          <w:sz w:val="24"/>
          <w:szCs w:val="24"/>
        </w:rPr>
        <w:t>3</w:t>
      </w:r>
      <w:r w:rsidRPr="006F5332">
        <w:rPr>
          <w:rFonts w:cs="Times New Roman"/>
          <w:sz w:val="24"/>
          <w:szCs w:val="24"/>
        </w:rPr>
        <w:t xml:space="preserve">, at der indsættes et nyt </w:t>
      </w:r>
      <w:r w:rsidRPr="006F5332">
        <w:rPr>
          <w:rFonts w:cs="Times New Roman"/>
          <w:i/>
          <w:iCs/>
          <w:sz w:val="24"/>
          <w:szCs w:val="24"/>
        </w:rPr>
        <w:t>§ 22, stk. 3</w:t>
      </w:r>
      <w:r w:rsidR="001700FA" w:rsidRPr="006F5332">
        <w:rPr>
          <w:rFonts w:cs="Times New Roman"/>
          <w:iCs/>
          <w:sz w:val="24"/>
          <w:szCs w:val="24"/>
        </w:rPr>
        <w:t>, hvorefter</w:t>
      </w:r>
      <w:r w:rsidRPr="006F5332">
        <w:rPr>
          <w:rFonts w:cs="Times New Roman"/>
          <w:i/>
          <w:iCs/>
          <w:sz w:val="24"/>
          <w:szCs w:val="24"/>
        </w:rPr>
        <w:t xml:space="preserve"> </w:t>
      </w:r>
      <w:r w:rsidR="001713E7" w:rsidRPr="006F5332">
        <w:rPr>
          <w:rFonts w:cs="Times New Roman"/>
          <w:sz w:val="24"/>
          <w:szCs w:val="24"/>
        </w:rPr>
        <w:t>transportministeren</w:t>
      </w:r>
      <w:r w:rsidR="001700FA" w:rsidRPr="006F5332">
        <w:rPr>
          <w:rFonts w:cs="Times New Roman"/>
          <w:sz w:val="24"/>
          <w:szCs w:val="24"/>
        </w:rPr>
        <w:t xml:space="preserve"> kan</w:t>
      </w:r>
      <w:r w:rsidR="001713E7" w:rsidRPr="006F5332">
        <w:rPr>
          <w:rFonts w:cs="Times New Roman"/>
          <w:sz w:val="24"/>
          <w:szCs w:val="24"/>
        </w:rPr>
        <w:t xml:space="preserve"> fastsætte</w:t>
      </w:r>
      <w:r w:rsidR="00455E26" w:rsidRPr="006F5332">
        <w:rPr>
          <w:rFonts w:cs="Times New Roman"/>
          <w:sz w:val="24"/>
          <w:szCs w:val="24"/>
        </w:rPr>
        <w:t xml:space="preserve"> nærmere</w:t>
      </w:r>
      <w:r w:rsidR="001713E7" w:rsidRPr="006F5332">
        <w:rPr>
          <w:rFonts w:cs="Times New Roman"/>
          <w:sz w:val="24"/>
          <w:szCs w:val="24"/>
        </w:rPr>
        <w:t xml:space="preserve"> regler om krav af betydning for et luftfartøjs luftdygtighed og flyveegenskaber, herunder krav, der vedrører konstruktion, bygning og vedligeholdelse af, </w:t>
      </w:r>
      <w:r w:rsidR="004E58F8" w:rsidRPr="006F5332">
        <w:rPr>
          <w:rFonts w:cs="Times New Roman"/>
          <w:sz w:val="24"/>
          <w:szCs w:val="24"/>
        </w:rPr>
        <w:t xml:space="preserve">og </w:t>
      </w:r>
      <w:r w:rsidR="001713E7" w:rsidRPr="006F5332">
        <w:rPr>
          <w:rFonts w:cs="Times New Roman"/>
          <w:sz w:val="24"/>
          <w:szCs w:val="24"/>
        </w:rPr>
        <w:t>udstyr i et luftfartøj</w:t>
      </w:r>
      <w:r w:rsidRPr="006F5332">
        <w:rPr>
          <w:rFonts w:cs="Times New Roman"/>
          <w:sz w:val="24"/>
          <w:szCs w:val="24"/>
        </w:rPr>
        <w:t xml:space="preserve">. </w:t>
      </w:r>
    </w:p>
    <w:p w14:paraId="4005E0F5" w14:textId="1A4828AB" w:rsidR="001700FA" w:rsidRPr="006F5332" w:rsidRDefault="001700FA" w:rsidP="007223BD">
      <w:pPr>
        <w:spacing w:after="240"/>
        <w:rPr>
          <w:rFonts w:cs="Times New Roman"/>
          <w:sz w:val="24"/>
          <w:szCs w:val="24"/>
        </w:rPr>
      </w:pPr>
      <w:r w:rsidRPr="006F5332">
        <w:rPr>
          <w:rFonts w:cs="Times New Roman"/>
          <w:sz w:val="24"/>
          <w:szCs w:val="24"/>
        </w:rPr>
        <w:t>Med den foreslåede bestemmelse indsættes der en særskilt bemyndigelsesbestemmelse i luftfartsloven for så vidt angår fastsættelsen af nærmere regler om luftdygtighed m</w:t>
      </w:r>
      <w:r w:rsidR="003E092D">
        <w:rPr>
          <w:rFonts w:cs="Times New Roman"/>
          <w:sz w:val="24"/>
          <w:szCs w:val="24"/>
        </w:rPr>
        <w:t>.</w:t>
      </w:r>
      <w:r w:rsidRPr="006F5332">
        <w:rPr>
          <w:rFonts w:cs="Times New Roman"/>
          <w:sz w:val="24"/>
          <w:szCs w:val="24"/>
        </w:rPr>
        <w:t xml:space="preserve">v. frem for den generelle bemyndigelseshjemmel i luftfartslovens § 153. </w:t>
      </w:r>
    </w:p>
    <w:p w14:paraId="18D94C24" w14:textId="0AA2753C" w:rsidR="007223BD" w:rsidRPr="006F5332" w:rsidRDefault="007223BD" w:rsidP="007223BD">
      <w:pPr>
        <w:spacing w:after="240"/>
        <w:rPr>
          <w:rFonts w:cs="Times New Roman"/>
          <w:sz w:val="24"/>
          <w:szCs w:val="24"/>
        </w:rPr>
      </w:pPr>
      <w:r w:rsidRPr="006F5332">
        <w:rPr>
          <w:rFonts w:cs="Times New Roman"/>
          <w:sz w:val="24"/>
          <w:szCs w:val="24"/>
        </w:rPr>
        <w:t>Bestemmelsen vil tydeliggøre transportministerens beføjelse til at fastsætte nærmere krav til luftfartøjers tekniske luftdygtighed. Bestemmelsen vil</w:t>
      </w:r>
      <w:r w:rsidR="00EE502A" w:rsidRPr="006F5332">
        <w:rPr>
          <w:rFonts w:cs="Times New Roman"/>
          <w:sz w:val="24"/>
          <w:szCs w:val="24"/>
        </w:rPr>
        <w:t xml:space="preserve"> bl.a. være relevant </w:t>
      </w:r>
      <w:r w:rsidRPr="006F5332">
        <w:rPr>
          <w:rFonts w:cs="Times New Roman"/>
          <w:sz w:val="24"/>
          <w:szCs w:val="24"/>
        </w:rPr>
        <w:t xml:space="preserve">i forhold til de luftfartøjer, der ikke omfattes af EU-rettens bestemmelser om civil luftfart, de såkaldte bilag I-luftfartøjer. </w:t>
      </w:r>
    </w:p>
    <w:p w14:paraId="634ABF1E" w14:textId="6D67E4CA" w:rsidR="007223BD" w:rsidRPr="006F5332" w:rsidRDefault="007223BD" w:rsidP="007223BD">
      <w:pPr>
        <w:spacing w:after="240"/>
        <w:rPr>
          <w:rFonts w:cs="Times New Roman"/>
          <w:sz w:val="24"/>
          <w:szCs w:val="24"/>
        </w:rPr>
      </w:pPr>
      <w:r w:rsidRPr="006F5332">
        <w:rPr>
          <w:rFonts w:cs="Times New Roman"/>
          <w:sz w:val="24"/>
          <w:szCs w:val="24"/>
        </w:rPr>
        <w:t>Bilag I-luftfartøjerne beskrives nærmere i Europa-Parlamentets og Rådets forordning (EU) 2018/1139 af 4. juli 2018 om fælles regler for civil luftfart og oprettelse af Den Europæiske Unions Luftfartssikkerhedsagentur og om ændring af Europa-Parlamentets og Rådets forordning (EF) nr. 2111/2005, (EF) nr. 1008/2008, (EU) nr. 996/2010, (EU) nr. 376/2014 og direktiv 2014/30/EU og 2014/53/EU og om ophævelse af Europa-Parlamentets og Rådets forordning (EF) nr. 552/2004 og (EF) nr. 216/2008 og Rådets forordning (EØF) nr. 3922/91 (herefter</w:t>
      </w:r>
      <w:r w:rsidR="001713E7" w:rsidRPr="006F5332">
        <w:rPr>
          <w:rFonts w:cs="Times New Roman"/>
          <w:sz w:val="24"/>
          <w:szCs w:val="24"/>
        </w:rPr>
        <w:t>:</w:t>
      </w:r>
      <w:r w:rsidRPr="006F5332">
        <w:rPr>
          <w:rFonts w:cs="Times New Roman"/>
          <w:sz w:val="24"/>
          <w:szCs w:val="24"/>
        </w:rPr>
        <w:t xml:space="preserve"> »grundforordningen«). </w:t>
      </w:r>
    </w:p>
    <w:p w14:paraId="3502D461" w14:textId="3610E1EF" w:rsidR="001713E7" w:rsidRPr="006F5332" w:rsidRDefault="007223BD" w:rsidP="007223BD">
      <w:pPr>
        <w:spacing w:after="240"/>
        <w:rPr>
          <w:rFonts w:cs="Times New Roman"/>
          <w:sz w:val="24"/>
          <w:szCs w:val="24"/>
        </w:rPr>
      </w:pPr>
      <w:r w:rsidRPr="006F5332">
        <w:rPr>
          <w:rFonts w:cs="Times New Roman"/>
          <w:sz w:val="24"/>
          <w:szCs w:val="24"/>
        </w:rPr>
        <w:t>Listen over bilag I-luftfartøjer omfatter blandt andet historiske luftfartøjer, fly opereret på national flyvetilladelse</w:t>
      </w:r>
      <w:r w:rsidR="00201A11" w:rsidRPr="006F5332">
        <w:rPr>
          <w:rFonts w:cs="Times New Roman"/>
          <w:sz w:val="24"/>
          <w:szCs w:val="24"/>
        </w:rPr>
        <w:t xml:space="preserve"> (</w:t>
      </w:r>
      <w:r w:rsidRPr="006F5332">
        <w:rPr>
          <w:rFonts w:cs="Times New Roman"/>
          <w:sz w:val="24"/>
          <w:szCs w:val="24"/>
        </w:rPr>
        <w:t>ultralette fly</w:t>
      </w:r>
      <w:r w:rsidR="00201A11" w:rsidRPr="006F5332">
        <w:rPr>
          <w:rFonts w:cs="Times New Roman"/>
          <w:sz w:val="24"/>
          <w:szCs w:val="24"/>
        </w:rPr>
        <w:t>)</w:t>
      </w:r>
      <w:r w:rsidRPr="006F5332">
        <w:rPr>
          <w:rFonts w:cs="Times New Roman"/>
          <w:sz w:val="24"/>
          <w:szCs w:val="24"/>
        </w:rPr>
        <w:t xml:space="preserve">, amatørbyggede fly og visse mindre privatfly. De luftfartøjer, der er anført i bilag I, er undtaget fra </w:t>
      </w:r>
      <w:r w:rsidRPr="006F5332">
        <w:rPr>
          <w:rFonts w:cs="Times New Roman"/>
          <w:sz w:val="24"/>
          <w:szCs w:val="24"/>
        </w:rPr>
        <w:lastRenderedPageBreak/>
        <w:t xml:space="preserve">store dele af EU-reguleringen og er i stedet overladt til medlemsstaternes nationale regulering. </w:t>
      </w:r>
    </w:p>
    <w:p w14:paraId="5105DFE4" w14:textId="3E50230F" w:rsidR="007223BD" w:rsidRPr="006F5332" w:rsidRDefault="001700FA" w:rsidP="007223BD">
      <w:pPr>
        <w:spacing w:after="240"/>
        <w:rPr>
          <w:rFonts w:cs="Times New Roman"/>
          <w:sz w:val="24"/>
          <w:szCs w:val="24"/>
        </w:rPr>
      </w:pPr>
      <w:r w:rsidRPr="006F5332">
        <w:rPr>
          <w:rFonts w:cs="Times New Roman"/>
          <w:sz w:val="24"/>
          <w:szCs w:val="24"/>
        </w:rPr>
        <w:t>Med afsæt</w:t>
      </w:r>
      <w:r w:rsidR="007223BD" w:rsidRPr="006F5332">
        <w:rPr>
          <w:rFonts w:cs="Times New Roman"/>
          <w:sz w:val="24"/>
          <w:szCs w:val="24"/>
        </w:rPr>
        <w:t xml:space="preserve"> i den foreslåede bemyndigelsesbestemmelse vil </w:t>
      </w:r>
      <w:r w:rsidRPr="006F5332">
        <w:rPr>
          <w:rFonts w:cs="Times New Roman"/>
          <w:sz w:val="24"/>
          <w:szCs w:val="24"/>
        </w:rPr>
        <w:t xml:space="preserve">der </w:t>
      </w:r>
      <w:r w:rsidR="007223BD" w:rsidRPr="006F5332">
        <w:rPr>
          <w:rFonts w:cs="Times New Roman"/>
          <w:sz w:val="24"/>
          <w:szCs w:val="24"/>
        </w:rPr>
        <w:t>blandt andet</w:t>
      </w:r>
      <w:r w:rsidRPr="006F5332">
        <w:rPr>
          <w:rFonts w:cs="Times New Roman"/>
          <w:sz w:val="24"/>
          <w:szCs w:val="24"/>
        </w:rPr>
        <w:t xml:space="preserve"> kunne fastsættes regler</w:t>
      </w:r>
      <w:r w:rsidR="007223BD" w:rsidRPr="006F5332">
        <w:rPr>
          <w:rFonts w:cs="Times New Roman"/>
          <w:sz w:val="24"/>
          <w:szCs w:val="24"/>
        </w:rPr>
        <w:t xml:space="preserve"> vedrøre</w:t>
      </w:r>
      <w:r w:rsidRPr="006F5332">
        <w:rPr>
          <w:rFonts w:cs="Times New Roman"/>
          <w:sz w:val="24"/>
          <w:szCs w:val="24"/>
        </w:rPr>
        <w:t>nde</w:t>
      </w:r>
      <w:r w:rsidR="007223BD" w:rsidRPr="006F5332">
        <w:rPr>
          <w:rFonts w:cs="Times New Roman"/>
          <w:sz w:val="24"/>
          <w:szCs w:val="24"/>
        </w:rPr>
        <w:t xml:space="preserve"> krav til selve konstruktionen </w:t>
      </w:r>
      <w:r w:rsidR="002C4CF9" w:rsidRPr="006F5332">
        <w:rPr>
          <w:rFonts w:cs="Times New Roman"/>
          <w:sz w:val="24"/>
          <w:szCs w:val="24"/>
        </w:rPr>
        <w:t xml:space="preserve">og bygningen </w:t>
      </w:r>
      <w:r w:rsidR="007223BD" w:rsidRPr="006F5332">
        <w:rPr>
          <w:rFonts w:cs="Times New Roman"/>
          <w:sz w:val="24"/>
          <w:szCs w:val="24"/>
        </w:rPr>
        <w:t xml:space="preserve">af </w:t>
      </w:r>
      <w:r w:rsidR="00EE502A" w:rsidRPr="006F5332">
        <w:rPr>
          <w:rFonts w:cs="Times New Roman"/>
          <w:sz w:val="24"/>
          <w:szCs w:val="24"/>
        </w:rPr>
        <w:t xml:space="preserve">et </w:t>
      </w:r>
      <w:r w:rsidR="007223BD" w:rsidRPr="006F5332">
        <w:rPr>
          <w:rFonts w:cs="Times New Roman"/>
          <w:sz w:val="24"/>
          <w:szCs w:val="24"/>
        </w:rPr>
        <w:t xml:space="preserve">luftfartøj.  </w:t>
      </w:r>
      <w:r w:rsidR="002C4CF9" w:rsidRPr="006F5332">
        <w:rPr>
          <w:rFonts w:cs="Times New Roman"/>
          <w:sz w:val="24"/>
          <w:szCs w:val="24"/>
        </w:rPr>
        <w:t>H</w:t>
      </w:r>
      <w:r w:rsidR="007223BD" w:rsidRPr="006F5332">
        <w:rPr>
          <w:rFonts w:cs="Times New Roman"/>
          <w:sz w:val="24"/>
          <w:szCs w:val="24"/>
        </w:rPr>
        <w:t xml:space="preserve">jemlen </w:t>
      </w:r>
      <w:r w:rsidR="002C4CF9" w:rsidRPr="006F5332">
        <w:rPr>
          <w:rFonts w:cs="Times New Roman"/>
          <w:sz w:val="24"/>
          <w:szCs w:val="24"/>
        </w:rPr>
        <w:t xml:space="preserve">vil endvidere </w:t>
      </w:r>
      <w:r w:rsidR="007223BD" w:rsidRPr="006F5332">
        <w:rPr>
          <w:rFonts w:cs="Times New Roman"/>
          <w:sz w:val="24"/>
          <w:szCs w:val="24"/>
        </w:rPr>
        <w:t>kunne anvendes til at fastsætte nærmere krav til det udstyr, der anvendes som led i bygningen og vedligeholdelsen af luftfartøjet, men også til det udstyr, der skal indsættes og benyttes i luftfartøjet. Bestemmelse vil endvidere kunne anvendes, når der fastsættes krav relateret til luftfartøjets</w:t>
      </w:r>
      <w:r w:rsidR="003E42CD" w:rsidRPr="006F5332">
        <w:rPr>
          <w:rFonts w:cs="Times New Roman"/>
          <w:sz w:val="24"/>
          <w:szCs w:val="24"/>
        </w:rPr>
        <w:t xml:space="preserve"> flyveegenskaber og</w:t>
      </w:r>
      <w:r w:rsidR="007223BD" w:rsidRPr="006F5332">
        <w:rPr>
          <w:rFonts w:cs="Times New Roman"/>
          <w:sz w:val="24"/>
          <w:szCs w:val="24"/>
        </w:rPr>
        <w:t xml:space="preserve"> vedligeholdelse, herunder hyppigheden for løbende eftersyn og vedligeholdelsesarbejder</w:t>
      </w:r>
      <w:r w:rsidR="002C4CF9" w:rsidRPr="006F5332">
        <w:rPr>
          <w:rFonts w:cs="Times New Roman"/>
          <w:sz w:val="24"/>
          <w:szCs w:val="24"/>
        </w:rPr>
        <w:t xml:space="preserve"> og</w:t>
      </w:r>
      <w:r w:rsidR="007223BD" w:rsidRPr="006F5332">
        <w:rPr>
          <w:rFonts w:cs="Times New Roman"/>
          <w:sz w:val="24"/>
          <w:szCs w:val="24"/>
        </w:rPr>
        <w:t xml:space="preserve"> mindstekrav til </w:t>
      </w:r>
      <w:r w:rsidR="002C4CF9" w:rsidRPr="006F5332">
        <w:rPr>
          <w:rFonts w:cs="Times New Roman"/>
          <w:sz w:val="24"/>
          <w:szCs w:val="24"/>
        </w:rPr>
        <w:t xml:space="preserve">luftfartøjets </w:t>
      </w:r>
      <w:r w:rsidR="007223BD" w:rsidRPr="006F5332">
        <w:rPr>
          <w:rFonts w:cs="Times New Roman"/>
          <w:sz w:val="24"/>
          <w:szCs w:val="24"/>
        </w:rPr>
        <w:t>vedligeholdelsesstand</w:t>
      </w:r>
      <w:r w:rsidR="002C4CF9" w:rsidRPr="006F5332">
        <w:rPr>
          <w:rFonts w:cs="Times New Roman"/>
          <w:sz w:val="24"/>
          <w:szCs w:val="24"/>
        </w:rPr>
        <w:t>.</w:t>
      </w:r>
    </w:p>
    <w:p w14:paraId="696B0D36" w14:textId="63FEB7FE" w:rsidR="007223BD" w:rsidRPr="006F5332" w:rsidRDefault="001700FA" w:rsidP="007223BD">
      <w:pPr>
        <w:spacing w:after="240"/>
        <w:rPr>
          <w:rFonts w:cs="Times New Roman"/>
          <w:sz w:val="24"/>
          <w:szCs w:val="24"/>
        </w:rPr>
      </w:pPr>
      <w:r w:rsidRPr="006F5332">
        <w:rPr>
          <w:rFonts w:cs="Times New Roman"/>
          <w:sz w:val="24"/>
          <w:szCs w:val="24"/>
        </w:rPr>
        <w:t>B</w:t>
      </w:r>
      <w:r w:rsidR="007223BD" w:rsidRPr="006F5332">
        <w:rPr>
          <w:rFonts w:cs="Times New Roman"/>
          <w:sz w:val="24"/>
          <w:szCs w:val="24"/>
        </w:rPr>
        <w:t>estemmelsen</w:t>
      </w:r>
      <w:r w:rsidRPr="006F5332">
        <w:rPr>
          <w:rFonts w:cs="Times New Roman"/>
          <w:sz w:val="24"/>
          <w:szCs w:val="24"/>
        </w:rPr>
        <w:t xml:space="preserve"> vil endvidere</w:t>
      </w:r>
      <w:r w:rsidR="007223BD" w:rsidRPr="006F5332">
        <w:rPr>
          <w:rFonts w:cs="Times New Roman"/>
          <w:sz w:val="24"/>
          <w:szCs w:val="24"/>
        </w:rPr>
        <w:t xml:space="preserve"> kunne anvendes til at stille krav til dokumentationen for luftfartøjets luftdygtighed, herunder udformning og ordlyd af relevante dokumenter.</w:t>
      </w:r>
    </w:p>
    <w:p w14:paraId="448FD81A" w14:textId="519661B4" w:rsidR="001700FA" w:rsidRPr="006F5332" w:rsidRDefault="001700FA" w:rsidP="007223BD">
      <w:pPr>
        <w:spacing w:after="240"/>
        <w:rPr>
          <w:rFonts w:cs="Times New Roman"/>
          <w:sz w:val="24"/>
          <w:szCs w:val="24"/>
        </w:rPr>
      </w:pPr>
      <w:r w:rsidRPr="006F5332">
        <w:rPr>
          <w:rFonts w:cs="Times New Roman"/>
          <w:sz w:val="24"/>
          <w:szCs w:val="24"/>
        </w:rPr>
        <w:t>Den foreslåede bemyndigelsesbestemmelse forventes blandt andet udmøntet ved førstkommende revision af de bestående Bestemmelser for Civil Luftfart, der fastlægger de krav, der er nødvendige for, at luftfartøjer, der ikke er omfattet af EU-reguleringen, kan leve op til de internationale krav til luftdygtighed, således som disse fastsættes af ICAO.</w:t>
      </w:r>
    </w:p>
    <w:p w14:paraId="22A050B4" w14:textId="0127734F" w:rsidR="00201A11" w:rsidRPr="006F5332" w:rsidRDefault="00201A11" w:rsidP="007223BD">
      <w:pPr>
        <w:spacing w:after="240"/>
        <w:rPr>
          <w:rFonts w:cs="Times New Roman"/>
          <w:sz w:val="24"/>
          <w:szCs w:val="24"/>
        </w:rPr>
      </w:pPr>
      <w:r w:rsidRPr="006F5332">
        <w:rPr>
          <w:rFonts w:cs="Times New Roman"/>
          <w:sz w:val="24"/>
          <w:szCs w:val="24"/>
        </w:rPr>
        <w:t>Der henvises i øvrigt til pkt. 2.</w:t>
      </w:r>
      <w:ins w:id="747" w:author="Forfatter">
        <w:r w:rsidR="00490DB1">
          <w:rPr>
            <w:rFonts w:cs="Times New Roman"/>
            <w:sz w:val="24"/>
            <w:szCs w:val="24"/>
          </w:rPr>
          <w:t>3</w:t>
        </w:r>
      </w:ins>
      <w:del w:id="748" w:author="Forfatter">
        <w:r w:rsidRPr="006F5332" w:rsidDel="00490DB1">
          <w:rPr>
            <w:rFonts w:cs="Times New Roman"/>
            <w:sz w:val="24"/>
            <w:szCs w:val="24"/>
          </w:rPr>
          <w:delText>2</w:delText>
        </w:r>
      </w:del>
      <w:r w:rsidRPr="006F5332">
        <w:rPr>
          <w:rFonts w:cs="Times New Roman"/>
          <w:sz w:val="24"/>
          <w:szCs w:val="24"/>
        </w:rPr>
        <w:t xml:space="preserve"> i lovforslagets almindelige bemærkninger.</w:t>
      </w:r>
    </w:p>
    <w:p w14:paraId="09521FAA" w14:textId="48879020" w:rsidR="000D75D1" w:rsidRPr="006F5332" w:rsidRDefault="007A0124" w:rsidP="007223BD">
      <w:pPr>
        <w:spacing w:after="240"/>
        <w:rPr>
          <w:rFonts w:cs="Times New Roman"/>
          <w:sz w:val="24"/>
          <w:szCs w:val="24"/>
        </w:rPr>
      </w:pPr>
      <w:r w:rsidRPr="006F5332">
        <w:rPr>
          <w:rFonts w:cs="Times New Roman"/>
          <w:sz w:val="24"/>
          <w:szCs w:val="24"/>
        </w:rPr>
        <w:t>Til nr. 1</w:t>
      </w:r>
      <w:r w:rsidR="009A2C07">
        <w:rPr>
          <w:rFonts w:cs="Times New Roman"/>
          <w:sz w:val="24"/>
          <w:szCs w:val="24"/>
        </w:rPr>
        <w:t>4</w:t>
      </w:r>
    </w:p>
    <w:p w14:paraId="1CF922CD" w14:textId="13B0FE9C" w:rsidR="007A0124" w:rsidRPr="006F5332" w:rsidRDefault="007A0124" w:rsidP="007223BD">
      <w:pPr>
        <w:spacing w:after="240"/>
        <w:rPr>
          <w:rFonts w:cs="Times New Roman"/>
          <w:sz w:val="24"/>
          <w:szCs w:val="24"/>
        </w:rPr>
      </w:pPr>
      <w:r w:rsidRPr="006F5332">
        <w:rPr>
          <w:rFonts w:cs="Times New Roman"/>
          <w:sz w:val="24"/>
          <w:szCs w:val="24"/>
        </w:rPr>
        <w:t xml:space="preserve">Det følger af </w:t>
      </w:r>
      <w:r w:rsidR="006B1C98" w:rsidRPr="006F5332">
        <w:rPr>
          <w:rFonts w:cs="Times New Roman"/>
          <w:sz w:val="24"/>
          <w:szCs w:val="24"/>
        </w:rPr>
        <w:t xml:space="preserve">luftfartslovens </w:t>
      </w:r>
      <w:r w:rsidRPr="006F5332">
        <w:rPr>
          <w:rFonts w:cs="Times New Roman"/>
          <w:sz w:val="24"/>
          <w:szCs w:val="24"/>
        </w:rPr>
        <w:t>§ 57, stk. 2, nr. 1</w:t>
      </w:r>
      <w:r w:rsidR="0036046E" w:rsidRPr="006F5332">
        <w:rPr>
          <w:rFonts w:cs="Times New Roman"/>
          <w:sz w:val="24"/>
          <w:szCs w:val="24"/>
        </w:rPr>
        <w:t xml:space="preserve">, </w:t>
      </w:r>
      <w:r w:rsidRPr="006F5332">
        <w:rPr>
          <w:rFonts w:cs="Times New Roman"/>
          <w:sz w:val="24"/>
          <w:szCs w:val="24"/>
        </w:rPr>
        <w:t xml:space="preserve">at flyvepladsen skal drives som et EU- eller EØS-selskab omfattet af </w:t>
      </w:r>
      <w:r w:rsidR="00E47447">
        <w:rPr>
          <w:rFonts w:cs="Times New Roman"/>
          <w:sz w:val="24"/>
          <w:szCs w:val="24"/>
        </w:rPr>
        <w:t>Den Europæiske Unions</w:t>
      </w:r>
      <w:r w:rsidRPr="006F5332">
        <w:rPr>
          <w:rFonts w:cs="Times New Roman"/>
          <w:sz w:val="24"/>
          <w:szCs w:val="24"/>
        </w:rPr>
        <w:t xml:space="preserve"> regler.</w:t>
      </w:r>
    </w:p>
    <w:p w14:paraId="31F31D59" w14:textId="2830D12B" w:rsidR="00EB06CC" w:rsidRPr="006F5332" w:rsidRDefault="006B1C98" w:rsidP="007223BD">
      <w:pPr>
        <w:spacing w:after="240"/>
        <w:rPr>
          <w:rFonts w:cs="Times New Roman"/>
          <w:sz w:val="24"/>
          <w:szCs w:val="24"/>
        </w:rPr>
      </w:pPr>
      <w:r w:rsidRPr="006F5332">
        <w:rPr>
          <w:rFonts w:cs="Times New Roman"/>
          <w:sz w:val="24"/>
          <w:szCs w:val="24"/>
        </w:rPr>
        <w:t>Det Europæiske Fællesskab ændrede v</w:t>
      </w:r>
      <w:r w:rsidR="00EB06CC" w:rsidRPr="006F5332">
        <w:rPr>
          <w:rFonts w:cs="Times New Roman"/>
          <w:sz w:val="24"/>
          <w:szCs w:val="24"/>
        </w:rPr>
        <w:t>ed vedtagelsen af</w:t>
      </w:r>
      <w:r w:rsidR="00140959" w:rsidRPr="006F5332">
        <w:rPr>
          <w:rFonts w:cs="Times New Roman"/>
          <w:sz w:val="24"/>
          <w:szCs w:val="24"/>
        </w:rPr>
        <w:t xml:space="preserve"> Maastricht-traktaten</w:t>
      </w:r>
      <w:r w:rsidR="00EB06CC" w:rsidRPr="006F5332">
        <w:rPr>
          <w:rFonts w:cs="Times New Roman"/>
          <w:sz w:val="24"/>
          <w:szCs w:val="24"/>
        </w:rPr>
        <w:t xml:space="preserve"> i 1993</w:t>
      </w:r>
      <w:r w:rsidR="008B4312" w:rsidRPr="006F5332">
        <w:rPr>
          <w:rFonts w:cs="Times New Roman"/>
          <w:sz w:val="24"/>
          <w:szCs w:val="24"/>
        </w:rPr>
        <w:t xml:space="preserve"> </w:t>
      </w:r>
      <w:r w:rsidR="00EB06CC" w:rsidRPr="006F5332">
        <w:rPr>
          <w:rFonts w:cs="Times New Roman"/>
          <w:sz w:val="24"/>
          <w:szCs w:val="24"/>
        </w:rPr>
        <w:t>navn til Den Europæiske Union.</w:t>
      </w:r>
    </w:p>
    <w:p w14:paraId="2253E7AE" w14:textId="08245821" w:rsidR="007A0124" w:rsidRPr="006F5332" w:rsidRDefault="007A0124" w:rsidP="00EA37B1">
      <w:pPr>
        <w:spacing w:after="240"/>
        <w:rPr>
          <w:rFonts w:cs="Times New Roman"/>
          <w:sz w:val="24"/>
          <w:szCs w:val="24"/>
        </w:rPr>
      </w:pPr>
      <w:r w:rsidRPr="006F5332">
        <w:rPr>
          <w:rFonts w:cs="Times New Roman"/>
          <w:sz w:val="24"/>
          <w:szCs w:val="24"/>
        </w:rPr>
        <w:t xml:space="preserve">Det foreslås </w:t>
      </w:r>
      <w:r w:rsidRPr="006F5332">
        <w:rPr>
          <w:sz w:val="24"/>
          <w:szCs w:val="24"/>
        </w:rPr>
        <w:t>med lovforslagets § 1, nr. 1</w:t>
      </w:r>
      <w:r w:rsidR="009A2C07">
        <w:rPr>
          <w:sz w:val="24"/>
          <w:szCs w:val="24"/>
        </w:rPr>
        <w:t>4</w:t>
      </w:r>
      <w:r w:rsidRPr="006F5332">
        <w:rPr>
          <w:sz w:val="24"/>
          <w:szCs w:val="24"/>
        </w:rPr>
        <w:t xml:space="preserve">, i </w:t>
      </w:r>
      <w:r w:rsidRPr="006F5332">
        <w:rPr>
          <w:i/>
          <w:iCs/>
          <w:sz w:val="24"/>
          <w:szCs w:val="24"/>
        </w:rPr>
        <w:t>§ 57, stk. 2, nr. 1,</w:t>
      </w:r>
      <w:r w:rsidRPr="006F5332">
        <w:rPr>
          <w:sz w:val="24"/>
          <w:szCs w:val="24"/>
        </w:rPr>
        <w:t xml:space="preserve"> at </w:t>
      </w:r>
      <w:r w:rsidRPr="006F5332">
        <w:rPr>
          <w:rFonts w:cs="Times New Roman"/>
          <w:sz w:val="24"/>
          <w:szCs w:val="24"/>
        </w:rPr>
        <w:t>flyvepladsen skal drives som et EU- eller EØS-selskab omfattet af Den Europæiske Unions regler</w:t>
      </w:r>
      <w:r w:rsidR="00EB06CC" w:rsidRPr="006F5332">
        <w:rPr>
          <w:rFonts w:cs="Times New Roman"/>
          <w:sz w:val="24"/>
          <w:szCs w:val="24"/>
        </w:rPr>
        <w:t>.</w:t>
      </w:r>
    </w:p>
    <w:p w14:paraId="69978547" w14:textId="3AD1C4AA" w:rsidR="00EB06CC" w:rsidRPr="006F5332" w:rsidRDefault="006B1C98" w:rsidP="00EA37B1">
      <w:pPr>
        <w:spacing w:after="240"/>
        <w:rPr>
          <w:rFonts w:cs="Times New Roman"/>
          <w:sz w:val="24"/>
          <w:szCs w:val="24"/>
        </w:rPr>
      </w:pPr>
      <w:r w:rsidRPr="006F5332">
        <w:rPr>
          <w:rFonts w:cs="Times New Roman"/>
          <w:sz w:val="24"/>
          <w:szCs w:val="24"/>
        </w:rPr>
        <w:t xml:space="preserve">Den foreslåede ændring er alene af sproglig karakter med henblik på at opdatere ordlyden af luftfartsloven. </w:t>
      </w:r>
    </w:p>
    <w:p w14:paraId="4C766554" w14:textId="3E2728C0" w:rsidR="00EA37B1" w:rsidRDefault="00EA37B1" w:rsidP="003E4B42">
      <w:pPr>
        <w:spacing w:after="240"/>
        <w:rPr>
          <w:ins w:id="749" w:author="Forfatter"/>
          <w:sz w:val="24"/>
          <w:szCs w:val="24"/>
        </w:rPr>
      </w:pPr>
      <w:r w:rsidRPr="006F5332">
        <w:rPr>
          <w:sz w:val="24"/>
          <w:szCs w:val="24"/>
        </w:rPr>
        <w:t>Der tilsigtes ikke derudover en ændring af bestemmelsens materielle indhold eller anvendelsen i praksis</w:t>
      </w:r>
      <w:r w:rsidR="00526816" w:rsidRPr="006F5332">
        <w:rPr>
          <w:sz w:val="24"/>
          <w:szCs w:val="24"/>
        </w:rPr>
        <w:t>.</w:t>
      </w:r>
    </w:p>
    <w:p w14:paraId="7F531F58" w14:textId="0EA387D4" w:rsidR="006F6DC0" w:rsidRDefault="006F6DC0" w:rsidP="003E4B42">
      <w:pPr>
        <w:spacing w:after="240"/>
        <w:rPr>
          <w:ins w:id="750" w:author="Forfatter"/>
          <w:rFonts w:cs="Times New Roman"/>
          <w:sz w:val="24"/>
          <w:szCs w:val="24"/>
        </w:rPr>
      </w:pPr>
      <w:ins w:id="751" w:author="Forfatter">
        <w:r>
          <w:rPr>
            <w:rFonts w:cs="Times New Roman"/>
            <w:sz w:val="24"/>
            <w:szCs w:val="24"/>
          </w:rPr>
          <w:lastRenderedPageBreak/>
          <w:t>Til nr. 15</w:t>
        </w:r>
        <w:r w:rsidR="00F9701E">
          <w:rPr>
            <w:rFonts w:cs="Times New Roman"/>
            <w:sz w:val="24"/>
            <w:szCs w:val="24"/>
          </w:rPr>
          <w:t>-18</w:t>
        </w:r>
      </w:ins>
    </w:p>
    <w:p w14:paraId="0553EA4E" w14:textId="23113BE8" w:rsidR="005866F3" w:rsidRPr="00335201" w:rsidRDefault="00277A9E" w:rsidP="00335201">
      <w:pPr>
        <w:spacing w:after="240"/>
        <w:rPr>
          <w:ins w:id="752" w:author="Forfatter"/>
          <w:rFonts w:cs="Times New Roman"/>
          <w:sz w:val="24"/>
          <w:szCs w:val="24"/>
        </w:rPr>
      </w:pPr>
      <w:ins w:id="753" w:author="Forfatter">
        <w:r>
          <w:rPr>
            <w:rFonts w:cs="Times New Roman"/>
            <w:sz w:val="24"/>
            <w:szCs w:val="24"/>
          </w:rPr>
          <w:t>Det følger af luftfartslovens § 11, stk. 1, at v</w:t>
        </w:r>
        <w:r w:rsidRPr="00277A9E">
          <w:rPr>
            <w:rFonts w:cs="Times New Roman"/>
            <w:sz w:val="24"/>
            <w:szCs w:val="24"/>
          </w:rPr>
          <w:t>ed befordring af passagerer kan befordrerens ansvar, hvis en passager bliver dræbt eller lider skade på legeme eller helbred, ikke afskæres eller begrænses, hvis erstatningen ikke overstiger 128.821 særlige trækningsrettigheder (SDR, jf. stk. 8) for hver passager, jf. dog § 110</w:t>
        </w:r>
        <w:r>
          <w:rPr>
            <w:rFonts w:cs="Times New Roman"/>
            <w:sz w:val="24"/>
            <w:szCs w:val="24"/>
          </w:rPr>
          <w:t>. Det følger af § 111, stk. 2, at b</w:t>
        </w:r>
        <w:r w:rsidRPr="00277A9E">
          <w:rPr>
            <w:rFonts w:cs="Times New Roman"/>
            <w:sz w:val="24"/>
            <w:szCs w:val="24"/>
          </w:rPr>
          <w:t>efordreren ikke</w:t>
        </w:r>
        <w:r>
          <w:rPr>
            <w:rFonts w:cs="Times New Roman"/>
            <w:sz w:val="24"/>
            <w:szCs w:val="24"/>
          </w:rPr>
          <w:t xml:space="preserve"> er</w:t>
        </w:r>
        <w:r w:rsidRPr="00277A9E">
          <w:rPr>
            <w:rFonts w:cs="Times New Roman"/>
            <w:sz w:val="24"/>
            <w:szCs w:val="24"/>
          </w:rPr>
          <w:t xml:space="preserve"> ansvarlig for den skade efter stk. 1, der overstiger 128.821 SDR for hver passager, hvis befordreren kan bevise, at</w:t>
        </w:r>
        <w:r>
          <w:rPr>
            <w:rFonts w:cs="Times New Roman"/>
            <w:sz w:val="24"/>
            <w:szCs w:val="24"/>
          </w:rPr>
          <w:t xml:space="preserve"> </w:t>
        </w:r>
        <w:r w:rsidRPr="00277A9E">
          <w:rPr>
            <w:rFonts w:cs="Times New Roman"/>
            <w:sz w:val="24"/>
            <w:szCs w:val="24"/>
          </w:rPr>
          <w:t>skaden ikke skyldes forsætlig eller uagtsom handling eller undladelse fra befordrerens eller dennes ansattes eller dennes agenters side</w:t>
        </w:r>
        <w:r>
          <w:rPr>
            <w:rFonts w:cs="Times New Roman"/>
            <w:sz w:val="24"/>
            <w:szCs w:val="24"/>
          </w:rPr>
          <w:t>,</w:t>
        </w:r>
        <w:r w:rsidRPr="00277A9E">
          <w:rPr>
            <w:rFonts w:cs="Times New Roman"/>
            <w:sz w:val="24"/>
            <w:szCs w:val="24"/>
          </w:rPr>
          <w:t xml:space="preserve"> eller</w:t>
        </w:r>
        <w:r>
          <w:rPr>
            <w:rFonts w:cs="Times New Roman"/>
            <w:sz w:val="24"/>
            <w:szCs w:val="24"/>
          </w:rPr>
          <w:t xml:space="preserve"> </w:t>
        </w:r>
        <w:r w:rsidRPr="00277A9E">
          <w:rPr>
            <w:rFonts w:cs="Times New Roman"/>
            <w:sz w:val="24"/>
            <w:szCs w:val="24"/>
          </w:rPr>
          <w:t>skaden alene skyldes forsætlig eller uagtsom handling eller undladelse fra tredjemands side.</w:t>
        </w:r>
      </w:ins>
    </w:p>
    <w:p w14:paraId="6DFC6E42" w14:textId="7F6244B4" w:rsidR="00F9701E" w:rsidRDefault="00277A9E" w:rsidP="00F9701E">
      <w:pPr>
        <w:spacing w:after="240"/>
        <w:rPr>
          <w:ins w:id="754" w:author="Forfatter"/>
          <w:rFonts w:cs="Times New Roman"/>
          <w:sz w:val="24"/>
          <w:szCs w:val="24"/>
        </w:rPr>
      </w:pPr>
      <w:ins w:id="755" w:author="Forfatter">
        <w:r>
          <w:rPr>
            <w:rFonts w:cs="Times New Roman"/>
            <w:iCs/>
            <w:sz w:val="24"/>
            <w:szCs w:val="24"/>
          </w:rPr>
          <w:t>Det følger af luftfartslovens § 111, stk. 3, at v</w:t>
        </w:r>
        <w:r w:rsidRPr="00277A9E">
          <w:rPr>
            <w:rFonts w:cs="Times New Roman"/>
            <w:sz w:val="24"/>
            <w:szCs w:val="24"/>
          </w:rPr>
          <w:t>ed befordring af passagerer er befordrerens ansvar for skade som følge af forsinkelse begrænset til 5.346 SDR for hver passager.</w:t>
        </w:r>
        <w:r w:rsidR="00F9701E" w:rsidRPr="00F9701E">
          <w:rPr>
            <w:rFonts w:cs="Times New Roman"/>
            <w:sz w:val="24"/>
            <w:szCs w:val="24"/>
          </w:rPr>
          <w:t xml:space="preserve"> </w:t>
        </w:r>
      </w:ins>
    </w:p>
    <w:p w14:paraId="05A64781" w14:textId="093792D4" w:rsidR="005866F3" w:rsidDel="00914BDC" w:rsidRDefault="005866F3" w:rsidP="005866F3">
      <w:pPr>
        <w:spacing w:after="240"/>
        <w:rPr>
          <w:del w:id="756" w:author="Forfatter"/>
          <w:rFonts w:cs="Times New Roman"/>
          <w:sz w:val="24"/>
          <w:szCs w:val="24"/>
        </w:rPr>
      </w:pPr>
      <w:ins w:id="757" w:author="Forfatter">
        <w:r>
          <w:rPr>
            <w:rFonts w:cs="Times New Roman"/>
            <w:sz w:val="24"/>
            <w:szCs w:val="24"/>
          </w:rPr>
          <w:t>Det følger af luftfartslovens § 111, stk. 4, at v</w:t>
        </w:r>
        <w:r w:rsidRPr="00277A9E">
          <w:rPr>
            <w:rFonts w:cs="Times New Roman"/>
            <w:sz w:val="24"/>
            <w:szCs w:val="24"/>
          </w:rPr>
          <w:t xml:space="preserve">ed befordring af rejsegods er befordrerens ansvar for skade som følge af, at rejsegods går tabt, beskadiges eller forsinkes, begrænset til 1.288 SDR for hver passager. Har passageren ved aflevering af det indskrevne rejsegods til befordreren afgivet en særlig erklæring med angivelse af den interesse, som er forbundet med rejsegodsets udlevering på bestemmelsesstedet, og betalt det fragttillæg, som måtte være fastsat, gælder det i erklæringen angivne beløb som grænse for befordrerens ansvar. Dette gælder dog ikke, hvis befordreren beviser, at beløbet overstiger passagerens særlige interesse som nævnt i 2. </w:t>
        </w:r>
        <w:proofErr w:type="spellStart"/>
        <w:r w:rsidRPr="00277A9E">
          <w:rPr>
            <w:rFonts w:cs="Times New Roman"/>
            <w:sz w:val="24"/>
            <w:szCs w:val="24"/>
          </w:rPr>
          <w:t>pkt.</w:t>
        </w:r>
      </w:ins>
    </w:p>
    <w:p w14:paraId="24DB21A4" w14:textId="5E8A611F" w:rsidR="005866F3" w:rsidRDefault="005866F3" w:rsidP="00F9701E">
      <w:pPr>
        <w:spacing w:after="240"/>
        <w:rPr>
          <w:ins w:id="758" w:author="Forfatter"/>
          <w:rFonts w:cs="Times New Roman"/>
          <w:sz w:val="24"/>
          <w:szCs w:val="24"/>
        </w:rPr>
      </w:pPr>
      <w:ins w:id="759" w:author="Forfatter">
        <w:r>
          <w:rPr>
            <w:rFonts w:cs="Times New Roman"/>
            <w:sz w:val="24"/>
            <w:szCs w:val="24"/>
          </w:rPr>
          <w:t>Det</w:t>
        </w:r>
        <w:proofErr w:type="spellEnd"/>
        <w:r>
          <w:rPr>
            <w:rFonts w:cs="Times New Roman"/>
            <w:sz w:val="24"/>
            <w:szCs w:val="24"/>
          </w:rPr>
          <w:t xml:space="preserve"> følger af luftfartslovens § 111, stk. 5, at v</w:t>
        </w:r>
        <w:r w:rsidRPr="00277A9E">
          <w:rPr>
            <w:rFonts w:cs="Times New Roman"/>
            <w:sz w:val="24"/>
            <w:szCs w:val="24"/>
          </w:rPr>
          <w:t>ed befordring af gods er befordrerens ansvar for skade som følge af, at gods går tabt, beskadiges eller forsinkes begrænset til 22 SDR pr. kg. Har afsenderen ved godsets aflevering til befordreren afgivet en særlig erklæring med angivelse af den interesse, som er forbundet med godsets udlevering på bestemmelsesstedet, og betalt det fragttillæg, som måtte være fastsat, gælder det i erklæringen angivne beløb som grænse for befordrerens ansvar. Dette gælder dog ikke, hvis befordreren beviser, at beløbet overstiger afsenderens særlige interesse som nævnt i 2. pkt. Hvis en del af godset går tabt, beskadiges eller forsinkes, opgøres kun den samlede vægt af de berørte stykker gods, når grænsen for befordrerens ansvar skal fastsættes. Hvis skaden forringer værdien af andre stykker gods, som omfattes af samme luftfragtbrev, godskvittering eller de på anden måde registrerede oplysninger, jf. § 94, stk. 2, skal også vægten af disse stykker gods medregnes.</w:t>
        </w:r>
      </w:ins>
    </w:p>
    <w:p w14:paraId="7DBCD5CC" w14:textId="049DDC49" w:rsidR="00914BDC" w:rsidRDefault="00914BDC" w:rsidP="00F9701E">
      <w:pPr>
        <w:spacing w:after="240"/>
        <w:rPr>
          <w:ins w:id="760" w:author="Forfatter"/>
          <w:rFonts w:cs="Times New Roman"/>
          <w:sz w:val="24"/>
          <w:szCs w:val="24"/>
        </w:rPr>
      </w:pPr>
      <w:ins w:id="761" w:author="Forfatter">
        <w:r w:rsidRPr="00914BDC">
          <w:rPr>
            <w:rFonts w:cs="Times New Roman"/>
            <w:sz w:val="24"/>
            <w:szCs w:val="24"/>
          </w:rPr>
          <w:lastRenderedPageBreak/>
          <w:t>Ansvaret for skade ved tab, beskadigelse eller forsinkelse af gods efter </w:t>
        </w:r>
        <w:r w:rsidRPr="00914BDC">
          <w:rPr>
            <w:rFonts w:cs="Times New Roman"/>
            <w:sz w:val="24"/>
            <w:szCs w:val="24"/>
          </w:rPr>
          <w:fldChar w:fldCharType="begin"/>
        </w:r>
        <w:r w:rsidRPr="00914BDC">
          <w:rPr>
            <w:rFonts w:cs="Times New Roman"/>
            <w:sz w:val="24"/>
            <w:szCs w:val="24"/>
          </w:rPr>
          <w:instrText xml:space="preserve"> HYPERLINK "https://pro.karnovgroup.dk/b/documents/rel/LBKG20171149_P111" </w:instrText>
        </w:r>
        <w:r w:rsidRPr="00914BDC">
          <w:rPr>
            <w:rFonts w:cs="Times New Roman"/>
            <w:sz w:val="24"/>
            <w:szCs w:val="24"/>
          </w:rPr>
          <w:fldChar w:fldCharType="separate"/>
        </w:r>
        <w:r w:rsidRPr="00914BDC">
          <w:rPr>
            <w:rStyle w:val="Hyperlink"/>
            <w:rFonts w:cs="Times New Roman"/>
            <w:sz w:val="24"/>
            <w:szCs w:val="24"/>
          </w:rPr>
          <w:t>luftfartslovens § 111, stk. 5</w:t>
        </w:r>
        <w:r w:rsidRPr="00914BDC">
          <w:rPr>
            <w:rFonts w:cs="Times New Roman"/>
            <w:sz w:val="24"/>
            <w:szCs w:val="24"/>
          </w:rPr>
          <w:fldChar w:fldCharType="end"/>
        </w:r>
        <w:r w:rsidRPr="00914BDC">
          <w:rPr>
            <w:rFonts w:cs="Times New Roman"/>
            <w:sz w:val="24"/>
            <w:szCs w:val="24"/>
          </w:rPr>
          <w:t xml:space="preserve">, begrænset til </w:t>
        </w:r>
        <w:r>
          <w:rPr>
            <w:rFonts w:cs="Times New Roman"/>
            <w:sz w:val="24"/>
            <w:szCs w:val="24"/>
          </w:rPr>
          <w:t>22</w:t>
        </w:r>
        <w:r w:rsidRPr="00914BDC">
          <w:rPr>
            <w:rFonts w:cs="Times New Roman"/>
            <w:sz w:val="24"/>
            <w:szCs w:val="24"/>
          </w:rPr>
          <w:t xml:space="preserve"> SDR pr. kg. Der er tale om et objektiv</w:t>
        </w:r>
        <w:r>
          <w:rPr>
            <w:rFonts w:cs="Times New Roman"/>
            <w:sz w:val="24"/>
            <w:szCs w:val="24"/>
          </w:rPr>
          <w:t>t</w:t>
        </w:r>
        <w:r w:rsidRPr="00914BDC">
          <w:rPr>
            <w:rFonts w:cs="Times New Roman"/>
            <w:sz w:val="24"/>
            <w:szCs w:val="24"/>
          </w:rPr>
          <w:t xml:space="preserve"> ansvar.</w:t>
        </w:r>
      </w:ins>
    </w:p>
    <w:p w14:paraId="2ADBFD9B" w14:textId="0AF33622" w:rsidR="005866F3" w:rsidRPr="005866F3" w:rsidRDefault="005866F3" w:rsidP="005866F3">
      <w:pPr>
        <w:spacing w:after="240"/>
        <w:rPr>
          <w:ins w:id="762" w:author="Forfatter"/>
          <w:rFonts w:cs="Times New Roman"/>
          <w:sz w:val="24"/>
          <w:szCs w:val="24"/>
        </w:rPr>
      </w:pPr>
      <w:ins w:id="763" w:author="Forfatter">
        <w:r w:rsidRPr="005866F3">
          <w:rPr>
            <w:rFonts w:cs="Times New Roman"/>
            <w:sz w:val="24"/>
            <w:szCs w:val="24"/>
          </w:rPr>
          <w:t>Erstatningsansvarsgrænserne blev indført i loven i forlængelse af Danmarks tiltrædelse af Montreal-konventionen af 28. maj 1999 om indførelse af visse ensartede regler for international luftbefordring (Montreal-konventionen). Erstatningsansvarsgrænserne blev reguleret i 2011, jf. </w:t>
        </w:r>
        <w:r w:rsidRPr="005866F3">
          <w:rPr>
            <w:rFonts w:cs="Times New Roman"/>
            <w:sz w:val="24"/>
            <w:szCs w:val="24"/>
          </w:rPr>
          <w:fldChar w:fldCharType="begin"/>
        </w:r>
        <w:r w:rsidRPr="005866F3">
          <w:rPr>
            <w:rFonts w:cs="Times New Roman"/>
            <w:sz w:val="24"/>
            <w:szCs w:val="24"/>
          </w:rPr>
          <w:instrText xml:space="preserve"> HYPERLINK "https://pro.karnovgroup.dk/b/documents/abs/L2011470" </w:instrText>
        </w:r>
        <w:r w:rsidRPr="005866F3">
          <w:rPr>
            <w:rFonts w:cs="Times New Roman"/>
            <w:sz w:val="24"/>
            <w:szCs w:val="24"/>
          </w:rPr>
          <w:fldChar w:fldCharType="separate"/>
        </w:r>
        <w:r w:rsidRPr="005866F3">
          <w:rPr>
            <w:rStyle w:val="Hyperlink"/>
            <w:rFonts w:cs="Times New Roman"/>
            <w:sz w:val="24"/>
            <w:szCs w:val="24"/>
          </w:rPr>
          <w:t>lov nr. 470 af 18. maj 2011</w:t>
        </w:r>
        <w:r w:rsidRPr="005866F3">
          <w:rPr>
            <w:rFonts w:cs="Times New Roman"/>
            <w:sz w:val="24"/>
            <w:szCs w:val="24"/>
          </w:rPr>
          <w:fldChar w:fldCharType="end"/>
        </w:r>
        <w:r w:rsidRPr="005866F3">
          <w:rPr>
            <w:rFonts w:cs="Times New Roman"/>
            <w:sz w:val="24"/>
            <w:szCs w:val="24"/>
          </w:rPr>
          <w:t> om ændring af lov om luftfart</w:t>
        </w:r>
        <w:r>
          <w:rPr>
            <w:rFonts w:cs="Times New Roman"/>
            <w:sz w:val="24"/>
            <w:szCs w:val="24"/>
          </w:rPr>
          <w:t xml:space="preserve">, og i 2021 ved lov nr. 2073 af 21. december 2020 om ændring af lov om luftfart. </w:t>
        </w:r>
      </w:ins>
    </w:p>
    <w:p w14:paraId="549CF534" w14:textId="71470CDF" w:rsidR="005866F3" w:rsidRPr="005866F3" w:rsidRDefault="005866F3" w:rsidP="005866F3">
      <w:pPr>
        <w:spacing w:after="240"/>
        <w:rPr>
          <w:ins w:id="764" w:author="Forfatter"/>
          <w:rFonts w:cs="Times New Roman"/>
          <w:sz w:val="24"/>
          <w:szCs w:val="24"/>
        </w:rPr>
      </w:pPr>
      <w:ins w:id="765" w:author="Forfatter">
        <w:r w:rsidRPr="005866F3">
          <w:rPr>
            <w:rFonts w:cs="Times New Roman"/>
            <w:sz w:val="24"/>
            <w:szCs w:val="24"/>
          </w:rPr>
          <w:t xml:space="preserve">For at tage højde for prisudviklingen i samfundet og dermed forhindre, at de angivne ansvarsgrænser med tiden bliver for lave, indeholder Montreal-konventionen i artikel 24 en bestemmelse om, at den internationale luftfartsorganisation ICAO hvert femte år skal tage de nævnte ansvarsgrænser op til fornyet vurdering. Vurderingen sker på baggrund af udviklingen i en såkaldt inflationsfaktor, der efter nogle nærmere angivne beregningsmetoder fastsættes på grundlag af stigningen (eller faldet) i forbrugerprisindekserne i de lande, hvis valutaer er omfattet af de særlige trækningsrettigheder, SDR. Hvis vurderingen viser, at inflationsfaktoren er steget med mere end 10 </w:t>
        </w:r>
        <w:r>
          <w:rPr>
            <w:rFonts w:cs="Times New Roman"/>
            <w:sz w:val="24"/>
            <w:szCs w:val="24"/>
          </w:rPr>
          <w:t>pct.</w:t>
        </w:r>
        <w:r w:rsidRPr="005866F3">
          <w:rPr>
            <w:rFonts w:cs="Times New Roman"/>
            <w:sz w:val="24"/>
            <w:szCs w:val="24"/>
          </w:rPr>
          <w:t>, skal ICAO underrette medlemsstaterne om, at de gældende ansvarsgrænser skal forhøjes.</w:t>
        </w:r>
      </w:ins>
    </w:p>
    <w:p w14:paraId="5672E0BD" w14:textId="4F3F122D" w:rsidR="005866F3" w:rsidRDefault="005866F3" w:rsidP="00F9701E">
      <w:pPr>
        <w:spacing w:after="240"/>
        <w:rPr>
          <w:ins w:id="766" w:author="Forfatter"/>
          <w:rFonts w:cs="Times New Roman"/>
          <w:sz w:val="24"/>
          <w:szCs w:val="24"/>
        </w:rPr>
      </w:pPr>
      <w:ins w:id="767" w:author="Forfatter">
        <w:r w:rsidRPr="005866F3">
          <w:rPr>
            <w:rFonts w:cs="Times New Roman"/>
            <w:sz w:val="24"/>
            <w:szCs w:val="24"/>
          </w:rPr>
          <w:t>ICAO har vedtaget en ny forhøjelse af ansvarsgrænserne, som tr</w:t>
        </w:r>
        <w:r>
          <w:rPr>
            <w:rFonts w:cs="Times New Roman"/>
            <w:sz w:val="24"/>
            <w:szCs w:val="24"/>
          </w:rPr>
          <w:t>æder</w:t>
        </w:r>
        <w:r w:rsidRPr="005866F3">
          <w:rPr>
            <w:rFonts w:cs="Times New Roman"/>
            <w:sz w:val="24"/>
            <w:szCs w:val="24"/>
          </w:rPr>
          <w:t xml:space="preserve"> i kraft den 28. december 20</w:t>
        </w:r>
        <w:r>
          <w:rPr>
            <w:rFonts w:cs="Times New Roman"/>
            <w:sz w:val="24"/>
            <w:szCs w:val="24"/>
          </w:rPr>
          <w:t>24</w:t>
        </w:r>
        <w:r w:rsidRPr="005866F3">
          <w:rPr>
            <w:rFonts w:cs="Times New Roman"/>
            <w:sz w:val="24"/>
            <w:szCs w:val="24"/>
          </w:rPr>
          <w:t>, jf. State letter LE 3/38.</w:t>
        </w:r>
        <w:r>
          <w:rPr>
            <w:rFonts w:cs="Times New Roman"/>
            <w:sz w:val="24"/>
            <w:szCs w:val="24"/>
          </w:rPr>
          <w:t xml:space="preserve">1-IND/24/4. </w:t>
        </w:r>
      </w:ins>
    </w:p>
    <w:p w14:paraId="1DB9DE98" w14:textId="39F121A0" w:rsidR="00F7348E" w:rsidRPr="00400EF1" w:rsidRDefault="00F7348E" w:rsidP="00F9701E">
      <w:pPr>
        <w:rPr>
          <w:ins w:id="768" w:author="Forfatter"/>
          <w:sz w:val="24"/>
          <w:szCs w:val="24"/>
        </w:rPr>
      </w:pPr>
      <w:ins w:id="769" w:author="Forfatter">
        <w:r>
          <w:rPr>
            <w:bCs/>
            <w:sz w:val="24"/>
            <w:szCs w:val="24"/>
          </w:rPr>
          <w:t xml:space="preserve">Det foreslås med </w:t>
        </w:r>
        <w:r w:rsidR="004F5327">
          <w:rPr>
            <w:rFonts w:cs="Times New Roman"/>
            <w:bCs/>
            <w:sz w:val="24"/>
            <w:szCs w:val="24"/>
          </w:rPr>
          <w:t xml:space="preserve">lovforslagets § 1, nr. 15, at erstatningsansvarsgrænsen i </w:t>
        </w:r>
        <w:r w:rsidR="004F5327" w:rsidRPr="00400EF1">
          <w:rPr>
            <w:i/>
            <w:iCs/>
            <w:sz w:val="24"/>
            <w:szCs w:val="24"/>
          </w:rPr>
          <w:t>§ 111, stk. 1 og 2,</w:t>
        </w:r>
        <w:r w:rsidR="004F5327" w:rsidRPr="00400EF1">
          <w:rPr>
            <w:sz w:val="24"/>
            <w:szCs w:val="24"/>
          </w:rPr>
          <w:t xml:space="preserve"> ændres </w:t>
        </w:r>
        <w:r w:rsidR="004F5327">
          <w:rPr>
            <w:sz w:val="24"/>
            <w:szCs w:val="24"/>
          </w:rPr>
          <w:t xml:space="preserve">fra </w:t>
        </w:r>
        <w:r w:rsidR="004F5327" w:rsidRPr="00400EF1">
          <w:rPr>
            <w:sz w:val="24"/>
            <w:szCs w:val="24"/>
          </w:rPr>
          <w:t>»128.821« til: »151.880«</w:t>
        </w:r>
        <w:r w:rsidR="004F5327">
          <w:rPr>
            <w:bCs/>
            <w:sz w:val="24"/>
            <w:szCs w:val="24"/>
          </w:rPr>
          <w:t>,</w:t>
        </w:r>
      </w:ins>
      <w:r w:rsidR="004F5327">
        <w:rPr>
          <w:bCs/>
          <w:sz w:val="24"/>
          <w:szCs w:val="24"/>
        </w:rPr>
        <w:t xml:space="preserve"> med </w:t>
      </w:r>
      <w:ins w:id="770" w:author="Forfatter">
        <w:r>
          <w:rPr>
            <w:bCs/>
            <w:sz w:val="24"/>
            <w:szCs w:val="24"/>
          </w:rPr>
          <w:t>lovforslagets § 1, nr. 16, at erstatningsansvarsgrænsen i</w:t>
        </w:r>
        <w:r w:rsidRPr="00400EF1">
          <w:rPr>
            <w:sz w:val="24"/>
            <w:szCs w:val="24"/>
          </w:rPr>
          <w:t xml:space="preserve"> </w:t>
        </w:r>
        <w:r w:rsidRPr="00400EF1">
          <w:rPr>
            <w:i/>
            <w:iCs/>
            <w:sz w:val="24"/>
            <w:szCs w:val="24"/>
          </w:rPr>
          <w:t>§ 111, stk. 3,</w:t>
        </w:r>
        <w:r w:rsidRPr="00400EF1">
          <w:rPr>
            <w:sz w:val="24"/>
            <w:szCs w:val="24"/>
          </w:rPr>
          <w:t xml:space="preserve"> ændres</w:t>
        </w:r>
        <w:r>
          <w:rPr>
            <w:sz w:val="24"/>
            <w:szCs w:val="24"/>
          </w:rPr>
          <w:t xml:space="preserve"> fra</w:t>
        </w:r>
        <w:r w:rsidRPr="00400EF1">
          <w:rPr>
            <w:sz w:val="24"/>
            <w:szCs w:val="24"/>
          </w:rPr>
          <w:t xml:space="preserve"> »5.346« til</w:t>
        </w:r>
        <w:r>
          <w:rPr>
            <w:sz w:val="24"/>
            <w:szCs w:val="24"/>
          </w:rPr>
          <w:t>:</w:t>
        </w:r>
        <w:r w:rsidRPr="00400EF1">
          <w:rPr>
            <w:sz w:val="24"/>
            <w:szCs w:val="24"/>
          </w:rPr>
          <w:t xml:space="preserve"> »6.303«</w:t>
        </w:r>
      </w:ins>
      <w:r w:rsidR="00F9701E">
        <w:rPr>
          <w:sz w:val="24"/>
          <w:szCs w:val="24"/>
        </w:rPr>
        <w:t>,</w:t>
      </w:r>
      <w:del w:id="771" w:author="Forfatter">
        <w:r w:rsidR="00F9701E" w:rsidDel="00C204CE">
          <w:rPr>
            <w:sz w:val="24"/>
            <w:szCs w:val="24"/>
          </w:rPr>
          <w:delText xml:space="preserve"> </w:delText>
        </w:r>
      </w:del>
      <w:r w:rsidR="00F9701E">
        <w:rPr>
          <w:rFonts w:cs="Times New Roman"/>
          <w:bCs/>
          <w:sz w:val="24"/>
          <w:szCs w:val="24"/>
        </w:rPr>
        <w:t xml:space="preserve"> </w:t>
      </w:r>
      <w:ins w:id="772" w:author="Forfatter">
        <w:r>
          <w:rPr>
            <w:bCs/>
            <w:sz w:val="24"/>
            <w:szCs w:val="24"/>
          </w:rPr>
          <w:t>med lovforslagets § 1, nr. 17, at erstatningsansvarsgrænsen i</w:t>
        </w:r>
        <w:r w:rsidRPr="00400EF1">
          <w:rPr>
            <w:sz w:val="24"/>
            <w:szCs w:val="24"/>
          </w:rPr>
          <w:t xml:space="preserve"> </w:t>
        </w:r>
        <w:r w:rsidRPr="00400EF1">
          <w:rPr>
            <w:i/>
            <w:iCs/>
            <w:sz w:val="24"/>
            <w:szCs w:val="24"/>
          </w:rPr>
          <w:t>§ 111, stk. 4, 1. pkt.,</w:t>
        </w:r>
        <w:r w:rsidRPr="00400EF1">
          <w:rPr>
            <w:sz w:val="24"/>
            <w:szCs w:val="24"/>
          </w:rPr>
          <w:t xml:space="preserve"> ændres </w:t>
        </w:r>
        <w:r>
          <w:rPr>
            <w:sz w:val="24"/>
            <w:szCs w:val="24"/>
          </w:rPr>
          <w:t xml:space="preserve">fra </w:t>
        </w:r>
        <w:r w:rsidRPr="00400EF1">
          <w:rPr>
            <w:sz w:val="24"/>
            <w:szCs w:val="24"/>
          </w:rPr>
          <w:t>»1.288« til: »1.519«</w:t>
        </w:r>
      </w:ins>
      <w:r w:rsidR="00F9701E">
        <w:rPr>
          <w:sz w:val="24"/>
          <w:szCs w:val="24"/>
        </w:rPr>
        <w:t xml:space="preserve"> </w:t>
      </w:r>
      <w:ins w:id="773" w:author="Forfatter">
        <w:r w:rsidR="00F9701E">
          <w:rPr>
            <w:sz w:val="24"/>
            <w:szCs w:val="24"/>
          </w:rPr>
          <w:t>og med</w:t>
        </w:r>
        <w:r>
          <w:rPr>
            <w:bCs/>
            <w:sz w:val="24"/>
            <w:szCs w:val="24"/>
          </w:rPr>
          <w:t xml:space="preserve"> med lovforslagets § 1, nr. 18, at erstatningsansvarsgrænsen i</w:t>
        </w:r>
        <w:r w:rsidRPr="00400EF1">
          <w:rPr>
            <w:sz w:val="24"/>
            <w:szCs w:val="24"/>
          </w:rPr>
          <w:t xml:space="preserve"> </w:t>
        </w:r>
        <w:r w:rsidRPr="00400EF1">
          <w:rPr>
            <w:i/>
            <w:iCs/>
            <w:sz w:val="24"/>
            <w:szCs w:val="24"/>
          </w:rPr>
          <w:t xml:space="preserve">§ 111, stk. 5, 1. pkt., </w:t>
        </w:r>
        <w:r w:rsidRPr="00400EF1">
          <w:rPr>
            <w:sz w:val="24"/>
            <w:szCs w:val="24"/>
          </w:rPr>
          <w:t xml:space="preserve">ændres </w:t>
        </w:r>
        <w:r>
          <w:rPr>
            <w:sz w:val="24"/>
            <w:szCs w:val="24"/>
          </w:rPr>
          <w:t xml:space="preserve">fra </w:t>
        </w:r>
        <w:r w:rsidRPr="00400EF1">
          <w:rPr>
            <w:sz w:val="24"/>
            <w:szCs w:val="24"/>
          </w:rPr>
          <w:t>»22« til: »26«.</w:t>
        </w:r>
      </w:ins>
    </w:p>
    <w:p w14:paraId="7E9D257D" w14:textId="77777777" w:rsidR="00F7348E" w:rsidRPr="00400EF1" w:rsidRDefault="00F7348E" w:rsidP="00F7348E">
      <w:pPr>
        <w:rPr>
          <w:ins w:id="774" w:author="Forfatter"/>
          <w:sz w:val="24"/>
          <w:szCs w:val="24"/>
        </w:rPr>
      </w:pPr>
    </w:p>
    <w:p w14:paraId="6544C5A5" w14:textId="0B435E62" w:rsidR="00277A9E" w:rsidRDefault="005866F3" w:rsidP="003E4B42">
      <w:pPr>
        <w:spacing w:after="240"/>
        <w:rPr>
          <w:ins w:id="775" w:author="Forfatter"/>
          <w:rFonts w:cs="Times New Roman"/>
          <w:sz w:val="24"/>
          <w:szCs w:val="24"/>
        </w:rPr>
      </w:pPr>
      <w:ins w:id="776" w:author="Forfatter">
        <w:r>
          <w:rPr>
            <w:rFonts w:cs="Times New Roman"/>
            <w:sz w:val="24"/>
            <w:szCs w:val="24"/>
          </w:rPr>
          <w:t xml:space="preserve">Med forslaget bringes luftfartslovens erstatningsansvarsregler i overensstemmelse med de af ICAO senest vedtagne forhøjelser af erstatningsansvarsgrænserne. </w:t>
        </w:r>
      </w:ins>
    </w:p>
    <w:p w14:paraId="1754BDFA" w14:textId="6A1780A8" w:rsidR="003B5D84" w:rsidRDefault="003B5D84" w:rsidP="003B5D84">
      <w:pPr>
        <w:rPr>
          <w:ins w:id="777" w:author="Forfatter"/>
          <w:sz w:val="24"/>
          <w:szCs w:val="24"/>
        </w:rPr>
      </w:pPr>
      <w:ins w:id="778" w:author="Forfatter">
        <w:r>
          <w:rPr>
            <w:sz w:val="24"/>
            <w:szCs w:val="24"/>
          </w:rPr>
          <w:t>De foreslåede ændringer af erstatningsansvarsgrænserne får betydning for</w:t>
        </w:r>
        <w:r w:rsidRPr="00BD0E9A">
          <w:rPr>
            <w:sz w:val="24"/>
            <w:szCs w:val="24"/>
          </w:rPr>
          <w:t xml:space="preserve"> l</w:t>
        </w:r>
        <w:r>
          <w:rPr>
            <w:sz w:val="24"/>
            <w:szCs w:val="24"/>
          </w:rPr>
          <w:t xml:space="preserve">uftfart over Grønland og Færøerne og luftfart med </w:t>
        </w:r>
        <w:r>
          <w:rPr>
            <w:sz w:val="24"/>
            <w:szCs w:val="24"/>
          </w:rPr>
          <w:lastRenderedPageBreak/>
          <w:t xml:space="preserve">tredjelandsluftfartsselskaber over dansk område, der ikke indebærer landing på eller start fra dansk område. </w:t>
        </w:r>
        <w:r w:rsidRPr="00BD0E9A">
          <w:rPr>
            <w:sz w:val="24"/>
            <w:szCs w:val="24"/>
          </w:rPr>
          <w:t xml:space="preserve"> </w:t>
        </w:r>
      </w:ins>
    </w:p>
    <w:p w14:paraId="364EA2D6" w14:textId="77777777" w:rsidR="003B5D84" w:rsidRPr="003B5D84" w:rsidRDefault="003B5D84" w:rsidP="003B5D84">
      <w:pPr>
        <w:rPr>
          <w:sz w:val="24"/>
          <w:szCs w:val="24"/>
        </w:rPr>
      </w:pPr>
    </w:p>
    <w:p w14:paraId="67385B36" w14:textId="3A82A5F6" w:rsidR="00FA6FAE" w:rsidRDefault="005866F3" w:rsidP="00FA6FAE">
      <w:pPr>
        <w:rPr>
          <w:ins w:id="779" w:author="Forfatter"/>
          <w:sz w:val="24"/>
          <w:szCs w:val="24"/>
        </w:rPr>
      </w:pPr>
      <w:ins w:id="780" w:author="Forfatter">
        <w:r w:rsidRPr="005866F3">
          <w:rPr>
            <w:rFonts w:cs="Times New Roman"/>
            <w:sz w:val="24"/>
            <w:szCs w:val="24"/>
          </w:rPr>
          <w:t xml:space="preserve">For </w:t>
        </w:r>
        <w:r w:rsidR="003B5D84">
          <w:rPr>
            <w:rFonts w:cs="Times New Roman"/>
            <w:sz w:val="24"/>
            <w:szCs w:val="24"/>
          </w:rPr>
          <w:t xml:space="preserve">flyvninger over Grønland og Færøerne </w:t>
        </w:r>
        <w:r w:rsidRPr="005866F3">
          <w:rPr>
            <w:rFonts w:cs="Times New Roman"/>
            <w:sz w:val="24"/>
            <w:szCs w:val="24"/>
          </w:rPr>
          <w:t>er de gældende beløbsgrænser i </w:t>
        </w:r>
        <w:r w:rsidRPr="005866F3">
          <w:rPr>
            <w:rFonts w:cs="Times New Roman"/>
            <w:sz w:val="24"/>
            <w:szCs w:val="24"/>
          </w:rPr>
          <w:fldChar w:fldCharType="begin"/>
        </w:r>
        <w:r w:rsidRPr="005866F3">
          <w:rPr>
            <w:rFonts w:cs="Times New Roman"/>
            <w:sz w:val="24"/>
            <w:szCs w:val="24"/>
          </w:rPr>
          <w:instrText xml:space="preserve"> HYPERLINK "https://pro.karnovgroup.dk/b/documents/rel/LBKG20171149_P111" </w:instrText>
        </w:r>
        <w:r w:rsidRPr="005866F3">
          <w:rPr>
            <w:rFonts w:cs="Times New Roman"/>
            <w:sz w:val="24"/>
            <w:szCs w:val="24"/>
          </w:rPr>
          <w:fldChar w:fldCharType="separate"/>
        </w:r>
        <w:r w:rsidRPr="005866F3">
          <w:rPr>
            <w:rStyle w:val="Hyperlink"/>
            <w:rFonts w:cs="Times New Roman"/>
            <w:sz w:val="24"/>
            <w:szCs w:val="24"/>
          </w:rPr>
          <w:t>luftfartslovens § 111</w:t>
        </w:r>
        <w:r w:rsidRPr="005866F3">
          <w:rPr>
            <w:rFonts w:cs="Times New Roman"/>
            <w:sz w:val="24"/>
            <w:szCs w:val="24"/>
          </w:rPr>
          <w:fldChar w:fldCharType="end"/>
        </w:r>
        <w:r w:rsidRPr="005866F3">
          <w:rPr>
            <w:rFonts w:cs="Times New Roman"/>
            <w:sz w:val="24"/>
            <w:szCs w:val="24"/>
          </w:rPr>
          <w:t xml:space="preserve"> sat i kraft ved kongelig anordning. </w:t>
        </w:r>
        <w:r w:rsidR="00FA6FAE" w:rsidRPr="00EE5642">
          <w:rPr>
            <w:sz w:val="24"/>
            <w:szCs w:val="24"/>
          </w:rPr>
          <w:t>For grønlandske og færøske luftfartsselskaber er de gældende beløbsgrænser i </w:t>
        </w:r>
        <w:r w:rsidR="00FA6FAE" w:rsidRPr="00EE5642">
          <w:rPr>
            <w:sz w:val="24"/>
            <w:szCs w:val="24"/>
          </w:rPr>
          <w:fldChar w:fldCharType="begin"/>
        </w:r>
        <w:r w:rsidR="00FA6FAE" w:rsidRPr="00EE5642">
          <w:rPr>
            <w:sz w:val="24"/>
            <w:szCs w:val="24"/>
          </w:rPr>
          <w:instrText xml:space="preserve"> HYPERLINK "https://pro.karnovgroup.dk/b/documents/rel/LBKG20171149_P111" </w:instrText>
        </w:r>
        <w:r w:rsidR="00FA6FAE" w:rsidRPr="00EE5642">
          <w:rPr>
            <w:sz w:val="24"/>
            <w:szCs w:val="24"/>
          </w:rPr>
          <w:fldChar w:fldCharType="separate"/>
        </w:r>
        <w:r w:rsidR="00FA6FAE" w:rsidRPr="00EE5642">
          <w:rPr>
            <w:rStyle w:val="Hyperlink"/>
            <w:sz w:val="24"/>
            <w:szCs w:val="24"/>
          </w:rPr>
          <w:t>luftfartslovens § 111</w:t>
        </w:r>
        <w:r w:rsidR="00FA6FAE" w:rsidRPr="00EE5642">
          <w:rPr>
            <w:sz w:val="24"/>
            <w:szCs w:val="24"/>
          </w:rPr>
          <w:fldChar w:fldCharType="end"/>
        </w:r>
        <w:r w:rsidR="00FA6FAE" w:rsidRPr="00EE5642">
          <w:rPr>
            <w:sz w:val="24"/>
            <w:szCs w:val="24"/>
          </w:rPr>
          <w:t xml:space="preserve"> sat i kraft ved kongelig anordning. For Grønlands vedkommende er det sket ved kongelig anordning nr. </w:t>
        </w:r>
        <w:r w:rsidR="00FA6FAE">
          <w:rPr>
            <w:sz w:val="24"/>
            <w:szCs w:val="24"/>
          </w:rPr>
          <w:t>2628</w:t>
        </w:r>
        <w:r w:rsidR="00FA6FAE" w:rsidRPr="00EE5642">
          <w:rPr>
            <w:sz w:val="24"/>
            <w:szCs w:val="24"/>
          </w:rPr>
          <w:t xml:space="preserve"> af 2</w:t>
        </w:r>
        <w:r w:rsidR="00FA6FAE">
          <w:rPr>
            <w:sz w:val="24"/>
            <w:szCs w:val="24"/>
          </w:rPr>
          <w:t>9</w:t>
        </w:r>
        <w:r w:rsidR="00FA6FAE" w:rsidRPr="00EE5642">
          <w:rPr>
            <w:sz w:val="24"/>
            <w:szCs w:val="24"/>
          </w:rPr>
          <w:t xml:space="preserve">. </w:t>
        </w:r>
        <w:r w:rsidR="00FA6FAE">
          <w:rPr>
            <w:sz w:val="24"/>
            <w:szCs w:val="24"/>
          </w:rPr>
          <w:t>december</w:t>
        </w:r>
        <w:r w:rsidR="00FA6FAE" w:rsidRPr="00EE5642">
          <w:rPr>
            <w:sz w:val="24"/>
            <w:szCs w:val="24"/>
          </w:rPr>
          <w:t xml:space="preserve"> 20</w:t>
        </w:r>
        <w:r w:rsidR="00FA6FAE">
          <w:rPr>
            <w:sz w:val="24"/>
            <w:szCs w:val="24"/>
          </w:rPr>
          <w:t>21</w:t>
        </w:r>
        <w:r w:rsidR="00FA6FAE" w:rsidRPr="00EE5642">
          <w:rPr>
            <w:sz w:val="24"/>
            <w:szCs w:val="24"/>
          </w:rPr>
          <w:t xml:space="preserve"> om ikrafttræden for Grønland af </w:t>
        </w:r>
        <w:r w:rsidR="00FA6FAE">
          <w:rPr>
            <w:sz w:val="24"/>
            <w:szCs w:val="24"/>
          </w:rPr>
          <w:t xml:space="preserve">forskellige </w:t>
        </w:r>
        <w:r w:rsidR="00FA6FAE" w:rsidRPr="00EE5642">
          <w:rPr>
            <w:sz w:val="24"/>
            <w:szCs w:val="24"/>
          </w:rPr>
          <w:t>love</w:t>
        </w:r>
        <w:r w:rsidR="00FA6FAE">
          <w:rPr>
            <w:sz w:val="24"/>
            <w:szCs w:val="24"/>
          </w:rPr>
          <w:t xml:space="preserve"> om ændring af lov om luftfart</w:t>
        </w:r>
        <w:r w:rsidR="00FA6FAE" w:rsidRPr="00EE5642">
          <w:rPr>
            <w:sz w:val="24"/>
            <w:szCs w:val="24"/>
          </w:rPr>
          <w:t xml:space="preserve">, mens det for Færøernes vedkommende er sket ved anordning nr. </w:t>
        </w:r>
        <w:r w:rsidR="00FA6FAE">
          <w:rPr>
            <w:sz w:val="24"/>
            <w:szCs w:val="24"/>
          </w:rPr>
          <w:t>723</w:t>
        </w:r>
        <w:r w:rsidR="00FA6FAE" w:rsidRPr="00EE5642">
          <w:rPr>
            <w:sz w:val="24"/>
            <w:szCs w:val="24"/>
          </w:rPr>
          <w:t xml:space="preserve"> af </w:t>
        </w:r>
        <w:r w:rsidR="00FA6FAE">
          <w:rPr>
            <w:sz w:val="24"/>
            <w:szCs w:val="24"/>
          </w:rPr>
          <w:t>24</w:t>
        </w:r>
        <w:r w:rsidR="00FA6FAE" w:rsidRPr="00EE5642">
          <w:rPr>
            <w:sz w:val="24"/>
            <w:szCs w:val="24"/>
          </w:rPr>
          <w:t xml:space="preserve">. </w:t>
        </w:r>
        <w:r w:rsidR="00FA6FAE">
          <w:rPr>
            <w:sz w:val="24"/>
            <w:szCs w:val="24"/>
          </w:rPr>
          <w:t>maj</w:t>
        </w:r>
        <w:r w:rsidR="00FA6FAE" w:rsidRPr="00EE5642">
          <w:rPr>
            <w:sz w:val="24"/>
            <w:szCs w:val="24"/>
          </w:rPr>
          <w:t xml:space="preserve"> 20</w:t>
        </w:r>
        <w:r w:rsidR="00FA6FAE">
          <w:rPr>
            <w:sz w:val="24"/>
            <w:szCs w:val="24"/>
          </w:rPr>
          <w:t>22</w:t>
        </w:r>
        <w:r w:rsidR="00FA6FAE" w:rsidRPr="00EE5642">
          <w:rPr>
            <w:sz w:val="24"/>
            <w:szCs w:val="24"/>
          </w:rPr>
          <w:t xml:space="preserve"> om ikrafttræden for Færøerne af forskellige love </w:t>
        </w:r>
        <w:r w:rsidR="00FA6FAE">
          <w:rPr>
            <w:sz w:val="24"/>
            <w:szCs w:val="24"/>
          </w:rPr>
          <w:t>om ændring af</w:t>
        </w:r>
        <w:r w:rsidR="00FA6FAE" w:rsidRPr="00EE5642">
          <w:rPr>
            <w:sz w:val="24"/>
            <w:szCs w:val="24"/>
          </w:rPr>
          <w:t xml:space="preserve"> lov om luftfart.</w:t>
        </w:r>
      </w:ins>
    </w:p>
    <w:p w14:paraId="05661FCB" w14:textId="77777777" w:rsidR="00FA6FAE" w:rsidRPr="007A70F6" w:rsidRDefault="00FA6FAE" w:rsidP="00FA6FAE">
      <w:pPr>
        <w:rPr>
          <w:ins w:id="781" w:author="Forfatter"/>
          <w:sz w:val="24"/>
          <w:szCs w:val="24"/>
        </w:rPr>
      </w:pPr>
    </w:p>
    <w:p w14:paraId="591B14E2" w14:textId="77777777" w:rsidR="005866F3" w:rsidRPr="005866F3" w:rsidRDefault="005866F3" w:rsidP="005866F3">
      <w:pPr>
        <w:spacing w:after="240"/>
        <w:rPr>
          <w:ins w:id="782" w:author="Forfatter"/>
          <w:rFonts w:cs="Times New Roman"/>
          <w:sz w:val="24"/>
          <w:szCs w:val="24"/>
        </w:rPr>
      </w:pPr>
      <w:ins w:id="783" w:author="Forfatter">
        <w:r w:rsidRPr="005866F3">
          <w:rPr>
            <w:rFonts w:cs="Times New Roman"/>
            <w:sz w:val="24"/>
            <w:szCs w:val="24"/>
          </w:rPr>
          <w:t>Med de foreslåede ændringer af erstatningsansvarsgrænserne lever Danmark op til sin forpligtelse om at regulere satserne i </w:t>
        </w:r>
        <w:r w:rsidRPr="005866F3">
          <w:rPr>
            <w:rFonts w:cs="Times New Roman"/>
            <w:sz w:val="24"/>
            <w:szCs w:val="24"/>
          </w:rPr>
          <w:fldChar w:fldCharType="begin"/>
        </w:r>
        <w:r w:rsidRPr="005866F3">
          <w:rPr>
            <w:rFonts w:cs="Times New Roman"/>
            <w:sz w:val="24"/>
            <w:szCs w:val="24"/>
          </w:rPr>
          <w:instrText xml:space="preserve"> HYPERLINK "https://pro.karnovgroup.dk/b/documents/rel/LBKG20171149" </w:instrText>
        </w:r>
        <w:r w:rsidRPr="005866F3">
          <w:rPr>
            <w:rFonts w:cs="Times New Roman"/>
            <w:sz w:val="24"/>
            <w:szCs w:val="24"/>
          </w:rPr>
          <w:fldChar w:fldCharType="separate"/>
        </w:r>
        <w:r w:rsidRPr="005866F3">
          <w:rPr>
            <w:rStyle w:val="Hyperlink"/>
            <w:rFonts w:cs="Times New Roman"/>
            <w:sz w:val="24"/>
            <w:szCs w:val="24"/>
          </w:rPr>
          <w:t>luftfartsloven</w:t>
        </w:r>
        <w:r w:rsidRPr="005866F3">
          <w:rPr>
            <w:rFonts w:cs="Times New Roman"/>
            <w:sz w:val="24"/>
            <w:szCs w:val="24"/>
          </w:rPr>
          <w:fldChar w:fldCharType="end"/>
        </w:r>
        <w:r w:rsidRPr="005866F3">
          <w:rPr>
            <w:rFonts w:cs="Times New Roman"/>
            <w:sz w:val="24"/>
            <w:szCs w:val="24"/>
          </w:rPr>
          <w:t>, så de svarer til de regulerede satser, der følger af Montrealkonventionen.</w:t>
        </w:r>
      </w:ins>
    </w:p>
    <w:p w14:paraId="7EFCFFC2" w14:textId="5C570853" w:rsidR="005866F3" w:rsidRPr="005866F3" w:rsidRDefault="005866F3" w:rsidP="005866F3">
      <w:pPr>
        <w:spacing w:after="240"/>
        <w:rPr>
          <w:ins w:id="784" w:author="Forfatter"/>
          <w:rFonts w:cs="Times New Roman"/>
          <w:sz w:val="24"/>
          <w:szCs w:val="24"/>
        </w:rPr>
      </w:pPr>
      <w:ins w:id="785" w:author="Forfatter">
        <w:r w:rsidRPr="005866F3">
          <w:rPr>
            <w:rFonts w:cs="Times New Roman"/>
            <w:sz w:val="24"/>
            <w:szCs w:val="24"/>
          </w:rPr>
          <w:t>Før de ændrede erstatningsansvarsgrænser kan finde anvendelse i forhold til</w:t>
        </w:r>
        <w:r w:rsidR="003B5D84">
          <w:rPr>
            <w:rFonts w:cs="Times New Roman"/>
            <w:sz w:val="24"/>
            <w:szCs w:val="24"/>
          </w:rPr>
          <w:t xml:space="preserve"> flyvninger over Grønland og Færøerne</w:t>
        </w:r>
        <w:r w:rsidRPr="005866F3">
          <w:rPr>
            <w:rFonts w:cs="Times New Roman"/>
            <w:sz w:val="24"/>
            <w:szCs w:val="24"/>
          </w:rPr>
          <w:t>, vil de foreslåede ændringer skulle sættes i kraft ved kongelig anordning.</w:t>
        </w:r>
      </w:ins>
    </w:p>
    <w:p w14:paraId="32888CAD" w14:textId="4125A4FC" w:rsidR="005866F3" w:rsidRDefault="005866F3" w:rsidP="003E4B42">
      <w:pPr>
        <w:spacing w:after="240"/>
        <w:rPr>
          <w:ins w:id="786" w:author="Forfatter"/>
          <w:rFonts w:cs="Times New Roman"/>
          <w:sz w:val="24"/>
          <w:szCs w:val="24"/>
        </w:rPr>
      </w:pPr>
      <w:ins w:id="787" w:author="Forfatter">
        <w:r w:rsidRPr="005866F3">
          <w:rPr>
            <w:rFonts w:cs="Times New Roman"/>
            <w:sz w:val="24"/>
            <w:szCs w:val="24"/>
          </w:rPr>
          <w:t>Der henvises i øvrigt til pkt. 2.2 i lovforslagets almindelige bemærkninger.</w:t>
        </w:r>
      </w:ins>
    </w:p>
    <w:p w14:paraId="5F162F4D" w14:textId="5F13AF6A" w:rsidR="006F6DC0" w:rsidRDefault="006F6DC0" w:rsidP="003E4B42">
      <w:pPr>
        <w:spacing w:after="240"/>
        <w:rPr>
          <w:ins w:id="788" w:author="Forfatter"/>
          <w:rFonts w:cs="Times New Roman"/>
          <w:sz w:val="24"/>
          <w:szCs w:val="24"/>
        </w:rPr>
      </w:pPr>
      <w:ins w:id="789" w:author="Forfatter">
        <w:r>
          <w:rPr>
            <w:rFonts w:cs="Times New Roman"/>
            <w:sz w:val="24"/>
            <w:szCs w:val="24"/>
          </w:rPr>
          <w:t>Til nr. 19</w:t>
        </w:r>
      </w:ins>
    </w:p>
    <w:p w14:paraId="7D06EE0C" w14:textId="7D9A1195" w:rsidR="00C204CE" w:rsidRDefault="00C204CE" w:rsidP="00C204CE">
      <w:pPr>
        <w:rPr>
          <w:ins w:id="790" w:author="Forfatter"/>
          <w:sz w:val="24"/>
          <w:szCs w:val="24"/>
        </w:rPr>
      </w:pPr>
      <w:ins w:id="791" w:author="Forfatter">
        <w:r w:rsidRPr="00687B7A">
          <w:rPr>
            <w:sz w:val="24"/>
            <w:szCs w:val="24"/>
          </w:rPr>
          <w:t>Montreal-konventionen af 28. maj 1999 om indførelse af visse ensartede regler for international luftbefordring (herefter Montreal-konventionen)</w:t>
        </w:r>
        <w:r>
          <w:rPr>
            <w:sz w:val="24"/>
            <w:szCs w:val="24"/>
          </w:rPr>
          <w:t xml:space="preserve"> regulerer</w:t>
        </w:r>
        <w:r w:rsidRPr="00687B7A">
          <w:rPr>
            <w:sz w:val="24"/>
            <w:szCs w:val="24"/>
          </w:rPr>
          <w:t xml:space="preserve"> </w:t>
        </w:r>
        <w:r>
          <w:rPr>
            <w:sz w:val="24"/>
            <w:szCs w:val="24"/>
          </w:rPr>
          <w:t xml:space="preserve">bl.a. </w:t>
        </w:r>
        <w:r w:rsidRPr="00687B7A">
          <w:rPr>
            <w:sz w:val="24"/>
            <w:szCs w:val="24"/>
          </w:rPr>
          <w:t>luftfartsselskabernes erstatningsansvar, herunder beløbsmæssige grænser for erstatning</w:t>
        </w:r>
        <w:r>
          <w:rPr>
            <w:sz w:val="24"/>
            <w:szCs w:val="24"/>
          </w:rPr>
          <w:t xml:space="preserve"> i forbindelse med passagerers tilskadekomst og forsinkelse, beskadigelse og bortkomst af bagage og gods mv. </w:t>
        </w:r>
      </w:ins>
    </w:p>
    <w:p w14:paraId="0DE73321" w14:textId="77777777" w:rsidR="00C204CE" w:rsidRDefault="00C204CE" w:rsidP="00C204CE">
      <w:pPr>
        <w:rPr>
          <w:ins w:id="792" w:author="Forfatter"/>
          <w:sz w:val="24"/>
          <w:szCs w:val="24"/>
        </w:rPr>
      </w:pPr>
    </w:p>
    <w:p w14:paraId="79A13AB2" w14:textId="5E5F2DFA" w:rsidR="00C204CE" w:rsidRDefault="00C204CE" w:rsidP="00C204CE">
      <w:pPr>
        <w:rPr>
          <w:ins w:id="793" w:author="Forfatter"/>
          <w:sz w:val="24"/>
          <w:szCs w:val="24"/>
        </w:rPr>
      </w:pPr>
      <w:ins w:id="794" w:author="Forfatter">
        <w:r>
          <w:rPr>
            <w:sz w:val="24"/>
            <w:szCs w:val="24"/>
          </w:rPr>
          <w:t>De nærmere rammer for erstatningsansvar og de beløbsmæssige grænser fremgår af konventionens artikel 21 og 22, som er implementeret i national ret ved henholdsvis EU-forordninger, jf. afsnit 2.2.1.2, og luftfartsloven, jf. afsnit 2.2.1.3 i de almindelige bemærkninger.</w:t>
        </w:r>
      </w:ins>
    </w:p>
    <w:p w14:paraId="3955CA55" w14:textId="77777777" w:rsidR="00C204CE" w:rsidRDefault="00C204CE" w:rsidP="00C204CE">
      <w:pPr>
        <w:rPr>
          <w:ins w:id="795" w:author="Forfatter"/>
          <w:sz w:val="24"/>
          <w:szCs w:val="24"/>
        </w:rPr>
      </w:pPr>
    </w:p>
    <w:p w14:paraId="2B3FE889" w14:textId="77777777" w:rsidR="00C204CE" w:rsidRDefault="00C204CE" w:rsidP="00C204CE">
      <w:pPr>
        <w:rPr>
          <w:ins w:id="796" w:author="Forfatter"/>
          <w:sz w:val="24"/>
          <w:szCs w:val="24"/>
        </w:rPr>
      </w:pPr>
      <w:ins w:id="797" w:author="Forfatter">
        <w:r>
          <w:rPr>
            <w:sz w:val="24"/>
            <w:szCs w:val="24"/>
          </w:rPr>
          <w:t xml:space="preserve">Erstatningsansvarsgrænserne er i medfør af konventionens artikel 23 angivet i SDR (Special </w:t>
        </w:r>
        <w:proofErr w:type="spellStart"/>
        <w:r>
          <w:rPr>
            <w:sz w:val="24"/>
            <w:szCs w:val="24"/>
          </w:rPr>
          <w:t>Drawing</w:t>
        </w:r>
        <w:proofErr w:type="spellEnd"/>
        <w:r>
          <w:rPr>
            <w:sz w:val="24"/>
            <w:szCs w:val="24"/>
          </w:rPr>
          <w:t xml:space="preserve"> Rights), som er en særlig værdi baseret på fem valutaer: Amerikanske dollars, euroen, kinesiske </w:t>
        </w:r>
        <w:proofErr w:type="spellStart"/>
        <w:r>
          <w:rPr>
            <w:sz w:val="24"/>
            <w:szCs w:val="24"/>
          </w:rPr>
          <w:t>yuan</w:t>
        </w:r>
        <w:proofErr w:type="spellEnd"/>
        <w:r>
          <w:rPr>
            <w:sz w:val="24"/>
            <w:szCs w:val="24"/>
          </w:rPr>
          <w:t>, japanske yen og det britiske pund. SDR fastsættes af Den Internationale Valutafond.</w:t>
        </w:r>
      </w:ins>
    </w:p>
    <w:p w14:paraId="4DC89873" w14:textId="77777777" w:rsidR="00C204CE" w:rsidRDefault="00C204CE" w:rsidP="00C204CE">
      <w:pPr>
        <w:rPr>
          <w:ins w:id="798" w:author="Forfatter"/>
          <w:sz w:val="24"/>
          <w:szCs w:val="24"/>
        </w:rPr>
      </w:pPr>
    </w:p>
    <w:p w14:paraId="238D54F6" w14:textId="77777777" w:rsidR="00C204CE" w:rsidRPr="00316745" w:rsidRDefault="00C204CE" w:rsidP="00C204CE">
      <w:pPr>
        <w:rPr>
          <w:ins w:id="799" w:author="Forfatter"/>
          <w:sz w:val="24"/>
          <w:szCs w:val="24"/>
        </w:rPr>
      </w:pPr>
      <w:ins w:id="800" w:author="Forfatter">
        <w:r>
          <w:rPr>
            <w:sz w:val="24"/>
            <w:szCs w:val="24"/>
          </w:rPr>
          <w:lastRenderedPageBreak/>
          <w:t xml:space="preserve">Erstatningsansvarsgrænserne, som de er fastsat i Montreal-konventionen, skal i medfør af konventionens artikel 24 revurderes hvert 5. år af depositaren (ICAO). Hvis revurderingen viser, at inflationsfaktoren overstiger 10 pct., giver ICAO meddelelse om ændring af erstatningsansvarsgrænserne til de kontraherende stater. I medfør af konventionen træder disse ændringer i kraft seks måneder efter, at de kontraherende stater er blevet underrettet om disse ændringer, medmindre et flertal af de kontraherende stater inden for tre måneder efter at være blevet underrettet, modsætter sig ændringen.   </w:t>
        </w:r>
      </w:ins>
    </w:p>
    <w:p w14:paraId="772FBA31" w14:textId="77777777" w:rsidR="00C204CE" w:rsidRDefault="00C204CE" w:rsidP="00F7348E">
      <w:pPr>
        <w:rPr>
          <w:ins w:id="801" w:author="Forfatter"/>
          <w:bCs/>
          <w:sz w:val="24"/>
          <w:szCs w:val="24"/>
        </w:rPr>
      </w:pPr>
    </w:p>
    <w:p w14:paraId="0734B63D" w14:textId="4E9DBEC5" w:rsidR="00F7348E" w:rsidDel="00C204CE" w:rsidRDefault="00F7348E" w:rsidP="00F7348E">
      <w:pPr>
        <w:rPr>
          <w:ins w:id="802" w:author="Forfatter"/>
          <w:del w:id="803" w:author="Forfatter"/>
          <w:rFonts w:cs="Times New Roman"/>
          <w:sz w:val="24"/>
          <w:szCs w:val="24"/>
        </w:rPr>
      </w:pPr>
      <w:ins w:id="804" w:author="Forfatter">
        <w:r>
          <w:rPr>
            <w:bCs/>
            <w:sz w:val="24"/>
            <w:szCs w:val="24"/>
          </w:rPr>
          <w:t>Det foreslås med lovforslagets § 1, nr. 19, at der i</w:t>
        </w:r>
        <w:r w:rsidRPr="00400EF1">
          <w:rPr>
            <w:sz w:val="24"/>
            <w:szCs w:val="24"/>
          </w:rPr>
          <w:t xml:space="preserve"> </w:t>
        </w:r>
        <w:r w:rsidRPr="00400EF1">
          <w:rPr>
            <w:i/>
            <w:iCs/>
            <w:sz w:val="24"/>
            <w:szCs w:val="24"/>
          </w:rPr>
          <w:t>§ 111</w:t>
        </w:r>
        <w:r w:rsidRPr="00400EF1">
          <w:rPr>
            <w:sz w:val="24"/>
            <w:szCs w:val="24"/>
          </w:rPr>
          <w:t xml:space="preserve"> indsættes som </w:t>
        </w:r>
        <w:r w:rsidRPr="00400EF1">
          <w:rPr>
            <w:i/>
            <w:iCs/>
            <w:sz w:val="24"/>
            <w:szCs w:val="24"/>
          </w:rPr>
          <w:t>stk. 9</w:t>
        </w:r>
        <w:r>
          <w:rPr>
            <w:sz w:val="24"/>
            <w:szCs w:val="24"/>
          </w:rPr>
          <w:t>, at</w:t>
        </w:r>
        <w:r w:rsidRPr="00400EF1">
          <w:rPr>
            <w:i/>
            <w:iCs/>
            <w:sz w:val="24"/>
            <w:szCs w:val="24"/>
          </w:rPr>
          <w:t xml:space="preserve"> </w:t>
        </w:r>
        <w:r>
          <w:rPr>
            <w:sz w:val="24"/>
            <w:szCs w:val="24"/>
          </w:rPr>
          <w:t>t</w:t>
        </w:r>
        <w:r w:rsidRPr="00400EF1">
          <w:rPr>
            <w:sz w:val="24"/>
            <w:szCs w:val="24"/>
          </w:rPr>
          <w:t xml:space="preserve">ransportministeren </w:t>
        </w:r>
        <w:r>
          <w:rPr>
            <w:sz w:val="24"/>
            <w:szCs w:val="24"/>
          </w:rPr>
          <w:t xml:space="preserve">med henblik på at gennemføre </w:t>
        </w:r>
        <w:r w:rsidRPr="00755665">
          <w:rPr>
            <w:sz w:val="24"/>
            <w:szCs w:val="24"/>
          </w:rPr>
          <w:t>Montreal-konventionen af 28. maj 1999 om indførelse af visse ensartede regler for international luftbefordring</w:t>
        </w:r>
        <w:r>
          <w:rPr>
            <w:sz w:val="24"/>
            <w:szCs w:val="24"/>
          </w:rPr>
          <w:t xml:space="preserve"> kan </w:t>
        </w:r>
        <w:r w:rsidRPr="00400EF1">
          <w:rPr>
            <w:sz w:val="24"/>
            <w:szCs w:val="24"/>
          </w:rPr>
          <w:t>ændr</w:t>
        </w:r>
        <w:r w:rsidR="002A1964">
          <w:rPr>
            <w:sz w:val="24"/>
            <w:szCs w:val="24"/>
          </w:rPr>
          <w:t>e</w:t>
        </w:r>
        <w:r w:rsidRPr="00400EF1">
          <w:rPr>
            <w:sz w:val="24"/>
            <w:szCs w:val="24"/>
          </w:rPr>
          <w:t xml:space="preserve"> af de </w:t>
        </w:r>
        <w:r>
          <w:rPr>
            <w:sz w:val="24"/>
            <w:szCs w:val="24"/>
          </w:rPr>
          <w:t xml:space="preserve">i stk. 1-5 nævnte </w:t>
        </w:r>
        <w:proofErr w:type="spellStart"/>
        <w:r w:rsidRPr="00400EF1">
          <w:rPr>
            <w:sz w:val="24"/>
            <w:szCs w:val="24"/>
          </w:rPr>
          <w:t>beløb.</w:t>
        </w:r>
      </w:ins>
    </w:p>
    <w:p w14:paraId="113D6C7F" w14:textId="6BA9DA15" w:rsidR="003E47B3" w:rsidDel="00C204CE" w:rsidRDefault="003E47B3" w:rsidP="00C204CE">
      <w:pPr>
        <w:rPr>
          <w:del w:id="805" w:author="Forfatter"/>
          <w:rFonts w:cs="Times New Roman"/>
          <w:sz w:val="24"/>
          <w:szCs w:val="24"/>
        </w:rPr>
      </w:pPr>
    </w:p>
    <w:p w14:paraId="68C5AEC2" w14:textId="74D99B03" w:rsidR="00F7348E" w:rsidRDefault="005A0462" w:rsidP="003E4B42">
      <w:pPr>
        <w:spacing w:after="240"/>
        <w:rPr>
          <w:ins w:id="806" w:author="Forfatter"/>
          <w:rFonts w:cs="Times New Roman"/>
          <w:sz w:val="24"/>
          <w:szCs w:val="24"/>
        </w:rPr>
      </w:pPr>
      <w:ins w:id="807" w:author="Forfatter">
        <w:r>
          <w:rPr>
            <w:rFonts w:cs="Times New Roman"/>
            <w:sz w:val="24"/>
            <w:szCs w:val="24"/>
          </w:rPr>
          <w:t>Den</w:t>
        </w:r>
        <w:proofErr w:type="spellEnd"/>
        <w:r>
          <w:rPr>
            <w:rFonts w:cs="Times New Roman"/>
            <w:sz w:val="24"/>
            <w:szCs w:val="24"/>
          </w:rPr>
          <w:t xml:space="preserve"> foreslåede ændring har til formål at lette den administrative byrde ved at implementere justeringer af erstatningsansvarsgrænserne i Montreal-konventionen, som de fastsættes af ICAO, i dansk ret. Bemyndigelsen muliggør, at transportministeren kan justere de i luftfartslovens § 111, stk. 1-5, angivne erstatningsansvarsgrænser ved bekendtgørelse. </w:t>
        </w:r>
      </w:ins>
    </w:p>
    <w:p w14:paraId="5B1CB5A1" w14:textId="5C37307C" w:rsidR="00A25570" w:rsidRPr="006F5332" w:rsidRDefault="00A25570" w:rsidP="003E4B42">
      <w:pPr>
        <w:spacing w:after="240"/>
        <w:rPr>
          <w:rFonts w:cs="Times New Roman"/>
          <w:sz w:val="24"/>
          <w:szCs w:val="24"/>
        </w:rPr>
      </w:pPr>
      <w:ins w:id="808" w:author="Forfatter">
        <w:r>
          <w:rPr>
            <w:rFonts w:cs="Times New Roman"/>
            <w:sz w:val="24"/>
            <w:szCs w:val="24"/>
          </w:rPr>
          <w:t xml:space="preserve">Der henvises i øvrigt til </w:t>
        </w:r>
        <w:r w:rsidR="00580231">
          <w:rPr>
            <w:rFonts w:cs="Times New Roman"/>
            <w:sz w:val="24"/>
            <w:szCs w:val="24"/>
          </w:rPr>
          <w:t>pkt.</w:t>
        </w:r>
      </w:ins>
      <w:r>
        <w:rPr>
          <w:rFonts w:cs="Times New Roman"/>
          <w:sz w:val="24"/>
          <w:szCs w:val="24"/>
        </w:rPr>
        <w:t xml:space="preserve"> </w:t>
      </w:r>
      <w:ins w:id="809" w:author="Forfatter">
        <w:r>
          <w:rPr>
            <w:rFonts w:cs="Times New Roman"/>
            <w:sz w:val="24"/>
            <w:szCs w:val="24"/>
          </w:rPr>
          <w:t xml:space="preserve">2.2 i </w:t>
        </w:r>
        <w:r w:rsidR="00580231">
          <w:rPr>
            <w:rFonts w:cs="Times New Roman"/>
            <w:sz w:val="24"/>
            <w:szCs w:val="24"/>
          </w:rPr>
          <w:t xml:space="preserve">lovforslagets </w:t>
        </w:r>
        <w:del w:id="810" w:author="Forfatter">
          <w:r w:rsidDel="00580231">
            <w:rPr>
              <w:rFonts w:cs="Times New Roman"/>
              <w:sz w:val="24"/>
              <w:szCs w:val="24"/>
            </w:rPr>
            <w:delText xml:space="preserve"> </w:delText>
          </w:r>
        </w:del>
        <w:r>
          <w:rPr>
            <w:rFonts w:cs="Times New Roman"/>
            <w:sz w:val="24"/>
            <w:szCs w:val="24"/>
          </w:rPr>
          <w:t xml:space="preserve">almindelige bemærkninger. </w:t>
        </w:r>
      </w:ins>
    </w:p>
    <w:p w14:paraId="40A346D5" w14:textId="67CD2BDB" w:rsidR="007A0124" w:rsidRPr="006F5332" w:rsidRDefault="007A0124" w:rsidP="007223BD">
      <w:pPr>
        <w:spacing w:after="240"/>
        <w:rPr>
          <w:rFonts w:cs="Times New Roman"/>
          <w:sz w:val="24"/>
          <w:szCs w:val="24"/>
        </w:rPr>
      </w:pPr>
      <w:r w:rsidRPr="006F5332">
        <w:rPr>
          <w:rFonts w:cs="Times New Roman"/>
          <w:sz w:val="24"/>
          <w:szCs w:val="24"/>
        </w:rPr>
        <w:t xml:space="preserve">Til nr. </w:t>
      </w:r>
      <w:ins w:id="811" w:author="Forfatter">
        <w:r w:rsidR="005D5E00">
          <w:rPr>
            <w:rFonts w:cs="Times New Roman"/>
            <w:sz w:val="24"/>
            <w:szCs w:val="24"/>
          </w:rPr>
          <w:t>20</w:t>
        </w:r>
      </w:ins>
      <w:del w:id="812" w:author="Forfatter">
        <w:r w:rsidRPr="006F5332" w:rsidDel="005D5E00">
          <w:rPr>
            <w:rFonts w:cs="Times New Roman"/>
            <w:sz w:val="24"/>
            <w:szCs w:val="24"/>
          </w:rPr>
          <w:delText>1</w:delText>
        </w:r>
        <w:r w:rsidR="009A2C07" w:rsidDel="005D5E00">
          <w:rPr>
            <w:rFonts w:cs="Times New Roman"/>
            <w:sz w:val="24"/>
            <w:szCs w:val="24"/>
          </w:rPr>
          <w:delText>5</w:delText>
        </w:r>
      </w:del>
    </w:p>
    <w:p w14:paraId="64B040CC" w14:textId="1D906109" w:rsidR="0036046E" w:rsidRPr="006F5332" w:rsidRDefault="007A0124" w:rsidP="0036046E">
      <w:pPr>
        <w:spacing w:after="240"/>
        <w:rPr>
          <w:rFonts w:cs="Times New Roman"/>
          <w:sz w:val="24"/>
          <w:szCs w:val="24"/>
        </w:rPr>
      </w:pPr>
      <w:r w:rsidRPr="006F5332">
        <w:rPr>
          <w:rFonts w:cs="Times New Roman"/>
          <w:sz w:val="24"/>
          <w:szCs w:val="24"/>
        </w:rPr>
        <w:t xml:space="preserve">Det foreslås </w:t>
      </w:r>
      <w:r w:rsidRPr="006F5332">
        <w:rPr>
          <w:sz w:val="24"/>
          <w:szCs w:val="24"/>
        </w:rPr>
        <w:t xml:space="preserve">med lovforslagets § 1, nr. </w:t>
      </w:r>
      <w:ins w:id="813" w:author="Forfatter">
        <w:r w:rsidR="00982EB2">
          <w:rPr>
            <w:sz w:val="24"/>
            <w:szCs w:val="24"/>
          </w:rPr>
          <w:t>20</w:t>
        </w:r>
      </w:ins>
      <w:del w:id="814" w:author="Forfatter">
        <w:r w:rsidRPr="006F5332" w:rsidDel="00982EB2">
          <w:rPr>
            <w:sz w:val="24"/>
            <w:szCs w:val="24"/>
          </w:rPr>
          <w:delText>1</w:delText>
        </w:r>
        <w:r w:rsidR="009A2C07" w:rsidDel="00982EB2">
          <w:rPr>
            <w:sz w:val="24"/>
            <w:szCs w:val="24"/>
          </w:rPr>
          <w:delText>5</w:delText>
        </w:r>
      </w:del>
      <w:r w:rsidRPr="006F5332">
        <w:rPr>
          <w:sz w:val="24"/>
          <w:szCs w:val="24"/>
        </w:rPr>
        <w:t xml:space="preserve">, </w:t>
      </w:r>
      <w:r w:rsidR="00201A11" w:rsidRPr="006F5332">
        <w:rPr>
          <w:sz w:val="24"/>
          <w:szCs w:val="24"/>
        </w:rPr>
        <w:t xml:space="preserve">at der ændres </w:t>
      </w:r>
      <w:r w:rsidRPr="006F5332">
        <w:rPr>
          <w:sz w:val="24"/>
          <w:szCs w:val="24"/>
        </w:rPr>
        <w:t xml:space="preserve">i </w:t>
      </w:r>
      <w:r w:rsidRPr="006F5332">
        <w:rPr>
          <w:i/>
          <w:iCs/>
          <w:sz w:val="24"/>
          <w:szCs w:val="24"/>
        </w:rPr>
        <w:t>§ 146</w:t>
      </w:r>
      <w:r w:rsidR="00FA362E">
        <w:rPr>
          <w:i/>
          <w:iCs/>
          <w:sz w:val="24"/>
          <w:szCs w:val="24"/>
        </w:rPr>
        <w:t xml:space="preserve"> a</w:t>
      </w:r>
      <w:r w:rsidRPr="006F5332">
        <w:rPr>
          <w:i/>
          <w:iCs/>
          <w:sz w:val="24"/>
          <w:szCs w:val="24"/>
        </w:rPr>
        <w:t>, stk. 1,</w:t>
      </w:r>
      <w:r w:rsidRPr="006F5332">
        <w:rPr>
          <w:sz w:val="24"/>
          <w:szCs w:val="24"/>
        </w:rPr>
        <w:t xml:space="preserve"> </w:t>
      </w:r>
      <w:r w:rsidR="00201A11" w:rsidRPr="006F5332">
        <w:rPr>
          <w:sz w:val="24"/>
          <w:szCs w:val="24"/>
        </w:rPr>
        <w:t xml:space="preserve">således at det fremgår, </w:t>
      </w:r>
      <w:r w:rsidRPr="006F5332">
        <w:rPr>
          <w:sz w:val="24"/>
          <w:szCs w:val="24"/>
        </w:rPr>
        <w:t>at</w:t>
      </w:r>
      <w:r w:rsidR="0036046E" w:rsidRPr="006F5332">
        <w:rPr>
          <w:sz w:val="24"/>
          <w:szCs w:val="24"/>
        </w:rPr>
        <w:t xml:space="preserve"> </w:t>
      </w:r>
      <w:r w:rsidR="0036046E" w:rsidRPr="006F5332">
        <w:rPr>
          <w:rFonts w:cs="Times New Roman"/>
          <w:sz w:val="24"/>
          <w:szCs w:val="24"/>
        </w:rPr>
        <w:t xml:space="preserve">en ansøgning om tilladelse efter § 31, § 55, § 75 eller </w:t>
      </w:r>
      <w:r w:rsidR="00EA37B1" w:rsidRPr="006F5332">
        <w:rPr>
          <w:rFonts w:cs="Times New Roman"/>
          <w:sz w:val="24"/>
          <w:szCs w:val="24"/>
        </w:rPr>
        <w:t>EU-retlige regler</w:t>
      </w:r>
      <w:r w:rsidR="0036046E" w:rsidRPr="006F5332">
        <w:rPr>
          <w:rFonts w:cs="Times New Roman"/>
          <w:sz w:val="24"/>
          <w:szCs w:val="24"/>
        </w:rPr>
        <w:t xml:space="preserve"> på området kan afslås, hvis ansøgeren har betydelig forfalden gæld til det offentlige, hvorved forstås beløb i størrelsesordenen 50.000 kr. og derover.</w:t>
      </w:r>
    </w:p>
    <w:p w14:paraId="1BF3ED0B" w14:textId="3238B3BB" w:rsidR="00EA37B1" w:rsidRPr="006F5332" w:rsidRDefault="0036046E" w:rsidP="00EA37B1">
      <w:pPr>
        <w:spacing w:after="240"/>
        <w:rPr>
          <w:rFonts w:cs="Times New Roman"/>
          <w:sz w:val="24"/>
          <w:szCs w:val="24"/>
        </w:rPr>
      </w:pPr>
      <w:r w:rsidRPr="006F5332">
        <w:rPr>
          <w:rFonts w:cs="Times New Roman"/>
          <w:bCs/>
          <w:sz w:val="24"/>
          <w:szCs w:val="24"/>
        </w:rPr>
        <w:t xml:space="preserve">Det foreslås </w:t>
      </w:r>
      <w:r w:rsidR="00201A11" w:rsidRPr="006F5332">
        <w:rPr>
          <w:rFonts w:cs="Times New Roman"/>
          <w:bCs/>
          <w:sz w:val="24"/>
          <w:szCs w:val="24"/>
        </w:rPr>
        <w:t xml:space="preserve">endvidere </w:t>
      </w:r>
      <w:r w:rsidRPr="006F5332">
        <w:rPr>
          <w:rFonts w:cs="Times New Roman"/>
          <w:bCs/>
          <w:sz w:val="24"/>
          <w:szCs w:val="24"/>
        </w:rPr>
        <w:t xml:space="preserve">med lovforslagets § 1, nr. </w:t>
      </w:r>
      <w:ins w:id="815" w:author="Forfatter">
        <w:r w:rsidR="00982EB2">
          <w:rPr>
            <w:rFonts w:cs="Times New Roman"/>
            <w:bCs/>
            <w:sz w:val="24"/>
            <w:szCs w:val="24"/>
          </w:rPr>
          <w:t>20</w:t>
        </w:r>
      </w:ins>
      <w:del w:id="816" w:author="Forfatter">
        <w:r w:rsidRPr="006F5332" w:rsidDel="00982EB2">
          <w:rPr>
            <w:rFonts w:cs="Times New Roman"/>
            <w:bCs/>
            <w:sz w:val="24"/>
            <w:szCs w:val="24"/>
          </w:rPr>
          <w:delText>1</w:delText>
        </w:r>
        <w:r w:rsidR="009A2C07" w:rsidDel="00982EB2">
          <w:rPr>
            <w:rFonts w:cs="Times New Roman"/>
            <w:bCs/>
            <w:sz w:val="24"/>
            <w:szCs w:val="24"/>
          </w:rPr>
          <w:delText>5</w:delText>
        </w:r>
      </w:del>
      <w:r w:rsidRPr="006F5332">
        <w:rPr>
          <w:rFonts w:cs="Times New Roman"/>
          <w:bCs/>
          <w:sz w:val="24"/>
          <w:szCs w:val="24"/>
        </w:rPr>
        <w:t xml:space="preserve">, </w:t>
      </w:r>
      <w:r w:rsidR="00201A11" w:rsidRPr="006F5332">
        <w:rPr>
          <w:rFonts w:cs="Times New Roman"/>
          <w:bCs/>
          <w:sz w:val="24"/>
          <w:szCs w:val="24"/>
        </w:rPr>
        <w:t xml:space="preserve">at der ændres </w:t>
      </w:r>
      <w:r w:rsidR="00EA37B1" w:rsidRPr="006F5332">
        <w:rPr>
          <w:rFonts w:cs="Times New Roman"/>
          <w:bCs/>
          <w:sz w:val="24"/>
          <w:szCs w:val="24"/>
        </w:rPr>
        <w:t xml:space="preserve">i </w:t>
      </w:r>
      <w:r w:rsidRPr="006F5332">
        <w:rPr>
          <w:rFonts w:cs="Times New Roman"/>
          <w:i/>
          <w:sz w:val="24"/>
          <w:szCs w:val="24"/>
        </w:rPr>
        <w:t xml:space="preserve">§ 148, stk. 5, </w:t>
      </w:r>
      <w:r w:rsidR="00201A11" w:rsidRPr="006F5332">
        <w:rPr>
          <w:rFonts w:cs="Times New Roman"/>
          <w:sz w:val="24"/>
          <w:szCs w:val="24"/>
        </w:rPr>
        <w:t xml:space="preserve">således at det fremgår, </w:t>
      </w:r>
      <w:r w:rsidR="00EA37B1" w:rsidRPr="006F5332">
        <w:rPr>
          <w:rFonts w:cs="Times New Roman"/>
          <w:iCs/>
          <w:sz w:val="24"/>
          <w:szCs w:val="24"/>
        </w:rPr>
        <w:t xml:space="preserve">at </w:t>
      </w:r>
      <w:r w:rsidR="00EA37B1" w:rsidRPr="006F5332">
        <w:rPr>
          <w:rFonts w:cs="Times New Roman"/>
          <w:sz w:val="24"/>
          <w:szCs w:val="24"/>
        </w:rPr>
        <w:t>transportministeren fastsætter gebyrerne for Trafikstyrelsens øvrige opgaver vedrørende civil luftfart, herunder tiltrædelseskontrol og kursusvirksomhed i henhold til denne lov eller EU-retlige regler på luftfartsområdet.</w:t>
      </w:r>
    </w:p>
    <w:p w14:paraId="18E89105" w14:textId="4CF90F31" w:rsidR="00EA37B1" w:rsidRPr="006F5332" w:rsidRDefault="006B1C98" w:rsidP="00EA37B1">
      <w:pPr>
        <w:spacing w:after="240"/>
        <w:rPr>
          <w:sz w:val="24"/>
          <w:szCs w:val="24"/>
        </w:rPr>
      </w:pPr>
      <w:r w:rsidRPr="006F5332">
        <w:rPr>
          <w:rFonts w:cs="Times New Roman"/>
          <w:sz w:val="24"/>
          <w:szCs w:val="24"/>
        </w:rPr>
        <w:t xml:space="preserve">De foreslåede ændringer er alene af sproglig karakter med henblik på at opdatere ordlyden af luftfartsloven. </w:t>
      </w:r>
      <w:r w:rsidR="00EA37B1" w:rsidRPr="006F5332">
        <w:rPr>
          <w:sz w:val="24"/>
          <w:szCs w:val="24"/>
        </w:rPr>
        <w:t xml:space="preserve">Der tilsigtes ikke derudover en ændring af bestemmelsernes materielle indhold eller anvendelsen i praksis. </w:t>
      </w:r>
    </w:p>
    <w:p w14:paraId="33EA4806" w14:textId="522FA29A" w:rsidR="006108C2" w:rsidRPr="006F5332" w:rsidRDefault="006108C2" w:rsidP="00212B1E">
      <w:pPr>
        <w:spacing w:after="240"/>
        <w:rPr>
          <w:rFonts w:eastAsia="Calibri" w:cs="Times New Roman"/>
          <w:sz w:val="24"/>
          <w:szCs w:val="24"/>
        </w:rPr>
      </w:pPr>
      <w:r w:rsidRPr="006F5332">
        <w:rPr>
          <w:rFonts w:eastAsia="Calibri" w:cs="Times New Roman"/>
          <w:sz w:val="24"/>
          <w:szCs w:val="24"/>
        </w:rPr>
        <w:t xml:space="preserve">Til nr. </w:t>
      </w:r>
      <w:ins w:id="817" w:author="Forfatter">
        <w:r w:rsidR="005D5E00">
          <w:rPr>
            <w:rFonts w:eastAsia="Calibri" w:cs="Times New Roman"/>
            <w:sz w:val="24"/>
            <w:szCs w:val="24"/>
          </w:rPr>
          <w:t>21</w:t>
        </w:r>
      </w:ins>
      <w:del w:id="818" w:author="Forfatter">
        <w:r w:rsidR="0012594F" w:rsidRPr="006F5332" w:rsidDel="005D5E00">
          <w:rPr>
            <w:rFonts w:eastAsia="Calibri" w:cs="Times New Roman"/>
            <w:sz w:val="24"/>
            <w:szCs w:val="24"/>
          </w:rPr>
          <w:delText>1</w:delText>
        </w:r>
        <w:r w:rsidR="009A2C07" w:rsidDel="005D5E00">
          <w:rPr>
            <w:rFonts w:eastAsia="Calibri" w:cs="Times New Roman"/>
            <w:sz w:val="24"/>
            <w:szCs w:val="24"/>
          </w:rPr>
          <w:delText>6</w:delText>
        </w:r>
      </w:del>
    </w:p>
    <w:p w14:paraId="3F708ECA" w14:textId="4A0273D3" w:rsidR="000939C1" w:rsidRPr="006F5332" w:rsidRDefault="006108C2" w:rsidP="00212B1E">
      <w:pPr>
        <w:spacing w:after="240"/>
        <w:rPr>
          <w:rFonts w:eastAsia="Calibri" w:cs="Times New Roman"/>
          <w:sz w:val="24"/>
          <w:szCs w:val="24"/>
        </w:rPr>
      </w:pPr>
      <w:r w:rsidRPr="006F5332">
        <w:rPr>
          <w:rFonts w:eastAsia="Calibri" w:cs="Times New Roman"/>
          <w:sz w:val="24"/>
          <w:szCs w:val="24"/>
        </w:rPr>
        <w:lastRenderedPageBreak/>
        <w:t xml:space="preserve">Det </w:t>
      </w:r>
      <w:r w:rsidR="005D5B54" w:rsidRPr="006F5332">
        <w:rPr>
          <w:rFonts w:eastAsia="Calibri" w:cs="Times New Roman"/>
          <w:sz w:val="24"/>
          <w:szCs w:val="24"/>
        </w:rPr>
        <w:t>følger</w:t>
      </w:r>
      <w:r w:rsidRPr="006F5332">
        <w:rPr>
          <w:rFonts w:eastAsia="Calibri" w:cs="Times New Roman"/>
          <w:sz w:val="24"/>
          <w:szCs w:val="24"/>
        </w:rPr>
        <w:t xml:space="preserve"> af </w:t>
      </w:r>
      <w:r w:rsidR="00573A7D" w:rsidRPr="006F5332">
        <w:rPr>
          <w:rFonts w:eastAsia="Calibri" w:cs="Times New Roman"/>
          <w:sz w:val="24"/>
          <w:szCs w:val="24"/>
        </w:rPr>
        <w:t xml:space="preserve">den gældende </w:t>
      </w:r>
      <w:r w:rsidRPr="006F5332">
        <w:rPr>
          <w:rFonts w:eastAsia="Calibri" w:cs="Times New Roman"/>
          <w:sz w:val="24"/>
          <w:szCs w:val="24"/>
        </w:rPr>
        <w:t xml:space="preserve">§ </w:t>
      </w:r>
      <w:r w:rsidR="000939C1" w:rsidRPr="006F5332">
        <w:rPr>
          <w:rFonts w:eastAsia="Calibri" w:cs="Times New Roman"/>
          <w:sz w:val="24"/>
          <w:szCs w:val="24"/>
        </w:rPr>
        <w:t>148, stk. 1,</w:t>
      </w:r>
      <w:r w:rsidRPr="006F5332">
        <w:rPr>
          <w:rFonts w:eastAsia="Calibri" w:cs="Times New Roman"/>
          <w:sz w:val="24"/>
          <w:szCs w:val="24"/>
        </w:rPr>
        <w:t xml:space="preserve"> i </w:t>
      </w:r>
      <w:r w:rsidR="000939C1" w:rsidRPr="006F5332">
        <w:rPr>
          <w:rFonts w:eastAsia="Calibri" w:cs="Times New Roman"/>
          <w:sz w:val="24"/>
          <w:szCs w:val="24"/>
        </w:rPr>
        <w:t>luftfartsloven</w:t>
      </w:r>
      <w:r w:rsidRPr="006F5332">
        <w:rPr>
          <w:rFonts w:eastAsia="Calibri" w:cs="Times New Roman"/>
          <w:sz w:val="24"/>
          <w:szCs w:val="24"/>
        </w:rPr>
        <w:t xml:space="preserve">, at </w:t>
      </w:r>
      <w:r w:rsidR="000939C1" w:rsidRPr="006F5332">
        <w:rPr>
          <w:rFonts w:eastAsia="Calibri" w:cs="Times New Roman"/>
          <w:sz w:val="24"/>
          <w:szCs w:val="24"/>
        </w:rPr>
        <w:t>luftfartsselskaberne betaler en afgift til Trafikstyrelsen på 5,00 kr. for hver passager, som selskabet befordrer, undtagen for passagerer befordret i perioden fra den 1. juni 2021 til den 31. december 2021. Afgiften betales for passagerer, som rejser med et luftfartøj, der er godkendt til mere end 10 passagersæder, eller som har en maksimal startvægt på mere end 5.700 kg, og som afgår fra en dansk flyveplads, hvis benyttelse til flyvning står åben for offentligheden, jf. dog stk. 3</w:t>
      </w:r>
      <w:r w:rsidR="00CA2CE5" w:rsidRPr="006F5332">
        <w:rPr>
          <w:rFonts w:eastAsia="Calibri" w:cs="Times New Roman"/>
          <w:sz w:val="24"/>
          <w:szCs w:val="24"/>
        </w:rPr>
        <w:t>.</w:t>
      </w:r>
    </w:p>
    <w:p w14:paraId="46554D07" w14:textId="3ED1F75D" w:rsidR="00B16D7D" w:rsidRPr="006F5332" w:rsidRDefault="00B16D7D" w:rsidP="00212B1E">
      <w:pPr>
        <w:spacing w:after="240"/>
        <w:rPr>
          <w:rFonts w:eastAsia="Calibri" w:cs="Times New Roman"/>
          <w:sz w:val="24"/>
          <w:szCs w:val="24"/>
        </w:rPr>
      </w:pPr>
      <w:r w:rsidRPr="006F5332">
        <w:rPr>
          <w:rFonts w:eastAsia="Calibri" w:cs="Times New Roman"/>
          <w:sz w:val="24"/>
          <w:szCs w:val="24"/>
        </w:rPr>
        <w:t xml:space="preserve">Safety-afgiften </w:t>
      </w:r>
      <w:r w:rsidR="0054101C" w:rsidRPr="006F5332">
        <w:rPr>
          <w:rFonts w:eastAsia="Calibri" w:cs="Times New Roman"/>
          <w:sz w:val="24"/>
          <w:szCs w:val="24"/>
        </w:rPr>
        <w:t xml:space="preserve">vil </w:t>
      </w:r>
      <w:r w:rsidR="0054101C" w:rsidRPr="006F5332" w:rsidDel="002F614C">
        <w:rPr>
          <w:rFonts w:eastAsia="Calibri" w:cs="Times New Roman"/>
          <w:sz w:val="24"/>
          <w:szCs w:val="24"/>
        </w:rPr>
        <w:t>pr. 1. januar 2025</w:t>
      </w:r>
      <w:r w:rsidR="0054101C" w:rsidRPr="006F5332">
        <w:rPr>
          <w:rFonts w:eastAsia="Calibri" w:cs="Times New Roman"/>
          <w:sz w:val="24"/>
          <w:szCs w:val="24"/>
        </w:rPr>
        <w:t xml:space="preserve"> </w:t>
      </w:r>
      <w:r w:rsidRPr="006F5332">
        <w:rPr>
          <w:rFonts w:eastAsia="Calibri" w:cs="Times New Roman"/>
          <w:sz w:val="24"/>
          <w:szCs w:val="24"/>
        </w:rPr>
        <w:t>stige til 6</w:t>
      </w:r>
      <w:r w:rsidR="004E58F8" w:rsidRPr="006F5332">
        <w:rPr>
          <w:rFonts w:eastAsia="Calibri" w:cs="Times New Roman"/>
          <w:sz w:val="24"/>
          <w:szCs w:val="24"/>
        </w:rPr>
        <w:t>,00</w:t>
      </w:r>
      <w:r w:rsidRPr="006F5332">
        <w:rPr>
          <w:rFonts w:eastAsia="Calibri" w:cs="Times New Roman"/>
          <w:sz w:val="24"/>
          <w:szCs w:val="24"/>
        </w:rPr>
        <w:t xml:space="preserve"> kr.</w:t>
      </w:r>
      <w:r w:rsidR="004E58F8" w:rsidRPr="006F5332">
        <w:rPr>
          <w:rFonts w:eastAsia="Calibri" w:cs="Times New Roman"/>
          <w:sz w:val="24"/>
          <w:szCs w:val="24"/>
        </w:rPr>
        <w:t xml:space="preserve"> tillagt reguleringen som følge af reguleringsmekanismen</w:t>
      </w:r>
      <w:r w:rsidRPr="006F5332">
        <w:rPr>
          <w:rFonts w:eastAsia="Calibri" w:cs="Times New Roman"/>
          <w:sz w:val="24"/>
          <w:szCs w:val="24"/>
        </w:rPr>
        <w:t xml:space="preserve">, jf. § 1, nr. 9, </w:t>
      </w:r>
      <w:r w:rsidR="0054101C" w:rsidRPr="006F5332">
        <w:rPr>
          <w:rFonts w:eastAsia="Calibri" w:cs="Times New Roman"/>
          <w:sz w:val="24"/>
          <w:szCs w:val="24"/>
        </w:rPr>
        <w:t xml:space="preserve">i </w:t>
      </w:r>
      <w:r w:rsidRPr="006F5332">
        <w:rPr>
          <w:rFonts w:eastAsia="Calibri" w:cs="Times New Roman"/>
          <w:sz w:val="24"/>
          <w:szCs w:val="24"/>
        </w:rPr>
        <w:t>lov nr. 2399 af 14. december 2021</w:t>
      </w:r>
      <w:r w:rsidR="008074D8">
        <w:rPr>
          <w:rFonts w:eastAsia="Calibri" w:cs="Times New Roman"/>
          <w:sz w:val="24"/>
          <w:szCs w:val="24"/>
        </w:rPr>
        <w:t xml:space="preserve"> om</w:t>
      </w:r>
      <w:r w:rsidR="0054101C" w:rsidRPr="006F5332">
        <w:rPr>
          <w:rFonts w:eastAsia="Calibri" w:cs="Times New Roman"/>
          <w:sz w:val="24"/>
          <w:szCs w:val="24"/>
        </w:rPr>
        <w:t xml:space="preserve"> ændring af lov om luftfart</w:t>
      </w:r>
      <w:r w:rsidRPr="006F5332">
        <w:rPr>
          <w:rFonts w:eastAsia="Calibri" w:cs="Times New Roman"/>
          <w:sz w:val="24"/>
          <w:szCs w:val="24"/>
        </w:rPr>
        <w:t xml:space="preserve">. </w:t>
      </w:r>
      <w:r w:rsidR="0054101C" w:rsidRPr="006F5332">
        <w:rPr>
          <w:rFonts w:eastAsia="Calibri" w:cs="Times New Roman"/>
          <w:sz w:val="24"/>
          <w:szCs w:val="24"/>
        </w:rPr>
        <w:t xml:space="preserve">Denne bestemmelse foreslås i </w:t>
      </w:r>
      <w:r w:rsidR="008E3AB9" w:rsidRPr="006F5332">
        <w:rPr>
          <w:rFonts w:eastAsia="Calibri" w:cs="Times New Roman"/>
          <w:sz w:val="24"/>
          <w:szCs w:val="24"/>
        </w:rPr>
        <w:t>lov</w:t>
      </w:r>
      <w:r w:rsidR="0054101C" w:rsidRPr="006F5332">
        <w:rPr>
          <w:rFonts w:eastAsia="Calibri" w:cs="Times New Roman"/>
          <w:sz w:val="24"/>
          <w:szCs w:val="24"/>
        </w:rPr>
        <w:t xml:space="preserve">forslagets § 2, nr. 1, ophævet samtidigt med ikrafttrædelse af </w:t>
      </w:r>
      <w:r w:rsidR="008E3AB9" w:rsidRPr="006F5332">
        <w:rPr>
          <w:rFonts w:eastAsia="Calibri" w:cs="Times New Roman"/>
          <w:sz w:val="24"/>
          <w:szCs w:val="24"/>
        </w:rPr>
        <w:t>lov</w:t>
      </w:r>
      <w:r w:rsidR="0054101C" w:rsidRPr="006F5332">
        <w:rPr>
          <w:rFonts w:eastAsia="Calibri" w:cs="Times New Roman"/>
          <w:sz w:val="24"/>
          <w:szCs w:val="24"/>
        </w:rPr>
        <w:t>forslag</w:t>
      </w:r>
      <w:r w:rsidR="00521B64" w:rsidRPr="006F5332">
        <w:rPr>
          <w:rFonts w:eastAsia="Calibri" w:cs="Times New Roman"/>
          <w:sz w:val="24"/>
          <w:szCs w:val="24"/>
        </w:rPr>
        <w:t>et</w:t>
      </w:r>
      <w:r w:rsidR="0054101C" w:rsidRPr="006F5332">
        <w:rPr>
          <w:rFonts w:eastAsia="Calibri" w:cs="Times New Roman"/>
          <w:sz w:val="24"/>
          <w:szCs w:val="24"/>
        </w:rPr>
        <w:t>s § 1, nr. 1</w:t>
      </w:r>
      <w:r w:rsidR="00C10FFC">
        <w:rPr>
          <w:rFonts w:eastAsia="Calibri" w:cs="Times New Roman"/>
          <w:sz w:val="24"/>
          <w:szCs w:val="24"/>
        </w:rPr>
        <w:t>6</w:t>
      </w:r>
      <w:r w:rsidR="0054101C" w:rsidRPr="006F5332">
        <w:rPr>
          <w:rFonts w:eastAsia="Calibri" w:cs="Times New Roman"/>
          <w:sz w:val="24"/>
          <w:szCs w:val="24"/>
        </w:rPr>
        <w:t>.</w:t>
      </w:r>
      <w:r w:rsidR="00521B64" w:rsidRPr="006F5332">
        <w:rPr>
          <w:rFonts w:eastAsia="Calibri" w:cs="Times New Roman"/>
          <w:sz w:val="24"/>
          <w:szCs w:val="24"/>
        </w:rPr>
        <w:t xml:space="preserve"> Der henvises </w:t>
      </w:r>
      <w:r w:rsidR="00D72367" w:rsidRPr="006F5332">
        <w:rPr>
          <w:rFonts w:eastAsia="Calibri" w:cs="Times New Roman"/>
          <w:sz w:val="24"/>
          <w:szCs w:val="24"/>
        </w:rPr>
        <w:t xml:space="preserve">herom </w:t>
      </w:r>
      <w:r w:rsidR="00521B64" w:rsidRPr="006F5332">
        <w:rPr>
          <w:rFonts w:eastAsia="Calibri" w:cs="Times New Roman"/>
          <w:sz w:val="24"/>
          <w:szCs w:val="24"/>
        </w:rPr>
        <w:t>til bemærkningerne til § 2, nr. 1.</w:t>
      </w:r>
    </w:p>
    <w:p w14:paraId="750DC9AB" w14:textId="621987FB" w:rsidR="00455E26" w:rsidRPr="006F5332" w:rsidRDefault="001142AA" w:rsidP="00212B1E">
      <w:pPr>
        <w:spacing w:after="240"/>
        <w:rPr>
          <w:sz w:val="24"/>
          <w:szCs w:val="24"/>
        </w:rPr>
      </w:pPr>
      <w:r w:rsidRPr="006F5332">
        <w:rPr>
          <w:sz w:val="24"/>
          <w:szCs w:val="24"/>
        </w:rPr>
        <w:t>Med</w:t>
      </w:r>
      <w:r w:rsidR="00413D54" w:rsidRPr="006F5332">
        <w:rPr>
          <w:sz w:val="24"/>
          <w:szCs w:val="24"/>
        </w:rPr>
        <w:t xml:space="preserve"> lovforslagets § 1, nr. </w:t>
      </w:r>
      <w:ins w:id="819" w:author="Forfatter">
        <w:r w:rsidR="00982EB2">
          <w:rPr>
            <w:sz w:val="24"/>
            <w:szCs w:val="24"/>
          </w:rPr>
          <w:t>21</w:t>
        </w:r>
      </w:ins>
      <w:del w:id="820" w:author="Forfatter">
        <w:r w:rsidR="00413D54" w:rsidRPr="006F5332" w:rsidDel="00982EB2">
          <w:rPr>
            <w:sz w:val="24"/>
            <w:szCs w:val="24"/>
          </w:rPr>
          <w:delText>1</w:delText>
        </w:r>
        <w:r w:rsidR="009A2C07" w:rsidDel="00982EB2">
          <w:rPr>
            <w:sz w:val="24"/>
            <w:szCs w:val="24"/>
          </w:rPr>
          <w:delText>6</w:delText>
        </w:r>
      </w:del>
      <w:r w:rsidR="00413D54" w:rsidRPr="006F5332">
        <w:rPr>
          <w:sz w:val="24"/>
          <w:szCs w:val="24"/>
        </w:rPr>
        <w:t>,</w:t>
      </w:r>
      <w:r w:rsidR="006108C2" w:rsidRPr="006F5332">
        <w:rPr>
          <w:sz w:val="24"/>
          <w:szCs w:val="24"/>
        </w:rPr>
        <w:t xml:space="preserve"> </w:t>
      </w:r>
      <w:r w:rsidRPr="006F5332">
        <w:rPr>
          <w:sz w:val="24"/>
          <w:szCs w:val="24"/>
        </w:rPr>
        <w:t xml:space="preserve">foreslås </w:t>
      </w:r>
      <w:r w:rsidR="00D96A44" w:rsidRPr="006F5332">
        <w:rPr>
          <w:i/>
          <w:iCs/>
          <w:sz w:val="24"/>
          <w:szCs w:val="24"/>
        </w:rPr>
        <w:t xml:space="preserve">§ 148, </w:t>
      </w:r>
      <w:r w:rsidR="006108C2" w:rsidRPr="006F5332">
        <w:rPr>
          <w:i/>
          <w:iCs/>
          <w:sz w:val="24"/>
          <w:szCs w:val="24"/>
        </w:rPr>
        <w:t>stk.</w:t>
      </w:r>
      <w:r w:rsidR="000939C1" w:rsidRPr="006F5332">
        <w:rPr>
          <w:i/>
          <w:iCs/>
          <w:sz w:val="24"/>
          <w:szCs w:val="24"/>
        </w:rPr>
        <w:t xml:space="preserve"> </w:t>
      </w:r>
      <w:r w:rsidR="00D96A44" w:rsidRPr="006F5332">
        <w:rPr>
          <w:i/>
          <w:iCs/>
          <w:sz w:val="24"/>
          <w:szCs w:val="24"/>
        </w:rPr>
        <w:t>1,</w:t>
      </w:r>
      <w:r w:rsidR="00DF743A" w:rsidRPr="006F5332">
        <w:rPr>
          <w:sz w:val="24"/>
          <w:szCs w:val="24"/>
        </w:rPr>
        <w:t xml:space="preserve"> </w:t>
      </w:r>
      <w:r w:rsidRPr="006F5332">
        <w:rPr>
          <w:sz w:val="24"/>
          <w:szCs w:val="24"/>
        </w:rPr>
        <w:t xml:space="preserve">affattet </w:t>
      </w:r>
      <w:r w:rsidR="00E97974" w:rsidRPr="006F5332">
        <w:rPr>
          <w:sz w:val="24"/>
          <w:szCs w:val="24"/>
        </w:rPr>
        <w:t>således</w:t>
      </w:r>
      <w:r w:rsidRPr="006F5332">
        <w:rPr>
          <w:sz w:val="24"/>
          <w:szCs w:val="24"/>
        </w:rPr>
        <w:t>,</w:t>
      </w:r>
      <w:r w:rsidR="00E97974" w:rsidRPr="006F5332">
        <w:rPr>
          <w:sz w:val="24"/>
          <w:szCs w:val="24"/>
        </w:rPr>
        <w:t xml:space="preserve"> </w:t>
      </w:r>
      <w:r w:rsidR="000B4462" w:rsidRPr="006F5332">
        <w:rPr>
          <w:sz w:val="24"/>
          <w:szCs w:val="24"/>
        </w:rPr>
        <w:t xml:space="preserve">at </w:t>
      </w:r>
      <w:r w:rsidR="00CA2CE5" w:rsidRPr="006F5332">
        <w:rPr>
          <w:sz w:val="24"/>
          <w:szCs w:val="24"/>
        </w:rPr>
        <w:t xml:space="preserve">luftfartsselskaberne </w:t>
      </w:r>
      <w:r w:rsidR="00E97974" w:rsidRPr="006F5332">
        <w:rPr>
          <w:sz w:val="24"/>
          <w:szCs w:val="24"/>
        </w:rPr>
        <w:t xml:space="preserve">skal </w:t>
      </w:r>
      <w:r w:rsidR="00CA2CE5" w:rsidRPr="006F5332">
        <w:rPr>
          <w:sz w:val="24"/>
          <w:szCs w:val="24"/>
        </w:rPr>
        <w:t xml:space="preserve">betale en afgift til Trafikstyrelsen på </w:t>
      </w:r>
      <w:r w:rsidR="00D465AC" w:rsidRPr="006F5332">
        <w:rPr>
          <w:sz w:val="24"/>
          <w:szCs w:val="24"/>
        </w:rPr>
        <w:t>8,00</w:t>
      </w:r>
      <w:r w:rsidR="00CA2CE5" w:rsidRPr="006F5332">
        <w:rPr>
          <w:sz w:val="24"/>
          <w:szCs w:val="24"/>
        </w:rPr>
        <w:t xml:space="preserve"> kr. for hver passager, som selskabet befordrer.</w:t>
      </w:r>
      <w:r w:rsidRPr="006F5332">
        <w:rPr>
          <w:sz w:val="24"/>
          <w:szCs w:val="24"/>
        </w:rPr>
        <w:t xml:space="preserve"> Herefter stiger satsen med virkning fra og med 1. januar for de efterfølgende år indtil </w:t>
      </w:r>
      <w:r w:rsidR="00E71761" w:rsidRPr="006F5332">
        <w:rPr>
          <w:sz w:val="24"/>
          <w:szCs w:val="24"/>
        </w:rPr>
        <w:t xml:space="preserve">år </w:t>
      </w:r>
      <w:r w:rsidRPr="006F5332">
        <w:rPr>
          <w:sz w:val="24"/>
          <w:szCs w:val="24"/>
        </w:rPr>
        <w:t>2028</w:t>
      </w:r>
      <w:r w:rsidR="006D3471" w:rsidRPr="006F5332">
        <w:rPr>
          <w:sz w:val="24"/>
          <w:szCs w:val="24"/>
        </w:rPr>
        <w:t>, således at satsen for året 2026 udgør 10,00 kr., for året 2027 udgør 12,00 kr., for året 2028 og efterfølgende år udgør 14,00 kr.</w:t>
      </w:r>
    </w:p>
    <w:p w14:paraId="385DCD9A" w14:textId="67734526" w:rsidR="00E119BB" w:rsidRPr="006F5332" w:rsidRDefault="009A089E" w:rsidP="00212B1E">
      <w:pPr>
        <w:spacing w:after="240"/>
        <w:rPr>
          <w:sz w:val="24"/>
          <w:szCs w:val="24"/>
        </w:rPr>
      </w:pPr>
      <w:r w:rsidRPr="006F5332">
        <w:rPr>
          <w:sz w:val="24"/>
          <w:szCs w:val="24"/>
        </w:rPr>
        <w:t xml:space="preserve">Derudover </w:t>
      </w:r>
      <w:r w:rsidR="006D3471" w:rsidRPr="006F5332">
        <w:rPr>
          <w:sz w:val="24"/>
          <w:szCs w:val="24"/>
        </w:rPr>
        <w:t xml:space="preserve">indebærer den foreslåede </w:t>
      </w:r>
      <w:proofErr w:type="spellStart"/>
      <w:r w:rsidR="00612576" w:rsidRPr="006F5332">
        <w:rPr>
          <w:sz w:val="24"/>
          <w:szCs w:val="24"/>
        </w:rPr>
        <w:t>ny</w:t>
      </w:r>
      <w:r w:rsidR="006D3471" w:rsidRPr="006F5332">
        <w:rPr>
          <w:sz w:val="24"/>
          <w:szCs w:val="24"/>
        </w:rPr>
        <w:t>affattelse</w:t>
      </w:r>
      <w:proofErr w:type="spellEnd"/>
      <w:r w:rsidR="006D3471" w:rsidRPr="006F5332">
        <w:rPr>
          <w:sz w:val="24"/>
          <w:szCs w:val="24"/>
        </w:rPr>
        <w:t xml:space="preserve">, at </w:t>
      </w:r>
      <w:r w:rsidRPr="006F5332">
        <w:rPr>
          <w:sz w:val="24"/>
          <w:szCs w:val="24"/>
        </w:rPr>
        <w:t>bestemmelsen</w:t>
      </w:r>
      <w:r w:rsidR="006D3471" w:rsidRPr="006F5332">
        <w:rPr>
          <w:sz w:val="24"/>
          <w:szCs w:val="24"/>
        </w:rPr>
        <w:t xml:space="preserve"> ikke indeholder</w:t>
      </w:r>
      <w:r w:rsidR="00556A06" w:rsidRPr="006F5332">
        <w:rPr>
          <w:sz w:val="24"/>
          <w:szCs w:val="24"/>
        </w:rPr>
        <w:t xml:space="preserve"> det nugældende</w:t>
      </w:r>
      <w:r w:rsidRPr="006F5332">
        <w:rPr>
          <w:sz w:val="24"/>
          <w:szCs w:val="24"/>
        </w:rPr>
        <w:t xml:space="preserve"> </w:t>
      </w:r>
      <w:r w:rsidR="00556A06" w:rsidRPr="006F5332">
        <w:rPr>
          <w:sz w:val="24"/>
          <w:szCs w:val="24"/>
        </w:rPr>
        <w:t xml:space="preserve">led i § 148, stk. 1, 1. pkt., om </w:t>
      </w:r>
      <w:r w:rsidRPr="006F5332">
        <w:rPr>
          <w:sz w:val="24"/>
          <w:szCs w:val="24"/>
        </w:rPr>
        <w:t xml:space="preserve">afgiftsfritagelsesperioden 1. juni 2021 </w:t>
      </w:r>
      <w:r w:rsidR="00556A06" w:rsidRPr="006F5332">
        <w:rPr>
          <w:sz w:val="24"/>
          <w:szCs w:val="24"/>
        </w:rPr>
        <w:t xml:space="preserve">til den </w:t>
      </w:r>
      <w:r w:rsidRPr="006F5332">
        <w:rPr>
          <w:sz w:val="24"/>
          <w:szCs w:val="24"/>
        </w:rPr>
        <w:t>31. december 2021</w:t>
      </w:r>
      <w:r w:rsidR="00556A06" w:rsidRPr="006F5332">
        <w:rPr>
          <w:sz w:val="24"/>
          <w:szCs w:val="24"/>
        </w:rPr>
        <w:t>, da denne del af bestemmelsen har udtjent sin virkning</w:t>
      </w:r>
      <w:r w:rsidR="00E119BB" w:rsidRPr="006F5332">
        <w:rPr>
          <w:sz w:val="24"/>
          <w:szCs w:val="24"/>
        </w:rPr>
        <w:t>.</w:t>
      </w:r>
    </w:p>
    <w:p w14:paraId="1EFA7EBD" w14:textId="05657906" w:rsidR="00D77885" w:rsidRPr="006F5332" w:rsidRDefault="00D77885" w:rsidP="00212B1E">
      <w:pPr>
        <w:spacing w:after="240"/>
        <w:rPr>
          <w:sz w:val="24"/>
          <w:szCs w:val="24"/>
        </w:rPr>
      </w:pPr>
      <w:r w:rsidRPr="006F5332">
        <w:rPr>
          <w:sz w:val="24"/>
          <w:szCs w:val="24"/>
        </w:rPr>
        <w:t xml:space="preserve">Den foreslåede ændring af afgiftssatsen sker som led i forslaget om en gradvis forøgelse af safety-afgiften </w:t>
      </w:r>
      <w:r w:rsidR="002177E0" w:rsidRPr="006F5332">
        <w:rPr>
          <w:sz w:val="24"/>
          <w:szCs w:val="24"/>
        </w:rPr>
        <w:t>indtil år</w:t>
      </w:r>
      <w:r w:rsidRPr="006F5332">
        <w:rPr>
          <w:sz w:val="24"/>
          <w:szCs w:val="24"/>
        </w:rPr>
        <w:t xml:space="preserve"> 2028 for at opnå balance mellem indtægter og udgifter i safety-afgiftsordningen og en </w:t>
      </w:r>
      <w:r w:rsidR="00DD31E6" w:rsidRPr="006F5332">
        <w:rPr>
          <w:sz w:val="24"/>
          <w:szCs w:val="24"/>
        </w:rPr>
        <w:t xml:space="preserve">udligning </w:t>
      </w:r>
      <w:r w:rsidRPr="006F5332">
        <w:rPr>
          <w:sz w:val="24"/>
          <w:szCs w:val="24"/>
        </w:rPr>
        <w:t xml:space="preserve">af det akkumulerede underskud i ordningen </w:t>
      </w:r>
      <w:r w:rsidR="002177E0" w:rsidRPr="006F5332">
        <w:rPr>
          <w:sz w:val="24"/>
          <w:szCs w:val="24"/>
        </w:rPr>
        <w:t xml:space="preserve">oppebåret </w:t>
      </w:r>
      <w:r w:rsidRPr="006F5332">
        <w:rPr>
          <w:sz w:val="24"/>
          <w:szCs w:val="24"/>
        </w:rPr>
        <w:t xml:space="preserve">i forbindelse med covid-19. </w:t>
      </w:r>
    </w:p>
    <w:p w14:paraId="22B0BB61" w14:textId="4280B5CE" w:rsidR="00E119BB" w:rsidRPr="006F5332" w:rsidRDefault="00D77885" w:rsidP="00212B1E">
      <w:pPr>
        <w:spacing w:after="240"/>
        <w:rPr>
          <w:sz w:val="24"/>
          <w:szCs w:val="24"/>
        </w:rPr>
      </w:pPr>
      <w:r w:rsidRPr="006F5332">
        <w:rPr>
          <w:sz w:val="24"/>
          <w:szCs w:val="24"/>
        </w:rPr>
        <w:t xml:space="preserve">Afgiften skal i medfør af luftfartslovens §148, stk. 3, </w:t>
      </w:r>
      <w:r w:rsidR="00AD77FD" w:rsidRPr="006F5332">
        <w:rPr>
          <w:sz w:val="24"/>
          <w:szCs w:val="24"/>
        </w:rPr>
        <w:t xml:space="preserve">ikke </w:t>
      </w:r>
      <w:r w:rsidR="00E119BB" w:rsidRPr="006F5332">
        <w:rPr>
          <w:sz w:val="24"/>
          <w:szCs w:val="24"/>
        </w:rPr>
        <w:t>betales for passagerer under 2 år, transit- og transferpassagerer samt luftfartsselskabets personale på tjenesterejse, jf. luftfartsloven § 148, stk. 3.</w:t>
      </w:r>
    </w:p>
    <w:p w14:paraId="4D8054D5" w14:textId="24E1E8F0" w:rsidR="006108C2" w:rsidRPr="006F5332" w:rsidRDefault="00E119BB" w:rsidP="00212B1E">
      <w:pPr>
        <w:spacing w:after="240"/>
        <w:rPr>
          <w:sz w:val="24"/>
          <w:szCs w:val="24"/>
        </w:rPr>
      </w:pPr>
      <w:r w:rsidRPr="006F5332">
        <w:rPr>
          <w:sz w:val="24"/>
          <w:szCs w:val="24"/>
        </w:rPr>
        <w:t xml:space="preserve">Der tilsigtes </w:t>
      </w:r>
      <w:r w:rsidR="00126897" w:rsidRPr="006F5332">
        <w:rPr>
          <w:sz w:val="24"/>
          <w:szCs w:val="24"/>
        </w:rPr>
        <w:t xml:space="preserve">ikke ud over afgiftens størrelse en </w:t>
      </w:r>
      <w:r w:rsidRPr="006F5332">
        <w:rPr>
          <w:sz w:val="24"/>
          <w:szCs w:val="24"/>
        </w:rPr>
        <w:t>ændring af bestemmelsens materielle indhold eller anvendelse</w:t>
      </w:r>
      <w:r w:rsidR="00126897" w:rsidRPr="006F5332">
        <w:rPr>
          <w:sz w:val="24"/>
          <w:szCs w:val="24"/>
        </w:rPr>
        <w:t>n</w:t>
      </w:r>
      <w:r w:rsidRPr="006F5332">
        <w:rPr>
          <w:sz w:val="24"/>
          <w:szCs w:val="24"/>
        </w:rPr>
        <w:t xml:space="preserve"> i praksis.</w:t>
      </w:r>
      <w:r w:rsidR="006108C2" w:rsidRPr="006F5332">
        <w:rPr>
          <w:sz w:val="24"/>
          <w:szCs w:val="24"/>
        </w:rPr>
        <w:t xml:space="preserve"> </w:t>
      </w:r>
    </w:p>
    <w:p w14:paraId="09B1F7FD" w14:textId="4710F496" w:rsidR="001D7154" w:rsidRPr="006F5332" w:rsidRDefault="001D7154" w:rsidP="00212B1E">
      <w:pPr>
        <w:spacing w:after="240"/>
        <w:rPr>
          <w:rFonts w:eastAsia="Calibri" w:cs="Times New Roman"/>
          <w:sz w:val="24"/>
          <w:szCs w:val="24"/>
        </w:rPr>
      </w:pPr>
      <w:r w:rsidRPr="006F5332">
        <w:rPr>
          <w:rFonts w:eastAsia="Calibri" w:cs="Times New Roman"/>
          <w:sz w:val="24"/>
          <w:szCs w:val="24"/>
        </w:rPr>
        <w:t xml:space="preserve">Den vedtagne stigning af safety-afgiften til 6,00 kr. tillagt reguleringen som følge af reguleringsmekanismen pr. 1. januar 2025, jf. § 1, nr. 9, i lov nr. </w:t>
      </w:r>
      <w:r w:rsidRPr="006F5332">
        <w:rPr>
          <w:rFonts w:eastAsia="Calibri" w:cs="Times New Roman"/>
          <w:sz w:val="24"/>
          <w:szCs w:val="24"/>
        </w:rPr>
        <w:lastRenderedPageBreak/>
        <w:t xml:space="preserve">2399 af 14. december 2021, foreslås i forlængelse heraf ophævet, jf. lovforslagets § 2. </w:t>
      </w:r>
    </w:p>
    <w:p w14:paraId="6CE965AC" w14:textId="553C6063" w:rsidR="00D77885" w:rsidRPr="006F5332" w:rsidRDefault="00D77885" w:rsidP="00212B1E">
      <w:pPr>
        <w:spacing w:after="240"/>
        <w:rPr>
          <w:rFonts w:cs="Times New Roman"/>
          <w:sz w:val="24"/>
          <w:szCs w:val="24"/>
        </w:rPr>
      </w:pPr>
      <w:r w:rsidRPr="006F5332">
        <w:rPr>
          <w:rFonts w:cs="Times New Roman"/>
          <w:sz w:val="24"/>
          <w:szCs w:val="24"/>
        </w:rPr>
        <w:t>Der henvises i øvrigt til pkt. 2.1 i lovforslagets almindelige bemærkninger.</w:t>
      </w:r>
    </w:p>
    <w:p w14:paraId="39299D9A" w14:textId="5E0FA88D" w:rsidR="006108C2" w:rsidRPr="006F5332" w:rsidRDefault="006108C2" w:rsidP="00212B1E">
      <w:pPr>
        <w:spacing w:after="240"/>
        <w:rPr>
          <w:rFonts w:cs="Times New Roman"/>
          <w:sz w:val="24"/>
          <w:szCs w:val="24"/>
        </w:rPr>
      </w:pPr>
      <w:r w:rsidRPr="006F5332">
        <w:rPr>
          <w:rFonts w:cs="Times New Roman"/>
          <w:sz w:val="24"/>
          <w:szCs w:val="24"/>
        </w:rPr>
        <w:t xml:space="preserve">Til nr. </w:t>
      </w:r>
      <w:ins w:id="821" w:author="Forfatter">
        <w:r w:rsidR="005D5E00">
          <w:rPr>
            <w:rFonts w:cs="Times New Roman"/>
            <w:sz w:val="24"/>
            <w:szCs w:val="24"/>
          </w:rPr>
          <w:t>22</w:t>
        </w:r>
      </w:ins>
      <w:del w:id="822" w:author="Forfatter">
        <w:r w:rsidR="00612576" w:rsidRPr="006F5332" w:rsidDel="005D5E00">
          <w:rPr>
            <w:rFonts w:cs="Times New Roman"/>
            <w:sz w:val="24"/>
            <w:szCs w:val="24"/>
          </w:rPr>
          <w:delText>1</w:delText>
        </w:r>
        <w:r w:rsidR="009A2C07" w:rsidDel="005D5E00">
          <w:rPr>
            <w:rFonts w:cs="Times New Roman"/>
            <w:sz w:val="24"/>
            <w:szCs w:val="24"/>
          </w:rPr>
          <w:delText>7</w:delText>
        </w:r>
      </w:del>
    </w:p>
    <w:p w14:paraId="4634BB6A" w14:textId="11AF2A04" w:rsidR="00B86CCF" w:rsidRPr="006F5332" w:rsidRDefault="001034ED" w:rsidP="00212B1E">
      <w:pPr>
        <w:spacing w:after="240"/>
        <w:rPr>
          <w:rFonts w:eastAsia="Calibri" w:cs="Times New Roman"/>
          <w:sz w:val="24"/>
          <w:szCs w:val="24"/>
        </w:rPr>
      </w:pPr>
      <w:r w:rsidRPr="006F5332">
        <w:rPr>
          <w:rFonts w:eastAsia="Calibri" w:cs="Times New Roman"/>
          <w:sz w:val="24"/>
          <w:szCs w:val="24"/>
        </w:rPr>
        <w:t>Efter</w:t>
      </w:r>
      <w:r w:rsidR="00413D54" w:rsidRPr="006F5332">
        <w:rPr>
          <w:rFonts w:eastAsia="Calibri" w:cs="Times New Roman"/>
          <w:sz w:val="24"/>
          <w:szCs w:val="24"/>
        </w:rPr>
        <w:t xml:space="preserve"> </w:t>
      </w:r>
      <w:r w:rsidR="009A73D8" w:rsidRPr="006F5332">
        <w:rPr>
          <w:rFonts w:eastAsia="Calibri" w:cs="Times New Roman"/>
          <w:sz w:val="24"/>
          <w:szCs w:val="24"/>
        </w:rPr>
        <w:t xml:space="preserve">den gældende bestemmelse i </w:t>
      </w:r>
      <w:r w:rsidR="00413D54" w:rsidRPr="006F5332">
        <w:rPr>
          <w:rFonts w:eastAsia="Calibri" w:cs="Times New Roman"/>
          <w:sz w:val="24"/>
          <w:szCs w:val="24"/>
        </w:rPr>
        <w:t>luftfartslovens</w:t>
      </w:r>
      <w:r w:rsidRPr="006F5332">
        <w:rPr>
          <w:rFonts w:eastAsia="Calibri" w:cs="Times New Roman"/>
          <w:sz w:val="24"/>
          <w:szCs w:val="24"/>
        </w:rPr>
        <w:t xml:space="preserve"> </w:t>
      </w:r>
      <w:r w:rsidR="00C808C7" w:rsidRPr="006F5332">
        <w:rPr>
          <w:rFonts w:eastAsia="Calibri" w:cs="Times New Roman"/>
          <w:sz w:val="24"/>
          <w:szCs w:val="24"/>
        </w:rPr>
        <w:t xml:space="preserve">§ </w:t>
      </w:r>
      <w:r w:rsidR="009A089E" w:rsidRPr="006F5332">
        <w:rPr>
          <w:rFonts w:eastAsia="Calibri" w:cs="Times New Roman"/>
          <w:sz w:val="24"/>
          <w:szCs w:val="24"/>
        </w:rPr>
        <w:t>148, stk. 2</w:t>
      </w:r>
      <w:r w:rsidR="00B86CCF" w:rsidRPr="006F5332">
        <w:rPr>
          <w:rFonts w:eastAsia="Calibri" w:cs="Times New Roman"/>
          <w:sz w:val="24"/>
          <w:szCs w:val="24"/>
        </w:rPr>
        <w:t>,</w:t>
      </w:r>
      <w:r w:rsidR="009A089E" w:rsidRPr="006F5332">
        <w:rPr>
          <w:rFonts w:eastAsia="Calibri" w:cs="Times New Roman"/>
          <w:sz w:val="24"/>
          <w:szCs w:val="24"/>
        </w:rPr>
        <w:t xml:space="preserve"> </w:t>
      </w:r>
      <w:r w:rsidR="00B86CCF" w:rsidRPr="006F5332">
        <w:rPr>
          <w:rFonts w:eastAsia="Calibri" w:cs="Times New Roman"/>
          <w:sz w:val="24"/>
          <w:szCs w:val="24"/>
        </w:rPr>
        <w:t>dækker</w:t>
      </w:r>
      <w:r w:rsidR="009A089E" w:rsidRPr="006F5332">
        <w:rPr>
          <w:rFonts w:eastAsia="Calibri" w:cs="Times New Roman"/>
          <w:sz w:val="24"/>
          <w:szCs w:val="24"/>
        </w:rPr>
        <w:t xml:space="preserve"> </w:t>
      </w:r>
      <w:r w:rsidR="00413D54" w:rsidRPr="006F5332">
        <w:rPr>
          <w:rFonts w:eastAsia="Calibri" w:cs="Times New Roman"/>
          <w:sz w:val="24"/>
          <w:szCs w:val="24"/>
        </w:rPr>
        <w:t>safety-</w:t>
      </w:r>
      <w:r w:rsidR="009A089E" w:rsidRPr="006F5332">
        <w:rPr>
          <w:rFonts w:eastAsia="Calibri" w:cs="Times New Roman"/>
          <w:sz w:val="24"/>
          <w:szCs w:val="24"/>
        </w:rPr>
        <w:t>afgift</w:t>
      </w:r>
      <w:r w:rsidR="00413D54" w:rsidRPr="006F5332">
        <w:rPr>
          <w:rFonts w:eastAsia="Calibri" w:cs="Times New Roman"/>
          <w:sz w:val="24"/>
          <w:szCs w:val="24"/>
        </w:rPr>
        <w:t>en</w:t>
      </w:r>
      <w:r w:rsidRPr="006F5332">
        <w:rPr>
          <w:rFonts w:eastAsia="Calibri" w:cs="Times New Roman"/>
          <w:sz w:val="24"/>
          <w:szCs w:val="24"/>
        </w:rPr>
        <w:t xml:space="preserve"> </w:t>
      </w:r>
      <w:r w:rsidR="009A089E" w:rsidRPr="006F5332">
        <w:rPr>
          <w:rFonts w:eastAsia="Calibri" w:cs="Times New Roman"/>
          <w:sz w:val="24"/>
          <w:szCs w:val="24"/>
        </w:rPr>
        <w:t>omkostninger forbundet med Trafikstyrelsens opgaver vedrørende tilsyn med civil luftfart, herunder tilsyn med aktører, der ikke er pålagt afgiften i medfør af stk. 1, men hvis aktivitet har betydning for luftfartspassagerernes sikkerhed</w:t>
      </w:r>
      <w:r w:rsidR="00B86CCF" w:rsidRPr="006F5332">
        <w:rPr>
          <w:rFonts w:eastAsia="Calibri" w:cs="Times New Roman"/>
          <w:sz w:val="24"/>
          <w:szCs w:val="24"/>
        </w:rPr>
        <w:t xml:space="preserve">. </w:t>
      </w:r>
    </w:p>
    <w:p w14:paraId="3AC5325D" w14:textId="07EBA14B" w:rsidR="00052F61" w:rsidRPr="006F5332" w:rsidRDefault="00413D54" w:rsidP="00212B1E">
      <w:pPr>
        <w:spacing w:after="240"/>
        <w:rPr>
          <w:rFonts w:eastAsia="Calibri" w:cs="Times New Roman"/>
          <w:sz w:val="24"/>
          <w:szCs w:val="24"/>
        </w:rPr>
      </w:pPr>
      <w:r w:rsidRPr="006F5332">
        <w:rPr>
          <w:rFonts w:eastAsia="Calibri" w:cs="Times New Roman"/>
          <w:sz w:val="24"/>
          <w:szCs w:val="24"/>
        </w:rPr>
        <w:t>S</w:t>
      </w:r>
      <w:r w:rsidR="00052F61" w:rsidRPr="006F5332">
        <w:rPr>
          <w:rFonts w:eastAsia="Calibri" w:cs="Times New Roman"/>
          <w:sz w:val="24"/>
          <w:szCs w:val="24"/>
        </w:rPr>
        <w:t>afety-afgiften</w:t>
      </w:r>
      <w:r w:rsidR="00D96A44" w:rsidRPr="006F5332">
        <w:rPr>
          <w:rFonts w:eastAsia="Calibri" w:cs="Times New Roman"/>
          <w:sz w:val="24"/>
          <w:szCs w:val="24"/>
        </w:rPr>
        <w:t xml:space="preserve"> dækker omkostningerne forbundet med Trafikstyrelsens opgaver vedrørende tilsyn med civil luftfart i bred forstand, herunder også tilsyn med aktører, der ikke er pålagt afgiften, men hvis aktivitet har betydning for luftfartspassagerernes sikkerhed</w:t>
      </w:r>
      <w:r w:rsidRPr="006F5332">
        <w:rPr>
          <w:rFonts w:eastAsia="Calibri" w:cs="Times New Roman"/>
          <w:sz w:val="24"/>
          <w:szCs w:val="24"/>
        </w:rPr>
        <w:t>, jf. Folketingstidende</w:t>
      </w:r>
      <w:r w:rsidR="008E5EC4" w:rsidRPr="006F5332">
        <w:rPr>
          <w:rFonts w:eastAsia="Calibri" w:cs="Times New Roman"/>
          <w:sz w:val="24"/>
          <w:szCs w:val="24"/>
        </w:rPr>
        <w:t xml:space="preserve"> 2017-18, tillæg A, L 154 som fremsat, side 18</w:t>
      </w:r>
      <w:r w:rsidR="00D96A44" w:rsidRPr="006F5332">
        <w:rPr>
          <w:rFonts w:eastAsia="Calibri" w:cs="Times New Roman"/>
          <w:sz w:val="24"/>
          <w:szCs w:val="24"/>
        </w:rPr>
        <w:t xml:space="preserve">. </w:t>
      </w:r>
      <w:r w:rsidR="00EE4D74" w:rsidRPr="006F5332">
        <w:rPr>
          <w:rFonts w:eastAsia="Calibri" w:cs="Times New Roman"/>
          <w:sz w:val="24"/>
          <w:szCs w:val="24"/>
        </w:rPr>
        <w:t>S</w:t>
      </w:r>
      <w:r w:rsidR="00052F61" w:rsidRPr="006F5332">
        <w:rPr>
          <w:rFonts w:eastAsia="Calibri" w:cs="Times New Roman"/>
          <w:sz w:val="24"/>
          <w:szCs w:val="24"/>
        </w:rPr>
        <w:t xml:space="preserve">afety-afgiften </w:t>
      </w:r>
      <w:r w:rsidR="00EE4D74" w:rsidRPr="006F5332">
        <w:rPr>
          <w:rFonts w:eastAsia="Calibri" w:cs="Times New Roman"/>
          <w:sz w:val="24"/>
          <w:szCs w:val="24"/>
        </w:rPr>
        <w:t>dækker</w:t>
      </w:r>
      <w:r w:rsidRPr="006F5332">
        <w:rPr>
          <w:rFonts w:eastAsia="Calibri" w:cs="Times New Roman"/>
          <w:sz w:val="24"/>
          <w:szCs w:val="24"/>
        </w:rPr>
        <w:t xml:space="preserve"> </w:t>
      </w:r>
      <w:r w:rsidR="00DD31E6" w:rsidRPr="006F5332">
        <w:rPr>
          <w:rFonts w:eastAsia="Calibri" w:cs="Times New Roman"/>
          <w:sz w:val="24"/>
          <w:szCs w:val="24"/>
        </w:rPr>
        <w:t>i forlængelse</w:t>
      </w:r>
      <w:r w:rsidRPr="006F5332">
        <w:rPr>
          <w:rFonts w:eastAsia="Calibri" w:cs="Times New Roman"/>
          <w:sz w:val="24"/>
          <w:szCs w:val="24"/>
        </w:rPr>
        <w:t xml:space="preserve"> af dette</w:t>
      </w:r>
      <w:r w:rsidR="00EE4D74" w:rsidRPr="006F5332">
        <w:rPr>
          <w:rFonts w:eastAsia="Calibri" w:cs="Times New Roman"/>
          <w:sz w:val="24"/>
          <w:szCs w:val="24"/>
        </w:rPr>
        <w:t xml:space="preserve"> endvidere </w:t>
      </w:r>
      <w:r w:rsidR="00052F61" w:rsidRPr="006F5332">
        <w:rPr>
          <w:rFonts w:eastAsia="Calibri" w:cs="Times New Roman"/>
          <w:sz w:val="24"/>
          <w:szCs w:val="24"/>
        </w:rPr>
        <w:t xml:space="preserve">omkostningerne til finansiering af Trafikstyrelsens udgifter til behandling af </w:t>
      </w:r>
      <w:r w:rsidR="004D2D26" w:rsidRPr="006F5332">
        <w:rPr>
          <w:rFonts w:eastAsia="Calibri" w:cs="Times New Roman"/>
          <w:sz w:val="24"/>
          <w:szCs w:val="24"/>
        </w:rPr>
        <w:t xml:space="preserve">klager </w:t>
      </w:r>
      <w:r w:rsidR="00052F61" w:rsidRPr="006F5332">
        <w:rPr>
          <w:rFonts w:eastAsia="Calibri" w:cs="Times New Roman"/>
          <w:sz w:val="24"/>
          <w:szCs w:val="24"/>
        </w:rPr>
        <w:t>efter passagerettighedsforordningen</w:t>
      </w:r>
      <w:r w:rsidR="004D2D26" w:rsidRPr="006F5332">
        <w:rPr>
          <w:rFonts w:eastAsia="Calibri" w:cs="Times New Roman"/>
          <w:sz w:val="24"/>
          <w:szCs w:val="24"/>
        </w:rPr>
        <w:t xml:space="preserve"> for så vidt angår danske luftfartsselskaber</w:t>
      </w:r>
      <w:r w:rsidR="00052F61" w:rsidRPr="006F5332">
        <w:rPr>
          <w:rFonts w:eastAsia="Calibri" w:cs="Times New Roman"/>
          <w:sz w:val="24"/>
          <w:szCs w:val="24"/>
        </w:rPr>
        <w:t xml:space="preserve"> </w:t>
      </w:r>
      <w:r w:rsidR="00EE4D74" w:rsidRPr="006F5332">
        <w:rPr>
          <w:rFonts w:eastAsia="Calibri" w:cs="Times New Roman"/>
          <w:sz w:val="24"/>
          <w:szCs w:val="24"/>
        </w:rPr>
        <w:t>og</w:t>
      </w:r>
      <w:r w:rsidR="00131ACB" w:rsidRPr="006F5332">
        <w:rPr>
          <w:rFonts w:eastAsia="Calibri" w:cs="Times New Roman"/>
          <w:sz w:val="24"/>
          <w:szCs w:val="24"/>
        </w:rPr>
        <w:t xml:space="preserve"> den forhåndsdialog, som Trafikstyrelsen har med aktører i luftfartsbranchen forud for en tiltrædelseskontrol.</w:t>
      </w:r>
    </w:p>
    <w:p w14:paraId="4B8BAB39" w14:textId="11A63326" w:rsidR="00C808C7" w:rsidRPr="006F5332" w:rsidRDefault="00C808C7" w:rsidP="00212B1E">
      <w:pPr>
        <w:spacing w:after="240"/>
        <w:rPr>
          <w:rFonts w:cs="Times New Roman"/>
          <w:sz w:val="24"/>
          <w:szCs w:val="24"/>
        </w:rPr>
      </w:pPr>
      <w:r w:rsidRPr="006F5332">
        <w:rPr>
          <w:sz w:val="24"/>
          <w:szCs w:val="24"/>
        </w:rPr>
        <w:t>Det foreslås</w:t>
      </w:r>
      <w:r w:rsidR="00413D54" w:rsidRPr="006F5332">
        <w:rPr>
          <w:sz w:val="24"/>
          <w:szCs w:val="24"/>
        </w:rPr>
        <w:t xml:space="preserve"> med lovforslagets § 1, nr. </w:t>
      </w:r>
      <w:ins w:id="823" w:author="Forfatter">
        <w:r w:rsidR="00982EB2">
          <w:rPr>
            <w:sz w:val="24"/>
            <w:szCs w:val="24"/>
          </w:rPr>
          <w:t>22</w:t>
        </w:r>
      </w:ins>
      <w:del w:id="824" w:author="Forfatter">
        <w:r w:rsidR="00413D54" w:rsidRPr="006F5332" w:rsidDel="00982EB2">
          <w:rPr>
            <w:sz w:val="24"/>
            <w:szCs w:val="24"/>
          </w:rPr>
          <w:delText>1</w:delText>
        </w:r>
        <w:r w:rsidR="009A2C07" w:rsidDel="00982EB2">
          <w:rPr>
            <w:sz w:val="24"/>
            <w:szCs w:val="24"/>
          </w:rPr>
          <w:delText>7</w:delText>
        </w:r>
      </w:del>
      <w:r w:rsidR="00413D54" w:rsidRPr="006F5332">
        <w:rPr>
          <w:sz w:val="24"/>
          <w:szCs w:val="24"/>
        </w:rPr>
        <w:t>,</w:t>
      </w:r>
      <w:r w:rsidR="00464924" w:rsidRPr="006F5332">
        <w:rPr>
          <w:sz w:val="24"/>
          <w:szCs w:val="24"/>
        </w:rPr>
        <w:t xml:space="preserve"> </w:t>
      </w:r>
      <w:r w:rsidR="003E4B42" w:rsidRPr="006F5332">
        <w:rPr>
          <w:sz w:val="24"/>
          <w:szCs w:val="24"/>
        </w:rPr>
        <w:t xml:space="preserve">at ændre </w:t>
      </w:r>
      <w:r w:rsidR="00126897" w:rsidRPr="006F5332">
        <w:rPr>
          <w:sz w:val="24"/>
          <w:szCs w:val="24"/>
        </w:rPr>
        <w:t xml:space="preserve">i </w:t>
      </w:r>
      <w:r w:rsidR="00F82977" w:rsidRPr="006F5332">
        <w:rPr>
          <w:i/>
          <w:iCs/>
          <w:sz w:val="24"/>
          <w:szCs w:val="24"/>
        </w:rPr>
        <w:t>§ 148, stk. 2</w:t>
      </w:r>
      <w:r w:rsidRPr="006F5332">
        <w:rPr>
          <w:sz w:val="24"/>
          <w:szCs w:val="24"/>
        </w:rPr>
        <w:t xml:space="preserve">, </w:t>
      </w:r>
      <w:r w:rsidR="003E4B42" w:rsidRPr="006F5332">
        <w:rPr>
          <w:sz w:val="24"/>
          <w:szCs w:val="24"/>
        </w:rPr>
        <w:t>således at det fremgår</w:t>
      </w:r>
      <w:r w:rsidR="003B6CC8" w:rsidRPr="006F5332">
        <w:rPr>
          <w:sz w:val="24"/>
          <w:szCs w:val="24"/>
        </w:rPr>
        <w:t xml:space="preserve"> af ordlyden</w:t>
      </w:r>
      <w:r w:rsidR="003E4B42" w:rsidRPr="006F5332">
        <w:rPr>
          <w:sz w:val="24"/>
          <w:szCs w:val="24"/>
        </w:rPr>
        <w:t xml:space="preserve">, </w:t>
      </w:r>
      <w:r w:rsidR="00126897" w:rsidRPr="006F5332">
        <w:rPr>
          <w:sz w:val="24"/>
          <w:szCs w:val="24"/>
        </w:rPr>
        <w:t xml:space="preserve">at </w:t>
      </w:r>
      <w:r w:rsidR="00F82977" w:rsidRPr="006F5332">
        <w:rPr>
          <w:rFonts w:cs="Times New Roman"/>
          <w:sz w:val="24"/>
          <w:szCs w:val="24"/>
        </w:rPr>
        <w:t xml:space="preserve">den </w:t>
      </w:r>
      <w:r w:rsidR="004D2D26" w:rsidRPr="006F5332">
        <w:rPr>
          <w:rFonts w:cs="Times New Roman"/>
          <w:sz w:val="24"/>
          <w:szCs w:val="24"/>
        </w:rPr>
        <w:t xml:space="preserve">afgift, som </w:t>
      </w:r>
      <w:r w:rsidR="003B6CC8" w:rsidRPr="006F5332">
        <w:rPr>
          <w:rFonts w:cs="Times New Roman"/>
          <w:sz w:val="24"/>
          <w:szCs w:val="24"/>
        </w:rPr>
        <w:t xml:space="preserve">opkræves i henhold til </w:t>
      </w:r>
      <w:r w:rsidR="004D2D26" w:rsidRPr="006F5332">
        <w:rPr>
          <w:rFonts w:cs="Times New Roman"/>
          <w:sz w:val="24"/>
          <w:szCs w:val="24"/>
        </w:rPr>
        <w:t xml:space="preserve">stk. 1, </w:t>
      </w:r>
      <w:r w:rsidR="001034ED" w:rsidRPr="006F5332">
        <w:rPr>
          <w:rFonts w:cs="Times New Roman"/>
          <w:sz w:val="24"/>
          <w:szCs w:val="24"/>
        </w:rPr>
        <w:t xml:space="preserve">også </w:t>
      </w:r>
      <w:r w:rsidR="004D2D26" w:rsidRPr="006F5332">
        <w:rPr>
          <w:rFonts w:cs="Times New Roman"/>
          <w:sz w:val="24"/>
          <w:szCs w:val="24"/>
        </w:rPr>
        <w:t>dækker omkostninger forbundet med Trafikstyrelsens opgaver vedrørende klager</w:t>
      </w:r>
      <w:r w:rsidR="00E33EAC">
        <w:rPr>
          <w:rFonts w:cs="Times New Roman"/>
          <w:sz w:val="24"/>
          <w:szCs w:val="24"/>
        </w:rPr>
        <w:t xml:space="preserve"> over danske luftfartsselskaber</w:t>
      </w:r>
      <w:r w:rsidR="000D75D1" w:rsidRPr="006F5332">
        <w:rPr>
          <w:rFonts w:cs="Times New Roman"/>
          <w:sz w:val="24"/>
          <w:szCs w:val="24"/>
        </w:rPr>
        <w:t>, der omhandler</w:t>
      </w:r>
      <w:r w:rsidR="004D2D26" w:rsidRPr="006F5332">
        <w:rPr>
          <w:rFonts w:cs="Times New Roman"/>
          <w:sz w:val="24"/>
          <w:szCs w:val="24"/>
        </w:rPr>
        <w:t xml:space="preserve"> passagerrettighed</w:t>
      </w:r>
      <w:r w:rsidR="000D75D1" w:rsidRPr="006F5332">
        <w:rPr>
          <w:rFonts w:cs="Times New Roman"/>
          <w:sz w:val="24"/>
          <w:szCs w:val="24"/>
        </w:rPr>
        <w:t>er</w:t>
      </w:r>
      <w:r w:rsidR="00EE502A" w:rsidRPr="006F5332">
        <w:rPr>
          <w:rFonts w:cs="Times New Roman"/>
          <w:sz w:val="24"/>
          <w:szCs w:val="24"/>
        </w:rPr>
        <w:t xml:space="preserve"> på luftfartsområdet</w:t>
      </w:r>
      <w:r w:rsidR="00AD77FD" w:rsidRPr="006F5332">
        <w:rPr>
          <w:rFonts w:cs="Times New Roman"/>
          <w:sz w:val="24"/>
          <w:szCs w:val="24"/>
        </w:rPr>
        <w:t>.</w:t>
      </w:r>
    </w:p>
    <w:p w14:paraId="6276DA4E" w14:textId="3CB9B7FD" w:rsidR="00BB23FF" w:rsidRPr="006F5332" w:rsidRDefault="00BF3661" w:rsidP="00212B1E">
      <w:pPr>
        <w:spacing w:after="240"/>
        <w:rPr>
          <w:rFonts w:eastAsia="Calibri" w:cs="Times New Roman"/>
          <w:sz w:val="24"/>
          <w:szCs w:val="24"/>
        </w:rPr>
      </w:pPr>
      <w:r w:rsidRPr="006F5332">
        <w:rPr>
          <w:sz w:val="24"/>
          <w:szCs w:val="24"/>
        </w:rPr>
        <w:t xml:space="preserve">Formålet med forslaget til ændring af § 148, stk. 2, er at indarbejde den nuværende fortolkning af bestemmelsens anvendelsesområde for på den måde at tydeliggøre, hvilke omkostninger </w:t>
      </w:r>
      <w:r w:rsidR="000D75D1" w:rsidRPr="006F5332">
        <w:rPr>
          <w:sz w:val="24"/>
          <w:szCs w:val="24"/>
        </w:rPr>
        <w:t xml:space="preserve">til </w:t>
      </w:r>
      <w:r w:rsidRPr="006F5332">
        <w:rPr>
          <w:sz w:val="24"/>
          <w:szCs w:val="24"/>
        </w:rPr>
        <w:t xml:space="preserve">Trafikstyrelsens </w:t>
      </w:r>
      <w:r w:rsidR="000D75D1" w:rsidRPr="006F5332">
        <w:rPr>
          <w:sz w:val="24"/>
          <w:szCs w:val="24"/>
        </w:rPr>
        <w:t xml:space="preserve">varetagelse af </w:t>
      </w:r>
      <w:r w:rsidRPr="006F5332">
        <w:rPr>
          <w:sz w:val="24"/>
          <w:szCs w:val="24"/>
        </w:rPr>
        <w:t xml:space="preserve">opgaver relateret til tilsynet med civil luftfart i bred forstand, der dækkes af safety-afgiften. </w:t>
      </w:r>
      <w:r w:rsidR="00BB23FF" w:rsidRPr="006F5332">
        <w:rPr>
          <w:rFonts w:eastAsia="Calibri" w:cs="Times New Roman"/>
          <w:sz w:val="24"/>
          <w:szCs w:val="24"/>
        </w:rPr>
        <w:t xml:space="preserve"> </w:t>
      </w:r>
    </w:p>
    <w:p w14:paraId="533E3682" w14:textId="25E81B9D" w:rsidR="003D59EF" w:rsidRPr="006F5332" w:rsidRDefault="003D59EF" w:rsidP="00212B1E">
      <w:pPr>
        <w:spacing w:after="240"/>
        <w:rPr>
          <w:rFonts w:eastAsia="Calibri" w:cs="Times New Roman"/>
          <w:sz w:val="24"/>
          <w:szCs w:val="24"/>
        </w:rPr>
      </w:pPr>
      <w:r w:rsidRPr="006F5332">
        <w:rPr>
          <w:rFonts w:eastAsia="Calibri" w:cs="Times New Roman"/>
          <w:sz w:val="24"/>
          <w:szCs w:val="24"/>
        </w:rPr>
        <w:t xml:space="preserve">Der henvises i øvrigt til pkt. 2.1 i lovforslagets almindelige bemærkninger. </w:t>
      </w:r>
    </w:p>
    <w:p w14:paraId="3C8FFD80" w14:textId="43808889" w:rsidR="00C808C7" w:rsidRPr="006F5332" w:rsidRDefault="00C808C7" w:rsidP="00212B1E">
      <w:pPr>
        <w:spacing w:after="240"/>
        <w:rPr>
          <w:sz w:val="24"/>
          <w:szCs w:val="24"/>
        </w:rPr>
      </w:pPr>
      <w:r w:rsidRPr="006F5332">
        <w:rPr>
          <w:rFonts w:cs="Times New Roman"/>
          <w:sz w:val="24"/>
          <w:szCs w:val="24"/>
        </w:rPr>
        <w:t xml:space="preserve">Til nr. </w:t>
      </w:r>
      <w:ins w:id="825" w:author="Forfatter">
        <w:r w:rsidR="005D5E00">
          <w:rPr>
            <w:rFonts w:cs="Times New Roman"/>
            <w:sz w:val="24"/>
            <w:szCs w:val="24"/>
          </w:rPr>
          <w:t>23</w:t>
        </w:r>
      </w:ins>
      <w:del w:id="826" w:author="Forfatter">
        <w:r w:rsidR="00612576" w:rsidRPr="006F5332" w:rsidDel="005D5E00">
          <w:rPr>
            <w:rFonts w:cs="Times New Roman"/>
            <w:sz w:val="24"/>
            <w:szCs w:val="24"/>
          </w:rPr>
          <w:delText>1</w:delText>
        </w:r>
        <w:r w:rsidR="00E90BA7" w:rsidDel="005D5E00">
          <w:rPr>
            <w:rFonts w:cs="Times New Roman"/>
            <w:sz w:val="24"/>
            <w:szCs w:val="24"/>
          </w:rPr>
          <w:delText>8</w:delText>
        </w:r>
      </w:del>
    </w:p>
    <w:p w14:paraId="15CAF0A2" w14:textId="4727EA74" w:rsidR="00D03DD7" w:rsidRPr="006F5332" w:rsidRDefault="00F67035" w:rsidP="00212B1E">
      <w:pPr>
        <w:spacing w:after="240"/>
        <w:rPr>
          <w:rFonts w:eastAsia="Calibri" w:cs="Times New Roman"/>
          <w:sz w:val="24"/>
          <w:szCs w:val="24"/>
        </w:rPr>
      </w:pPr>
      <w:r w:rsidRPr="006F5332">
        <w:rPr>
          <w:rFonts w:eastAsia="Calibri" w:cs="Times New Roman"/>
          <w:sz w:val="24"/>
          <w:szCs w:val="24"/>
        </w:rPr>
        <w:t xml:space="preserve">Efter luftfartslovens § 148, stk. 4, reguleres </w:t>
      </w:r>
      <w:r w:rsidR="00BF3661" w:rsidRPr="006F5332">
        <w:rPr>
          <w:rFonts w:eastAsia="Calibri" w:cs="Times New Roman"/>
          <w:sz w:val="24"/>
          <w:szCs w:val="24"/>
        </w:rPr>
        <w:t>safety-</w:t>
      </w:r>
      <w:r w:rsidRPr="006F5332">
        <w:rPr>
          <w:rFonts w:eastAsia="Calibri" w:cs="Times New Roman"/>
          <w:sz w:val="24"/>
          <w:szCs w:val="24"/>
        </w:rPr>
        <w:t>afgiften</w:t>
      </w:r>
      <w:r w:rsidR="00823D8D" w:rsidRPr="006F5332">
        <w:rPr>
          <w:rFonts w:eastAsia="Calibri" w:cs="Times New Roman"/>
          <w:sz w:val="24"/>
          <w:szCs w:val="24"/>
        </w:rPr>
        <w:t xml:space="preserve"> i</w:t>
      </w:r>
      <w:r w:rsidR="00BF3661" w:rsidRPr="006F5332">
        <w:rPr>
          <w:rFonts w:eastAsia="Calibri" w:cs="Times New Roman"/>
          <w:sz w:val="24"/>
          <w:szCs w:val="24"/>
        </w:rPr>
        <w:t xml:space="preserve"> § 148, </w:t>
      </w:r>
      <w:r w:rsidRPr="006F5332">
        <w:rPr>
          <w:rFonts w:eastAsia="Calibri" w:cs="Times New Roman"/>
          <w:sz w:val="24"/>
          <w:szCs w:val="24"/>
        </w:rPr>
        <w:t>stk. 1</w:t>
      </w:r>
      <w:r w:rsidR="00BF3661" w:rsidRPr="006F5332">
        <w:rPr>
          <w:rFonts w:eastAsia="Calibri" w:cs="Times New Roman"/>
          <w:sz w:val="24"/>
          <w:szCs w:val="24"/>
        </w:rPr>
        <w:t>,</w:t>
      </w:r>
      <w:r w:rsidRPr="006F5332">
        <w:rPr>
          <w:rFonts w:eastAsia="Calibri" w:cs="Times New Roman"/>
          <w:sz w:val="24"/>
          <w:szCs w:val="24"/>
        </w:rPr>
        <w:t xml:space="preserve"> en gang årligt med 2 pct. tillagt tilpasningsprocenten for det pågældende finansår, jf. lov om en satsreguleringsprocent, og fratrukket passagervækstprocenten mellem de to perioder på 12 måneder, der begyndte henholdsvis </w:t>
      </w:r>
      <w:r w:rsidRPr="006F5332">
        <w:rPr>
          <w:rFonts w:eastAsia="Calibri" w:cs="Times New Roman"/>
          <w:sz w:val="24"/>
          <w:szCs w:val="24"/>
        </w:rPr>
        <w:lastRenderedPageBreak/>
        <w:t>36 og 24 måneder før det pågældende finansår. Det herefter fremkomne beløb afrundes til nærmeste 25 øre. Beløbet reguleres uanset 1. pkt. første gang den 1. januar 2025. Transportministeren bekendtgør reguleringen.</w:t>
      </w:r>
    </w:p>
    <w:p w14:paraId="0FB83277" w14:textId="70747B9C" w:rsidR="00AE698F" w:rsidRPr="008F1851" w:rsidRDefault="008A68DF" w:rsidP="00DF6DB5">
      <w:pPr>
        <w:spacing w:after="240"/>
        <w:rPr>
          <w:rFonts w:eastAsia="Calibri" w:cs="Times New Roman"/>
          <w:i/>
          <w:iCs/>
          <w:sz w:val="24"/>
          <w:szCs w:val="24"/>
        </w:rPr>
      </w:pPr>
      <w:r w:rsidRPr="006F5332">
        <w:rPr>
          <w:rFonts w:eastAsia="Calibri" w:cs="Times New Roman"/>
          <w:sz w:val="24"/>
          <w:szCs w:val="24"/>
        </w:rPr>
        <w:t>M</w:t>
      </w:r>
      <w:r w:rsidR="00BF3661" w:rsidRPr="006F5332">
        <w:rPr>
          <w:rFonts w:eastAsia="Calibri" w:cs="Times New Roman"/>
          <w:sz w:val="24"/>
          <w:szCs w:val="24"/>
        </w:rPr>
        <w:t xml:space="preserve">ed lovforslagets § 1, nr. </w:t>
      </w:r>
      <w:ins w:id="827" w:author="Forfatter">
        <w:r w:rsidR="00982EB2">
          <w:rPr>
            <w:rFonts w:eastAsia="Calibri" w:cs="Times New Roman"/>
            <w:sz w:val="24"/>
            <w:szCs w:val="24"/>
          </w:rPr>
          <w:t>23</w:t>
        </w:r>
      </w:ins>
      <w:del w:id="828" w:author="Forfatter">
        <w:r w:rsidR="00BF3661" w:rsidRPr="006F5332" w:rsidDel="00982EB2">
          <w:rPr>
            <w:rFonts w:eastAsia="Calibri" w:cs="Times New Roman"/>
            <w:sz w:val="24"/>
            <w:szCs w:val="24"/>
          </w:rPr>
          <w:delText>1</w:delText>
        </w:r>
        <w:r w:rsidR="00E90BA7" w:rsidDel="00982EB2">
          <w:rPr>
            <w:rFonts w:eastAsia="Calibri" w:cs="Times New Roman"/>
            <w:sz w:val="24"/>
            <w:szCs w:val="24"/>
          </w:rPr>
          <w:delText>8</w:delText>
        </w:r>
      </w:del>
      <w:r w:rsidR="00BF3661" w:rsidRPr="006F5332">
        <w:rPr>
          <w:rFonts w:eastAsia="Calibri" w:cs="Times New Roman"/>
          <w:sz w:val="24"/>
          <w:szCs w:val="24"/>
        </w:rPr>
        <w:t xml:space="preserve">, </w:t>
      </w:r>
      <w:r w:rsidR="00D57AE4" w:rsidRPr="006F5332">
        <w:rPr>
          <w:rFonts w:eastAsia="Calibri" w:cs="Times New Roman"/>
          <w:sz w:val="24"/>
          <w:szCs w:val="24"/>
        </w:rPr>
        <w:t>foreslås det at</w:t>
      </w:r>
      <w:r w:rsidR="00756EC1">
        <w:rPr>
          <w:rFonts w:eastAsia="Calibri" w:cs="Times New Roman"/>
          <w:i/>
          <w:iCs/>
          <w:sz w:val="24"/>
          <w:szCs w:val="24"/>
        </w:rPr>
        <w:t xml:space="preserve"> </w:t>
      </w:r>
      <w:proofErr w:type="spellStart"/>
      <w:r w:rsidR="00756EC1">
        <w:rPr>
          <w:rFonts w:eastAsia="Calibri" w:cs="Times New Roman"/>
          <w:iCs/>
          <w:sz w:val="24"/>
          <w:szCs w:val="24"/>
        </w:rPr>
        <w:t>nyaffatte</w:t>
      </w:r>
      <w:proofErr w:type="spellEnd"/>
      <w:r w:rsidR="00756EC1">
        <w:rPr>
          <w:rFonts w:eastAsia="Calibri" w:cs="Times New Roman"/>
          <w:iCs/>
          <w:sz w:val="24"/>
          <w:szCs w:val="24"/>
        </w:rPr>
        <w:t xml:space="preserve"> </w:t>
      </w:r>
      <w:r w:rsidR="00BC53D4" w:rsidRPr="003630B9">
        <w:rPr>
          <w:rFonts w:eastAsia="Calibri" w:cs="Times New Roman"/>
          <w:i/>
          <w:iCs/>
          <w:sz w:val="24"/>
          <w:szCs w:val="24"/>
        </w:rPr>
        <w:t>§ 148, stk. 4</w:t>
      </w:r>
      <w:r w:rsidR="00756EC1" w:rsidRPr="003630B9">
        <w:rPr>
          <w:rFonts w:eastAsia="Calibri" w:cs="Times New Roman"/>
          <w:i/>
          <w:iCs/>
          <w:sz w:val="24"/>
          <w:szCs w:val="24"/>
        </w:rPr>
        <w:t>,</w:t>
      </w:r>
      <w:r w:rsidR="00756EC1">
        <w:rPr>
          <w:rFonts w:eastAsia="Calibri" w:cs="Times New Roman"/>
          <w:iCs/>
          <w:sz w:val="24"/>
          <w:szCs w:val="24"/>
        </w:rPr>
        <w:t xml:space="preserve"> således at det fremgår, at a</w:t>
      </w:r>
      <w:r w:rsidR="00756EC1" w:rsidRPr="00756EC1">
        <w:rPr>
          <w:rFonts w:eastAsia="Calibri" w:cs="Times New Roman"/>
          <w:sz w:val="24"/>
          <w:szCs w:val="24"/>
        </w:rPr>
        <w:t>fgifts</w:t>
      </w:r>
      <w:r w:rsidR="003630B9">
        <w:rPr>
          <w:rFonts w:eastAsia="Calibri" w:cs="Times New Roman"/>
          <w:sz w:val="24"/>
          <w:szCs w:val="24"/>
        </w:rPr>
        <w:t>s</w:t>
      </w:r>
      <w:r w:rsidR="00756EC1" w:rsidRPr="00756EC1">
        <w:rPr>
          <w:rFonts w:eastAsia="Calibri" w:cs="Times New Roman"/>
          <w:sz w:val="24"/>
          <w:szCs w:val="24"/>
        </w:rPr>
        <w:t>atsen i stk. 1 reguleres én gang årligt pr. 1. januar med den sats for det generelle pris- og lønindeks, der er fastsat af Finansministeriet</w:t>
      </w:r>
      <w:r w:rsidR="000D782F" w:rsidRPr="00756EC1">
        <w:rPr>
          <w:rFonts w:eastAsia="Calibri" w:cs="Times New Roman"/>
          <w:sz w:val="24"/>
          <w:szCs w:val="24"/>
        </w:rPr>
        <w:t>, første gang pr. 1. januar 2025</w:t>
      </w:r>
      <w:r w:rsidR="00756EC1" w:rsidRPr="00756EC1">
        <w:rPr>
          <w:rFonts w:eastAsia="Calibri" w:cs="Times New Roman"/>
          <w:sz w:val="24"/>
          <w:szCs w:val="24"/>
        </w:rPr>
        <w:t xml:space="preserve">. Det herefter fremkomne beløb afrundes til nærmeste 25 øre, </w:t>
      </w:r>
      <w:r w:rsidR="000D782F" w:rsidRPr="00E97974">
        <w:rPr>
          <w:rFonts w:cs="Times New Roman"/>
          <w:sz w:val="24"/>
          <w:szCs w:val="24"/>
        </w:rPr>
        <w:t xml:space="preserve">idet det </w:t>
      </w:r>
      <w:proofErr w:type="spellStart"/>
      <w:r w:rsidR="000D782F" w:rsidRPr="00E97974">
        <w:rPr>
          <w:rFonts w:cs="Times New Roman"/>
          <w:sz w:val="24"/>
          <w:szCs w:val="24"/>
        </w:rPr>
        <w:t>uafrunde</w:t>
      </w:r>
      <w:r w:rsidR="000D782F">
        <w:rPr>
          <w:rFonts w:cs="Times New Roman"/>
          <w:sz w:val="24"/>
          <w:szCs w:val="24"/>
        </w:rPr>
        <w:t>de</w:t>
      </w:r>
      <w:proofErr w:type="spellEnd"/>
      <w:r w:rsidR="000D782F">
        <w:rPr>
          <w:rFonts w:cs="Times New Roman"/>
          <w:sz w:val="24"/>
          <w:szCs w:val="24"/>
        </w:rPr>
        <w:t xml:space="preserve"> beløb dog anvendes</w:t>
      </w:r>
      <w:r w:rsidR="00756EC1" w:rsidRPr="00756EC1">
        <w:rPr>
          <w:rFonts w:eastAsia="Calibri" w:cs="Times New Roman"/>
          <w:sz w:val="24"/>
          <w:szCs w:val="24"/>
        </w:rPr>
        <w:t xml:space="preserve"> som grundlag for reguleringen det følgende år. Transportministeren bekendtgør reguleringen hvert år.</w:t>
      </w:r>
    </w:p>
    <w:p w14:paraId="577BED75" w14:textId="77777777" w:rsidR="00BC53D4" w:rsidRPr="00E97974" w:rsidRDefault="00BC53D4" w:rsidP="00BC53D4">
      <w:pPr>
        <w:spacing w:after="240"/>
        <w:rPr>
          <w:rFonts w:eastAsia="Calibri" w:cs="Times New Roman"/>
          <w:sz w:val="24"/>
          <w:szCs w:val="24"/>
        </w:rPr>
      </w:pPr>
      <w:r w:rsidRPr="00E97974">
        <w:rPr>
          <w:rFonts w:cs="Times New Roman"/>
          <w:sz w:val="24"/>
          <w:szCs w:val="24"/>
        </w:rPr>
        <w:t>Den foreslåede ændring har til formål at ændre reguleringsmetoden for safety-afgiften. Med den foreslåede bestemmelse</w:t>
      </w:r>
      <w:r w:rsidRPr="00E97974">
        <w:rPr>
          <w:rFonts w:eastAsia="Calibri" w:cs="Times New Roman"/>
          <w:sz w:val="24"/>
          <w:szCs w:val="24"/>
        </w:rPr>
        <w:t xml:space="preserve"> vil safety-afgiften fremover blive PL-reguleret uden korrektion for udviklingen i antallet af passagerer. </w:t>
      </w:r>
    </w:p>
    <w:p w14:paraId="48517DE4" w14:textId="31D897E0" w:rsidR="00BC53D4" w:rsidRPr="00E97974" w:rsidRDefault="00BC53D4" w:rsidP="00BC53D4">
      <w:pPr>
        <w:spacing w:after="240"/>
        <w:rPr>
          <w:rFonts w:eastAsia="Calibri" w:cs="Times New Roman"/>
          <w:sz w:val="24"/>
          <w:szCs w:val="24"/>
        </w:rPr>
      </w:pPr>
      <w:r w:rsidRPr="00E97974">
        <w:rPr>
          <w:rFonts w:eastAsia="Calibri" w:cs="Times New Roman"/>
          <w:sz w:val="24"/>
          <w:szCs w:val="24"/>
        </w:rPr>
        <w:t>Bestemmelsen om, at de</w:t>
      </w:r>
      <w:r>
        <w:rPr>
          <w:rFonts w:eastAsia="Calibri" w:cs="Times New Roman"/>
          <w:sz w:val="24"/>
          <w:szCs w:val="24"/>
        </w:rPr>
        <w:t>n</w:t>
      </w:r>
      <w:r w:rsidRPr="00E97974">
        <w:rPr>
          <w:rFonts w:eastAsia="Calibri" w:cs="Times New Roman"/>
          <w:sz w:val="24"/>
          <w:szCs w:val="24"/>
        </w:rPr>
        <w:t xml:space="preserve"> regulerede safety-afgifts</w:t>
      </w:r>
      <w:r>
        <w:rPr>
          <w:rFonts w:eastAsia="Calibri" w:cs="Times New Roman"/>
          <w:sz w:val="24"/>
          <w:szCs w:val="24"/>
        </w:rPr>
        <w:t>sats</w:t>
      </w:r>
      <w:r w:rsidRPr="00E97974">
        <w:rPr>
          <w:rFonts w:eastAsia="Calibri" w:cs="Times New Roman"/>
          <w:sz w:val="24"/>
          <w:szCs w:val="24"/>
        </w:rPr>
        <w:t xml:space="preserve"> vil blive afrundet til nærmeste 25 øre</w:t>
      </w:r>
      <w:r w:rsidR="001D1A08">
        <w:rPr>
          <w:rFonts w:eastAsia="Calibri" w:cs="Times New Roman"/>
          <w:sz w:val="24"/>
          <w:szCs w:val="24"/>
        </w:rPr>
        <w:t>,</w:t>
      </w:r>
      <w:r w:rsidRPr="00E97974">
        <w:rPr>
          <w:rFonts w:eastAsia="Calibri" w:cs="Times New Roman"/>
          <w:sz w:val="24"/>
          <w:szCs w:val="24"/>
        </w:rPr>
        <w:t xml:space="preserve"> vil indebære, at hvis safety-afgift</w:t>
      </w:r>
      <w:r>
        <w:rPr>
          <w:rFonts w:eastAsia="Calibri" w:cs="Times New Roman"/>
          <w:sz w:val="24"/>
          <w:szCs w:val="24"/>
        </w:rPr>
        <w:t>ssatsen</w:t>
      </w:r>
      <w:r w:rsidRPr="00E97974">
        <w:rPr>
          <w:rFonts w:eastAsia="Calibri" w:cs="Times New Roman"/>
          <w:sz w:val="24"/>
          <w:szCs w:val="24"/>
        </w:rPr>
        <w:t xml:space="preserve"> er beregnet til at stige eller falde med 0,12 kr. eller derunder, vil der ikke ske nogen regulering. Viser beregningen en stigning eller et fald på 0,13 kr., vil beløbet blive reguleret med 0,25 kr. i op- eller nedadgående retning. Der sker således først regulering, når ændringen når en vis størrelse. Ved beregningen af safety-afgiften for det følgende år, anvendes afgiftsbeløbet uafrundet, så selve beregningen af safety-afgiften tager udgangspunkt i det reelle beløb før afrundingen. Dette sker for at sikre, at afrundingen til nærmeste 25 øre ikke medfører, at opregulering af afgiften kun kan ske, hvis PL-reguleringen fører til store ændringer fra et år til et andet, men at afgiftssatsen over tid afspejler den løbende PL-regulering. </w:t>
      </w:r>
    </w:p>
    <w:p w14:paraId="5688C1B4" w14:textId="00C5694C" w:rsidR="00BC53D4" w:rsidRPr="006F5332" w:rsidRDefault="00BC53D4" w:rsidP="00DF6DB5">
      <w:pPr>
        <w:spacing w:after="240"/>
        <w:rPr>
          <w:rFonts w:eastAsia="Calibri" w:cs="Times New Roman"/>
          <w:sz w:val="24"/>
          <w:szCs w:val="24"/>
        </w:rPr>
      </w:pPr>
      <w:r w:rsidRPr="00E97974">
        <w:rPr>
          <w:rFonts w:eastAsia="Calibri" w:cs="Times New Roman"/>
          <w:sz w:val="24"/>
          <w:szCs w:val="24"/>
        </w:rPr>
        <w:t xml:space="preserve">Bekendtgørelsen af beløbet vil ske i bekendtgørelsen om Trafikstyrelsens gebyrer og afgifter på luftfartsområdet m.v. Information om det kommende års safety-afgift forudsættes meddelt branchen så tidligt som muligt, </w:t>
      </w:r>
      <w:r>
        <w:rPr>
          <w:rFonts w:eastAsia="Calibri" w:cs="Times New Roman"/>
          <w:sz w:val="24"/>
          <w:szCs w:val="24"/>
        </w:rPr>
        <w:t>sådan at</w:t>
      </w:r>
      <w:r w:rsidRPr="00E97974">
        <w:rPr>
          <w:rFonts w:eastAsia="Calibri" w:cs="Times New Roman"/>
          <w:sz w:val="24"/>
          <w:szCs w:val="24"/>
        </w:rPr>
        <w:t xml:space="preserve"> luftfartsselskaberne har mulighed for at indrette sig på den aktuelle afgiftssats.</w:t>
      </w:r>
      <w:r>
        <w:rPr>
          <w:rFonts w:eastAsia="Calibri" w:cs="Times New Roman"/>
          <w:sz w:val="24"/>
          <w:szCs w:val="24"/>
        </w:rPr>
        <w:t xml:space="preserve"> </w:t>
      </w:r>
    </w:p>
    <w:p w14:paraId="678CB51B" w14:textId="318F605C" w:rsidR="003D59EF" w:rsidRPr="006F5332" w:rsidRDefault="003D59EF" w:rsidP="00212B1E">
      <w:pPr>
        <w:spacing w:after="240"/>
        <w:rPr>
          <w:rFonts w:eastAsia="Calibri" w:cs="Times New Roman"/>
          <w:sz w:val="24"/>
          <w:szCs w:val="24"/>
        </w:rPr>
      </w:pPr>
      <w:r w:rsidRPr="006F5332">
        <w:rPr>
          <w:rFonts w:eastAsia="Calibri" w:cs="Times New Roman"/>
          <w:sz w:val="24"/>
          <w:szCs w:val="24"/>
        </w:rPr>
        <w:t xml:space="preserve">Der henvises i øvrigt til pkt. 2.1 i lovforslagets almindelige bemærkninger. </w:t>
      </w:r>
    </w:p>
    <w:p w14:paraId="4F59BD98" w14:textId="51DAF1BC" w:rsidR="00F358EC" w:rsidRPr="006F5332" w:rsidRDefault="00F358EC" w:rsidP="00212B1E">
      <w:pPr>
        <w:spacing w:after="240"/>
        <w:rPr>
          <w:rFonts w:eastAsia="Calibri" w:cs="Times New Roman"/>
          <w:sz w:val="24"/>
          <w:szCs w:val="24"/>
        </w:rPr>
      </w:pPr>
      <w:r w:rsidRPr="006F5332">
        <w:rPr>
          <w:rFonts w:eastAsia="Calibri" w:cs="Times New Roman"/>
          <w:sz w:val="24"/>
          <w:szCs w:val="24"/>
        </w:rPr>
        <w:t xml:space="preserve">Til nr. </w:t>
      </w:r>
      <w:ins w:id="829" w:author="Forfatter">
        <w:r w:rsidR="005D5E00">
          <w:rPr>
            <w:rFonts w:eastAsia="Calibri" w:cs="Times New Roman"/>
            <w:sz w:val="24"/>
            <w:szCs w:val="24"/>
          </w:rPr>
          <w:t>24</w:t>
        </w:r>
      </w:ins>
      <w:del w:id="830" w:author="Forfatter">
        <w:r w:rsidR="00612576" w:rsidRPr="006F5332" w:rsidDel="005D5E00">
          <w:rPr>
            <w:rFonts w:eastAsia="Calibri" w:cs="Times New Roman"/>
            <w:sz w:val="24"/>
            <w:szCs w:val="24"/>
          </w:rPr>
          <w:delText>1</w:delText>
        </w:r>
        <w:r w:rsidR="00E90BA7" w:rsidDel="005D5E00">
          <w:rPr>
            <w:rFonts w:eastAsia="Calibri" w:cs="Times New Roman"/>
            <w:sz w:val="24"/>
            <w:szCs w:val="24"/>
          </w:rPr>
          <w:delText>9</w:delText>
        </w:r>
      </w:del>
      <w:r w:rsidR="00BB665A">
        <w:rPr>
          <w:rFonts w:eastAsia="Calibri" w:cs="Times New Roman"/>
          <w:sz w:val="24"/>
          <w:szCs w:val="24"/>
        </w:rPr>
        <w:t xml:space="preserve"> og </w:t>
      </w:r>
      <w:r w:rsidR="00E90BA7">
        <w:rPr>
          <w:rFonts w:eastAsia="Calibri" w:cs="Times New Roman"/>
          <w:sz w:val="24"/>
          <w:szCs w:val="24"/>
        </w:rPr>
        <w:t>2</w:t>
      </w:r>
      <w:ins w:id="831" w:author="Forfatter">
        <w:r w:rsidR="005D5E00">
          <w:rPr>
            <w:rFonts w:eastAsia="Calibri" w:cs="Times New Roman"/>
            <w:sz w:val="24"/>
            <w:szCs w:val="24"/>
          </w:rPr>
          <w:t>5</w:t>
        </w:r>
      </w:ins>
      <w:del w:id="832" w:author="Forfatter">
        <w:r w:rsidR="00E90BA7" w:rsidDel="005D5E00">
          <w:rPr>
            <w:rFonts w:eastAsia="Calibri" w:cs="Times New Roman"/>
            <w:sz w:val="24"/>
            <w:szCs w:val="24"/>
          </w:rPr>
          <w:delText>0</w:delText>
        </w:r>
      </w:del>
    </w:p>
    <w:p w14:paraId="7D58BA90" w14:textId="62604014" w:rsidR="00F358EC" w:rsidRPr="006F5332" w:rsidRDefault="00F358EC" w:rsidP="00212B1E">
      <w:pPr>
        <w:spacing w:after="240"/>
        <w:rPr>
          <w:rFonts w:eastAsia="Calibri" w:cs="Times New Roman"/>
          <w:sz w:val="24"/>
          <w:szCs w:val="24"/>
        </w:rPr>
      </w:pPr>
      <w:r w:rsidRPr="006F5332">
        <w:rPr>
          <w:rFonts w:eastAsia="Calibri" w:cs="Times New Roman"/>
          <w:sz w:val="24"/>
          <w:szCs w:val="24"/>
        </w:rPr>
        <w:t xml:space="preserve">Det følger af luftfartslovens § 149, stk. 7, at den, der undlader at efterkomme et påbud eller forbud, der er udstedt i henhold til loven, forskrifter fastsat i medfør heraf eller EU-forordninger på områder, som omfattes af loven, </w:t>
      </w:r>
      <w:r w:rsidRPr="006F5332">
        <w:rPr>
          <w:rFonts w:eastAsia="Calibri" w:cs="Times New Roman"/>
          <w:sz w:val="24"/>
          <w:szCs w:val="24"/>
        </w:rPr>
        <w:lastRenderedPageBreak/>
        <w:t>straffes med bøde eller fængsel i indtil 4 måneder, og at straffen for tilsidesættelse af et pålæg i henhold til § 84, stk. 1, dog kan stige til fængsel i 2 år.</w:t>
      </w:r>
    </w:p>
    <w:p w14:paraId="06BBB473" w14:textId="77777777" w:rsidR="008074D8" w:rsidRDefault="00F358EC" w:rsidP="00212B1E">
      <w:pPr>
        <w:spacing w:after="240"/>
        <w:rPr>
          <w:rFonts w:eastAsia="Calibri" w:cs="Times New Roman"/>
          <w:sz w:val="24"/>
          <w:szCs w:val="24"/>
        </w:rPr>
      </w:pPr>
      <w:r w:rsidRPr="006F5332">
        <w:rPr>
          <w:rFonts w:eastAsia="Calibri" w:cs="Times New Roman"/>
          <w:sz w:val="24"/>
          <w:szCs w:val="24"/>
        </w:rPr>
        <w:t xml:space="preserve">Det følger endvidere af </w:t>
      </w:r>
      <w:r w:rsidR="00D77885" w:rsidRPr="006F5332">
        <w:rPr>
          <w:rFonts w:eastAsia="Calibri" w:cs="Times New Roman"/>
          <w:sz w:val="24"/>
          <w:szCs w:val="24"/>
        </w:rPr>
        <w:t xml:space="preserve">luftfartslovens </w:t>
      </w:r>
      <w:r w:rsidRPr="006F5332">
        <w:rPr>
          <w:rFonts w:eastAsia="Calibri" w:cs="Times New Roman"/>
          <w:sz w:val="24"/>
          <w:szCs w:val="24"/>
        </w:rPr>
        <w:t>§ 149, stk. 11, at overtrædelse af bestemmelser i EU-forordninger på områder, der omfattes af loven, straffes med bøde eller fængsel indtil 4 måneder, jf. dog § 149 a</w:t>
      </w:r>
      <w:r w:rsidR="00A0626E" w:rsidRPr="006F5332">
        <w:rPr>
          <w:rFonts w:eastAsia="Calibri" w:cs="Times New Roman"/>
          <w:sz w:val="24"/>
          <w:szCs w:val="24"/>
        </w:rPr>
        <w:t xml:space="preserve">. </w:t>
      </w:r>
    </w:p>
    <w:p w14:paraId="2277D0EA" w14:textId="1085194A" w:rsidR="00F358EC" w:rsidRPr="006F5332" w:rsidRDefault="00F358EC" w:rsidP="00212B1E">
      <w:pPr>
        <w:spacing w:after="240"/>
        <w:rPr>
          <w:rFonts w:cs="Times New Roman"/>
          <w:sz w:val="24"/>
          <w:szCs w:val="24"/>
        </w:rPr>
      </w:pPr>
      <w:r w:rsidRPr="006F5332">
        <w:rPr>
          <w:rFonts w:eastAsia="Calibri" w:cs="Times New Roman"/>
          <w:sz w:val="24"/>
          <w:szCs w:val="24"/>
        </w:rPr>
        <w:t xml:space="preserve">Det foreslås med lovforslagets § 1, nr. </w:t>
      </w:r>
      <w:ins w:id="833" w:author="Forfatter">
        <w:r w:rsidR="00982EB2">
          <w:rPr>
            <w:rFonts w:eastAsia="Calibri" w:cs="Times New Roman"/>
            <w:sz w:val="24"/>
            <w:szCs w:val="24"/>
          </w:rPr>
          <w:t>24</w:t>
        </w:r>
      </w:ins>
      <w:del w:id="834" w:author="Forfatter">
        <w:r w:rsidRPr="006F5332" w:rsidDel="00982EB2">
          <w:rPr>
            <w:rFonts w:eastAsia="Calibri" w:cs="Times New Roman"/>
            <w:sz w:val="24"/>
            <w:szCs w:val="24"/>
          </w:rPr>
          <w:delText>1</w:delText>
        </w:r>
        <w:r w:rsidR="00E90BA7" w:rsidDel="00982EB2">
          <w:rPr>
            <w:rFonts w:eastAsia="Calibri" w:cs="Times New Roman"/>
            <w:sz w:val="24"/>
            <w:szCs w:val="24"/>
          </w:rPr>
          <w:delText>9</w:delText>
        </w:r>
      </w:del>
      <w:r w:rsidRPr="006F5332">
        <w:rPr>
          <w:rFonts w:eastAsia="Calibri" w:cs="Times New Roman"/>
          <w:sz w:val="24"/>
          <w:szCs w:val="24"/>
        </w:rPr>
        <w:t xml:space="preserve">, at </w:t>
      </w:r>
      <w:r w:rsidRPr="006F5332">
        <w:rPr>
          <w:rFonts w:cs="Times New Roman"/>
          <w:i/>
          <w:sz w:val="24"/>
          <w:szCs w:val="24"/>
        </w:rPr>
        <w:t xml:space="preserve">§ 149, stk. 7, </w:t>
      </w:r>
      <w:r w:rsidRPr="006F5332">
        <w:rPr>
          <w:rFonts w:cs="Times New Roman"/>
          <w:sz w:val="24"/>
          <w:szCs w:val="24"/>
        </w:rPr>
        <w:t xml:space="preserve">ændres, </w:t>
      </w:r>
      <w:r w:rsidR="00EC12CB" w:rsidRPr="006F5332">
        <w:rPr>
          <w:rFonts w:cs="Times New Roman"/>
          <w:sz w:val="24"/>
          <w:szCs w:val="24"/>
        </w:rPr>
        <w:t>så</w:t>
      </w:r>
      <w:r w:rsidRPr="006F5332">
        <w:rPr>
          <w:rFonts w:cs="Times New Roman"/>
          <w:sz w:val="24"/>
          <w:szCs w:val="24"/>
        </w:rPr>
        <w:t xml:space="preserve"> »områder, som omfattes af loven« ændres til »luftfartsområdet«</w:t>
      </w:r>
      <w:r w:rsidR="00E7021C">
        <w:rPr>
          <w:rFonts w:cs="Times New Roman"/>
          <w:sz w:val="24"/>
          <w:szCs w:val="24"/>
        </w:rPr>
        <w:t xml:space="preserve">, og med lovforslagets § 1, nr. </w:t>
      </w:r>
      <w:r w:rsidR="00E90BA7">
        <w:rPr>
          <w:rFonts w:cs="Times New Roman"/>
          <w:sz w:val="24"/>
          <w:szCs w:val="24"/>
        </w:rPr>
        <w:t>2</w:t>
      </w:r>
      <w:ins w:id="835" w:author="Forfatter">
        <w:r w:rsidR="00982EB2">
          <w:rPr>
            <w:rFonts w:cs="Times New Roman"/>
            <w:sz w:val="24"/>
            <w:szCs w:val="24"/>
          </w:rPr>
          <w:t>5</w:t>
        </w:r>
      </w:ins>
      <w:del w:id="836" w:author="Forfatter">
        <w:r w:rsidR="00E90BA7" w:rsidDel="00982EB2">
          <w:rPr>
            <w:rFonts w:cs="Times New Roman"/>
            <w:sz w:val="24"/>
            <w:szCs w:val="24"/>
          </w:rPr>
          <w:delText>0</w:delText>
        </w:r>
      </w:del>
      <w:r w:rsidR="00E7021C" w:rsidRPr="006F5332">
        <w:rPr>
          <w:rFonts w:cs="Times New Roman"/>
          <w:i/>
          <w:sz w:val="24"/>
          <w:szCs w:val="24"/>
        </w:rPr>
        <w:t>,</w:t>
      </w:r>
      <w:r w:rsidR="00E7021C">
        <w:rPr>
          <w:rFonts w:cs="Times New Roman"/>
          <w:i/>
          <w:sz w:val="24"/>
          <w:szCs w:val="24"/>
        </w:rPr>
        <w:t xml:space="preserve"> </w:t>
      </w:r>
      <w:r w:rsidR="00E7021C" w:rsidRPr="008074D8">
        <w:rPr>
          <w:rFonts w:cs="Times New Roman"/>
          <w:iCs/>
          <w:sz w:val="24"/>
          <w:szCs w:val="24"/>
        </w:rPr>
        <w:t>at</w:t>
      </w:r>
      <w:r w:rsidR="00E7021C" w:rsidRPr="006F5332">
        <w:rPr>
          <w:rFonts w:cs="Times New Roman"/>
          <w:sz w:val="24"/>
          <w:szCs w:val="24"/>
        </w:rPr>
        <w:t xml:space="preserve"> </w:t>
      </w:r>
      <w:r w:rsidR="00E7021C" w:rsidRPr="006F5332">
        <w:rPr>
          <w:rFonts w:cs="Times New Roman"/>
          <w:i/>
          <w:sz w:val="24"/>
          <w:szCs w:val="24"/>
        </w:rPr>
        <w:t xml:space="preserve">§ 149, stk. 11, </w:t>
      </w:r>
      <w:r w:rsidR="00E7021C" w:rsidRPr="006F5332">
        <w:rPr>
          <w:rFonts w:cs="Times New Roman"/>
          <w:sz w:val="24"/>
          <w:szCs w:val="24"/>
        </w:rPr>
        <w:t xml:space="preserve">ændres »områder, </w:t>
      </w:r>
      <w:r w:rsidR="00E7021C">
        <w:rPr>
          <w:rFonts w:cs="Times New Roman"/>
          <w:sz w:val="24"/>
          <w:szCs w:val="24"/>
        </w:rPr>
        <w:t>der</w:t>
      </w:r>
      <w:r w:rsidR="00E7021C" w:rsidRPr="006F5332">
        <w:rPr>
          <w:rFonts w:cs="Times New Roman"/>
          <w:sz w:val="24"/>
          <w:szCs w:val="24"/>
        </w:rPr>
        <w:t xml:space="preserve"> omfattes af loven« til: »luftfartsområdet«. </w:t>
      </w:r>
    </w:p>
    <w:p w14:paraId="7E50ED79" w14:textId="0F5FA7F4" w:rsidR="00F358EC" w:rsidRPr="006F5332" w:rsidRDefault="00F358EC" w:rsidP="00212B1E">
      <w:pPr>
        <w:spacing w:after="240"/>
        <w:rPr>
          <w:rFonts w:eastAsia="Calibri" w:cs="Times New Roman"/>
          <w:sz w:val="24"/>
          <w:szCs w:val="24"/>
        </w:rPr>
      </w:pPr>
      <w:r w:rsidRPr="006F5332">
        <w:rPr>
          <w:rFonts w:eastAsia="Calibri" w:cs="Times New Roman"/>
          <w:sz w:val="24"/>
          <w:szCs w:val="24"/>
        </w:rPr>
        <w:t xml:space="preserve">Ændringen har til formål at </w:t>
      </w:r>
      <w:r w:rsidR="001B7EAE" w:rsidRPr="006F5332">
        <w:rPr>
          <w:rFonts w:eastAsia="Calibri" w:cs="Times New Roman"/>
          <w:sz w:val="24"/>
          <w:szCs w:val="24"/>
        </w:rPr>
        <w:t xml:space="preserve">tydeliggøre og fremtidssikre </w:t>
      </w:r>
      <w:r w:rsidRPr="006F5332">
        <w:rPr>
          <w:rFonts w:eastAsia="Calibri" w:cs="Times New Roman"/>
          <w:sz w:val="24"/>
          <w:szCs w:val="24"/>
        </w:rPr>
        <w:t>luftfartsloven</w:t>
      </w:r>
      <w:r w:rsidR="001B7EAE" w:rsidRPr="006F5332">
        <w:rPr>
          <w:rFonts w:eastAsia="Calibri" w:cs="Times New Roman"/>
          <w:sz w:val="24"/>
          <w:szCs w:val="24"/>
        </w:rPr>
        <w:t xml:space="preserve">s bestemmelser om straf for overtrædelse </w:t>
      </w:r>
      <w:r w:rsidR="004610EC">
        <w:rPr>
          <w:rFonts w:eastAsia="Calibri" w:cs="Times New Roman"/>
          <w:sz w:val="24"/>
          <w:szCs w:val="24"/>
        </w:rPr>
        <w:t xml:space="preserve">af </w:t>
      </w:r>
      <w:r w:rsidR="00516051" w:rsidRPr="006F5332">
        <w:rPr>
          <w:rFonts w:eastAsia="Calibri" w:cs="Times New Roman"/>
          <w:sz w:val="24"/>
          <w:szCs w:val="24"/>
        </w:rPr>
        <w:t>bestemmelser</w:t>
      </w:r>
      <w:r w:rsidR="004610EC">
        <w:rPr>
          <w:rFonts w:eastAsia="Calibri" w:cs="Times New Roman"/>
          <w:sz w:val="24"/>
          <w:szCs w:val="24"/>
        </w:rPr>
        <w:t xml:space="preserve"> i relevante EU-forordninger</w:t>
      </w:r>
      <w:r w:rsidR="00516051" w:rsidRPr="006F5332">
        <w:rPr>
          <w:rFonts w:eastAsia="Calibri" w:cs="Times New Roman"/>
          <w:sz w:val="24"/>
          <w:szCs w:val="24"/>
        </w:rPr>
        <w:t xml:space="preserve">, påbud </w:t>
      </w:r>
      <w:r w:rsidR="004610EC">
        <w:rPr>
          <w:rFonts w:eastAsia="Calibri" w:cs="Times New Roman"/>
          <w:sz w:val="24"/>
          <w:szCs w:val="24"/>
        </w:rPr>
        <w:t>og</w:t>
      </w:r>
      <w:r w:rsidR="004610EC" w:rsidRPr="006F5332">
        <w:rPr>
          <w:rFonts w:eastAsia="Calibri" w:cs="Times New Roman"/>
          <w:sz w:val="24"/>
          <w:szCs w:val="24"/>
        </w:rPr>
        <w:t xml:space="preserve"> </w:t>
      </w:r>
      <w:r w:rsidR="00516051" w:rsidRPr="006F5332">
        <w:rPr>
          <w:rFonts w:eastAsia="Calibri" w:cs="Times New Roman"/>
          <w:sz w:val="24"/>
          <w:szCs w:val="24"/>
        </w:rPr>
        <w:t>forbud</w:t>
      </w:r>
      <w:r w:rsidR="001B7EAE" w:rsidRPr="006F5332">
        <w:rPr>
          <w:rFonts w:eastAsia="Calibri" w:cs="Times New Roman"/>
          <w:sz w:val="24"/>
          <w:szCs w:val="24"/>
        </w:rPr>
        <w:t xml:space="preserve"> udstedt i medfør af relevante EU-forordninger.</w:t>
      </w:r>
      <w:r w:rsidR="008C6BB4" w:rsidRPr="006F5332">
        <w:rPr>
          <w:rFonts w:eastAsia="Calibri" w:cs="Times New Roman"/>
          <w:sz w:val="24"/>
          <w:szCs w:val="24"/>
        </w:rPr>
        <w:t xml:space="preserve"> Med ændringen sker der en sproglig ensretning af luftfartslovens ordlyd med henblik på at fjerne tvivl om bestemmelsens anvendelsesområde. </w:t>
      </w:r>
      <w:r w:rsidR="001B7EAE" w:rsidRPr="006F5332">
        <w:rPr>
          <w:rFonts w:eastAsia="Calibri" w:cs="Times New Roman"/>
          <w:sz w:val="24"/>
          <w:szCs w:val="24"/>
        </w:rPr>
        <w:t xml:space="preserve"> </w:t>
      </w:r>
    </w:p>
    <w:p w14:paraId="1236F97A" w14:textId="627B201B" w:rsidR="001B7EAE" w:rsidRPr="006F5332" w:rsidRDefault="00516051" w:rsidP="00212B1E">
      <w:pPr>
        <w:spacing w:after="240"/>
        <w:rPr>
          <w:rFonts w:eastAsia="Calibri" w:cs="Times New Roman"/>
          <w:sz w:val="24"/>
          <w:szCs w:val="24"/>
        </w:rPr>
      </w:pPr>
      <w:r w:rsidRPr="006F5332">
        <w:rPr>
          <w:rFonts w:eastAsia="Calibri" w:cs="Times New Roman"/>
          <w:sz w:val="24"/>
          <w:szCs w:val="24"/>
        </w:rPr>
        <w:t>Den nugældende formulering kan give anledning til tvivl om, hvorvidt der er hjemmel til at straf for overtrædelse af bestemmelser</w:t>
      </w:r>
      <w:r w:rsidR="004610EC">
        <w:rPr>
          <w:rFonts w:eastAsia="Calibri" w:cs="Times New Roman"/>
          <w:sz w:val="24"/>
          <w:szCs w:val="24"/>
        </w:rPr>
        <w:t xml:space="preserve"> i EU-forordninger</w:t>
      </w:r>
      <w:r w:rsidRPr="006F5332">
        <w:rPr>
          <w:rFonts w:eastAsia="Calibri" w:cs="Times New Roman"/>
          <w:sz w:val="24"/>
          <w:szCs w:val="24"/>
        </w:rPr>
        <w:t xml:space="preserve">, påbud og forbud, der er udstedt i medfør af EU-regulering på dele af luftfartsområdet, der ikke samtidigt er </w:t>
      </w:r>
      <w:r w:rsidR="004610EC">
        <w:rPr>
          <w:rFonts w:eastAsia="Calibri" w:cs="Times New Roman"/>
          <w:sz w:val="24"/>
          <w:szCs w:val="24"/>
        </w:rPr>
        <w:t xml:space="preserve">omfattet af </w:t>
      </w:r>
      <w:r w:rsidRPr="006F5332">
        <w:rPr>
          <w:rFonts w:eastAsia="Calibri" w:cs="Times New Roman"/>
          <w:sz w:val="24"/>
          <w:szCs w:val="24"/>
        </w:rPr>
        <w:t xml:space="preserve">i luftfartsloven. </w:t>
      </w:r>
      <w:r w:rsidR="001B7EAE" w:rsidRPr="006F5332">
        <w:rPr>
          <w:rFonts w:eastAsia="Calibri" w:cs="Times New Roman"/>
          <w:sz w:val="24"/>
          <w:szCs w:val="24"/>
        </w:rPr>
        <w:t xml:space="preserve">Med den foreslåede ændring sikres der utvetydigt hjemmelsgrundlag for straf for overtrædelse af </w:t>
      </w:r>
      <w:r w:rsidRPr="006F5332">
        <w:rPr>
          <w:rFonts w:eastAsia="Calibri" w:cs="Times New Roman"/>
          <w:sz w:val="24"/>
          <w:szCs w:val="24"/>
        </w:rPr>
        <w:t>bestemmelser</w:t>
      </w:r>
      <w:r w:rsidR="001A7B54">
        <w:rPr>
          <w:rFonts w:eastAsia="Calibri" w:cs="Times New Roman"/>
          <w:sz w:val="24"/>
          <w:szCs w:val="24"/>
        </w:rPr>
        <w:t xml:space="preserve"> i relevante EU-forordninger</w:t>
      </w:r>
      <w:r w:rsidRPr="006F5332">
        <w:rPr>
          <w:rFonts w:eastAsia="Calibri" w:cs="Times New Roman"/>
          <w:sz w:val="24"/>
          <w:szCs w:val="24"/>
        </w:rPr>
        <w:t xml:space="preserve">, </w:t>
      </w:r>
      <w:r w:rsidR="001B7EAE" w:rsidRPr="006F5332">
        <w:rPr>
          <w:rFonts w:eastAsia="Calibri" w:cs="Times New Roman"/>
          <w:sz w:val="24"/>
          <w:szCs w:val="24"/>
        </w:rPr>
        <w:t xml:space="preserve">påbud og forbud, der er udstedt i medfør af relevant EU-regulering på </w:t>
      </w:r>
      <w:r w:rsidR="004E31E6" w:rsidRPr="006F5332">
        <w:rPr>
          <w:rFonts w:eastAsia="Calibri" w:cs="Times New Roman"/>
          <w:sz w:val="24"/>
          <w:szCs w:val="24"/>
        </w:rPr>
        <w:t xml:space="preserve">det samlede </w:t>
      </w:r>
      <w:r w:rsidR="001B7EAE" w:rsidRPr="006F5332">
        <w:rPr>
          <w:rFonts w:eastAsia="Calibri" w:cs="Times New Roman"/>
          <w:sz w:val="24"/>
          <w:szCs w:val="24"/>
        </w:rPr>
        <w:t xml:space="preserve">luftfartsområde. </w:t>
      </w:r>
    </w:p>
    <w:p w14:paraId="37FCB4AC" w14:textId="3073049F" w:rsidR="001B7EAE" w:rsidRPr="006F5332" w:rsidRDefault="004D501B" w:rsidP="00212B1E">
      <w:pPr>
        <w:spacing w:after="240"/>
        <w:rPr>
          <w:rFonts w:eastAsia="Calibri" w:cs="Times New Roman"/>
          <w:sz w:val="24"/>
          <w:szCs w:val="24"/>
        </w:rPr>
      </w:pPr>
      <w:r w:rsidRPr="006F5332">
        <w:rPr>
          <w:rFonts w:eastAsia="Calibri" w:cs="Times New Roman"/>
          <w:sz w:val="24"/>
          <w:szCs w:val="24"/>
        </w:rPr>
        <w:t xml:space="preserve">Der henvises til </w:t>
      </w:r>
      <w:r w:rsidR="00EC12CB" w:rsidRPr="006F5332">
        <w:rPr>
          <w:rFonts w:eastAsia="Calibri" w:cs="Times New Roman"/>
          <w:sz w:val="24"/>
          <w:szCs w:val="24"/>
        </w:rPr>
        <w:t xml:space="preserve">en </w:t>
      </w:r>
      <w:r w:rsidRPr="006F5332">
        <w:rPr>
          <w:rFonts w:eastAsia="Calibri" w:cs="Times New Roman"/>
          <w:sz w:val="24"/>
          <w:szCs w:val="24"/>
        </w:rPr>
        <w:t>tilsvarende ændring af luftfartslovens § 150 e ved lov nr. 470 af 18. maj 2011 om ændring af lov om luftfart, jf. Folketingstidende</w:t>
      </w:r>
      <w:r w:rsidR="004E31E6" w:rsidRPr="006F5332">
        <w:rPr>
          <w:rFonts w:eastAsia="Calibri" w:cs="Times New Roman"/>
          <w:sz w:val="24"/>
          <w:szCs w:val="24"/>
        </w:rPr>
        <w:t xml:space="preserve"> 2010-2011, tillæg A, L 152 som fremsat, side 13. </w:t>
      </w:r>
      <w:r w:rsidR="001B7EAE" w:rsidRPr="006F5332">
        <w:rPr>
          <w:rFonts w:eastAsia="Calibri" w:cs="Times New Roman"/>
          <w:sz w:val="24"/>
          <w:szCs w:val="24"/>
        </w:rPr>
        <w:t xml:space="preserve">Med henvisningen til EU-forordninger på </w:t>
      </w:r>
      <w:r w:rsidR="001B7EAE" w:rsidRPr="006F5332">
        <w:rPr>
          <w:rFonts w:cs="Times New Roman"/>
          <w:sz w:val="24"/>
          <w:szCs w:val="24"/>
        </w:rPr>
        <w:t>»luftfartsområdet« forstås alle EU-forordninger på luftfartsområdet</w:t>
      </w:r>
      <w:r w:rsidR="003E4B42" w:rsidRPr="006F5332">
        <w:rPr>
          <w:rFonts w:cs="Times New Roman"/>
          <w:sz w:val="24"/>
          <w:szCs w:val="24"/>
        </w:rPr>
        <w:t>. Dette omfatter bl.a. forordninger,</w:t>
      </w:r>
      <w:r w:rsidR="00EC12CB" w:rsidRPr="006F5332">
        <w:rPr>
          <w:rFonts w:cs="Times New Roman"/>
          <w:sz w:val="24"/>
          <w:szCs w:val="24"/>
        </w:rPr>
        <w:t xml:space="preserve"> der relaterer sig til sikkerheds- eller </w:t>
      </w:r>
      <w:r w:rsidR="005636F0" w:rsidRPr="006F5332">
        <w:rPr>
          <w:rFonts w:cs="Times New Roman"/>
          <w:sz w:val="24"/>
          <w:szCs w:val="24"/>
        </w:rPr>
        <w:t>securitymæssige</w:t>
      </w:r>
      <w:r w:rsidR="00EC12CB" w:rsidRPr="006F5332">
        <w:rPr>
          <w:rFonts w:cs="Times New Roman"/>
          <w:sz w:val="24"/>
          <w:szCs w:val="24"/>
        </w:rPr>
        <w:t xml:space="preserve"> forhold, </w:t>
      </w:r>
      <w:r w:rsidR="003E4B42" w:rsidRPr="006F5332">
        <w:rPr>
          <w:rFonts w:cs="Times New Roman"/>
          <w:sz w:val="24"/>
          <w:szCs w:val="24"/>
        </w:rPr>
        <w:t>og</w:t>
      </w:r>
      <w:r w:rsidR="00EC12CB" w:rsidRPr="006F5332">
        <w:rPr>
          <w:rFonts w:cs="Times New Roman"/>
          <w:sz w:val="24"/>
          <w:szCs w:val="24"/>
        </w:rPr>
        <w:t xml:space="preserve"> adgangen til luftfartsmarkedet</w:t>
      </w:r>
      <w:r w:rsidR="001B7EAE" w:rsidRPr="006F5332">
        <w:rPr>
          <w:rFonts w:cs="Times New Roman"/>
          <w:sz w:val="24"/>
          <w:szCs w:val="24"/>
        </w:rPr>
        <w:t xml:space="preserve">, uanset at disse måtte regulere forhold, der ikke samtidigt er direkte reguleret i luftfartsloven. </w:t>
      </w:r>
    </w:p>
    <w:p w14:paraId="0FC2C8CB" w14:textId="57789083" w:rsidR="00F358EC" w:rsidRPr="006F5332" w:rsidRDefault="00F358EC" w:rsidP="00212B1E">
      <w:pPr>
        <w:spacing w:after="240"/>
        <w:rPr>
          <w:rFonts w:eastAsia="Calibri" w:cs="Times New Roman"/>
          <w:sz w:val="24"/>
          <w:szCs w:val="24"/>
        </w:rPr>
      </w:pPr>
      <w:r w:rsidRPr="006F5332">
        <w:rPr>
          <w:rFonts w:eastAsia="Calibri" w:cs="Times New Roman"/>
          <w:sz w:val="24"/>
          <w:szCs w:val="24"/>
        </w:rPr>
        <w:t xml:space="preserve">Til nr. </w:t>
      </w:r>
      <w:r w:rsidR="00BB665A">
        <w:rPr>
          <w:rFonts w:eastAsia="Calibri" w:cs="Times New Roman"/>
          <w:sz w:val="24"/>
          <w:szCs w:val="24"/>
        </w:rPr>
        <w:t>2</w:t>
      </w:r>
      <w:ins w:id="837" w:author="Forfatter">
        <w:r w:rsidR="005D5E00">
          <w:rPr>
            <w:rFonts w:eastAsia="Calibri" w:cs="Times New Roman"/>
            <w:sz w:val="24"/>
            <w:szCs w:val="24"/>
          </w:rPr>
          <w:t>6</w:t>
        </w:r>
      </w:ins>
      <w:del w:id="838" w:author="Forfatter">
        <w:r w:rsidR="00E90BA7" w:rsidDel="005D5E00">
          <w:rPr>
            <w:rFonts w:eastAsia="Calibri" w:cs="Times New Roman"/>
            <w:sz w:val="24"/>
            <w:szCs w:val="24"/>
          </w:rPr>
          <w:delText>1</w:delText>
        </w:r>
      </w:del>
    </w:p>
    <w:p w14:paraId="7E4EEF51" w14:textId="12BCDB77" w:rsidR="00F358EC" w:rsidRPr="006F5332" w:rsidRDefault="00F358EC" w:rsidP="00F358EC">
      <w:pPr>
        <w:spacing w:after="240"/>
        <w:rPr>
          <w:rFonts w:eastAsia="Calibri" w:cs="Times New Roman"/>
          <w:sz w:val="24"/>
          <w:szCs w:val="24"/>
        </w:rPr>
      </w:pPr>
      <w:r w:rsidRPr="006F5332">
        <w:rPr>
          <w:rFonts w:eastAsia="Calibri" w:cs="Times New Roman"/>
          <w:sz w:val="24"/>
          <w:szCs w:val="24"/>
        </w:rPr>
        <w:t xml:space="preserve">Det følger af luftfartslovens </w:t>
      </w:r>
      <w:r w:rsidRPr="006F5332">
        <w:rPr>
          <w:rFonts w:eastAsia="Calibri" w:cs="Times New Roman"/>
          <w:bCs/>
          <w:sz w:val="24"/>
          <w:szCs w:val="24"/>
        </w:rPr>
        <w:t>§ 149 a, stk. 1, at</w:t>
      </w:r>
      <w:r w:rsidRPr="006F5332">
        <w:rPr>
          <w:rFonts w:eastAsia="Calibri" w:cs="Times New Roman"/>
          <w:sz w:val="24"/>
          <w:szCs w:val="24"/>
        </w:rPr>
        <w:t xml:space="preserve"> den, der har indberettet en begivenhed efter regler fastsat i medfør af § 89 b eller efter EU-forordninger om indberetning af begivenheder på områder omfattet af loven, der er indtruffet som følge af den pågældendes simple uagtsomhed, ikke kan straffes </w:t>
      </w:r>
      <w:r w:rsidRPr="006F5332">
        <w:rPr>
          <w:rFonts w:eastAsia="Calibri" w:cs="Times New Roman"/>
          <w:sz w:val="24"/>
          <w:szCs w:val="24"/>
        </w:rPr>
        <w:lastRenderedPageBreak/>
        <w:t>for det pågældende forhold, såfremt forholdet kun er kommet til andre end indberetterens kendskab som følge af indberetningen.</w:t>
      </w:r>
    </w:p>
    <w:p w14:paraId="353FF428" w14:textId="54001C88" w:rsidR="00F358EC" w:rsidRPr="006F5332" w:rsidRDefault="00F358EC" w:rsidP="00F358EC">
      <w:pPr>
        <w:spacing w:after="240"/>
        <w:rPr>
          <w:rFonts w:eastAsia="Calibri" w:cs="Times New Roman"/>
          <w:sz w:val="24"/>
          <w:szCs w:val="24"/>
        </w:rPr>
      </w:pPr>
      <w:r w:rsidRPr="006F5332">
        <w:rPr>
          <w:rFonts w:eastAsia="Calibri" w:cs="Times New Roman"/>
          <w:iCs/>
          <w:sz w:val="24"/>
          <w:szCs w:val="24"/>
        </w:rPr>
        <w:t>Det følger af § 149 a, stk. 2, at d</w:t>
      </w:r>
      <w:r w:rsidRPr="006F5332">
        <w:rPr>
          <w:rFonts w:eastAsia="Calibri" w:cs="Times New Roman"/>
          <w:sz w:val="24"/>
          <w:szCs w:val="24"/>
        </w:rPr>
        <w:t>en, der undlader at indberette en begivenhed efter regler fastsat i medfør af § 89 b eller EU-forordninger om indberetning af begivenheder på områder omfattet af loven, ikke kan straffes for manglende indberetning, såfremt begivenheden vedrører et forhold, der er opstået som følge af den pågældendes groft uagtsomme eller forsætlige handling.</w:t>
      </w:r>
    </w:p>
    <w:p w14:paraId="49D29137" w14:textId="5D27F0AA" w:rsidR="00F358EC" w:rsidRPr="006F5332" w:rsidRDefault="00F358EC" w:rsidP="00212B1E">
      <w:pPr>
        <w:spacing w:after="240"/>
        <w:rPr>
          <w:rFonts w:eastAsia="Calibri" w:cs="Times New Roman"/>
          <w:sz w:val="24"/>
          <w:szCs w:val="24"/>
        </w:rPr>
      </w:pPr>
      <w:r w:rsidRPr="006F5332">
        <w:rPr>
          <w:rFonts w:eastAsia="Calibri" w:cs="Times New Roman"/>
          <w:sz w:val="24"/>
          <w:szCs w:val="24"/>
        </w:rPr>
        <w:t xml:space="preserve">Det foreslås med lovforslagets § 1, nr. </w:t>
      </w:r>
      <w:r w:rsidR="00756EC1">
        <w:rPr>
          <w:rFonts w:eastAsia="Calibri" w:cs="Times New Roman"/>
          <w:sz w:val="24"/>
          <w:szCs w:val="24"/>
        </w:rPr>
        <w:t>2</w:t>
      </w:r>
      <w:ins w:id="839" w:author="Forfatter">
        <w:r w:rsidR="00982EB2">
          <w:rPr>
            <w:rFonts w:eastAsia="Calibri" w:cs="Times New Roman"/>
            <w:sz w:val="24"/>
            <w:szCs w:val="24"/>
          </w:rPr>
          <w:t>6</w:t>
        </w:r>
      </w:ins>
      <w:del w:id="840" w:author="Forfatter">
        <w:r w:rsidR="00E90BA7" w:rsidDel="00982EB2">
          <w:rPr>
            <w:rFonts w:eastAsia="Calibri" w:cs="Times New Roman"/>
            <w:sz w:val="24"/>
            <w:szCs w:val="24"/>
          </w:rPr>
          <w:delText>1</w:delText>
        </w:r>
      </w:del>
      <w:r w:rsidRPr="006F5332">
        <w:rPr>
          <w:rFonts w:eastAsia="Calibri" w:cs="Times New Roman"/>
          <w:sz w:val="24"/>
          <w:szCs w:val="24"/>
        </w:rPr>
        <w:t xml:space="preserve">, at </w:t>
      </w:r>
      <w:r w:rsidRPr="006F5332">
        <w:rPr>
          <w:rFonts w:cs="Times New Roman"/>
          <w:i/>
          <w:sz w:val="24"/>
          <w:szCs w:val="24"/>
        </w:rPr>
        <w:t xml:space="preserve">§ 149 a, stk. 1 og stk. 2, </w:t>
      </w:r>
      <w:r w:rsidRPr="006F5332">
        <w:rPr>
          <w:rFonts w:cs="Times New Roman"/>
          <w:sz w:val="24"/>
          <w:szCs w:val="24"/>
        </w:rPr>
        <w:t xml:space="preserve">ændres, </w:t>
      </w:r>
      <w:r w:rsidR="00EC12CB" w:rsidRPr="006F5332">
        <w:rPr>
          <w:rFonts w:cs="Times New Roman"/>
          <w:sz w:val="24"/>
          <w:szCs w:val="24"/>
        </w:rPr>
        <w:t>så</w:t>
      </w:r>
      <w:r w:rsidRPr="006F5332">
        <w:rPr>
          <w:rFonts w:cs="Times New Roman"/>
          <w:sz w:val="24"/>
          <w:szCs w:val="24"/>
        </w:rPr>
        <w:t xml:space="preserve"> »områder, som omfattet af loven« ændres til »luftfartsområdet«. </w:t>
      </w:r>
    </w:p>
    <w:p w14:paraId="7A98091B" w14:textId="7DB4737B" w:rsidR="001B7EAE" w:rsidRPr="006F5332" w:rsidRDefault="001B7EAE" w:rsidP="001B7EAE">
      <w:pPr>
        <w:spacing w:after="240"/>
        <w:rPr>
          <w:rFonts w:eastAsia="Calibri" w:cs="Times New Roman"/>
          <w:sz w:val="24"/>
          <w:szCs w:val="24"/>
        </w:rPr>
      </w:pPr>
      <w:r w:rsidRPr="006F5332">
        <w:rPr>
          <w:rFonts w:eastAsia="Calibri" w:cs="Times New Roman"/>
          <w:sz w:val="24"/>
          <w:szCs w:val="24"/>
        </w:rPr>
        <w:t>Ændringen har til formål at tydeliggøre og fremtidssikre luftfartslovens bestemmelser om straffrihed i forbindelse med indberetninger</w:t>
      </w:r>
      <w:r w:rsidR="00EC12CB" w:rsidRPr="006F5332">
        <w:rPr>
          <w:rFonts w:eastAsia="Calibri" w:cs="Times New Roman"/>
          <w:sz w:val="24"/>
          <w:szCs w:val="24"/>
        </w:rPr>
        <w:t xml:space="preserve"> på</w:t>
      </w:r>
      <w:r w:rsidRPr="006F5332">
        <w:rPr>
          <w:rFonts w:eastAsia="Calibri" w:cs="Times New Roman"/>
          <w:sz w:val="24"/>
          <w:szCs w:val="24"/>
        </w:rPr>
        <w:t xml:space="preserve"> luftfartsområdet.  </w:t>
      </w:r>
    </w:p>
    <w:p w14:paraId="35A24A1E" w14:textId="4E879304" w:rsidR="001B7EAE" w:rsidRPr="006F5332" w:rsidRDefault="001B7EAE" w:rsidP="001B7EAE">
      <w:pPr>
        <w:spacing w:after="240"/>
        <w:rPr>
          <w:rFonts w:eastAsia="Calibri" w:cs="Times New Roman"/>
          <w:sz w:val="24"/>
          <w:szCs w:val="24"/>
        </w:rPr>
      </w:pPr>
      <w:r w:rsidRPr="006F5332">
        <w:rPr>
          <w:rFonts w:eastAsia="Calibri" w:cs="Times New Roman"/>
          <w:sz w:val="24"/>
          <w:szCs w:val="24"/>
        </w:rPr>
        <w:t>Med den foreslåede ændring sikres der utvetydigt hjemmelsgrundlag for straffrihed i forbindelse med indberetninger foretaget i medfør af relevant EU-regulering på</w:t>
      </w:r>
      <w:r w:rsidR="004E31E6" w:rsidRPr="006F5332">
        <w:rPr>
          <w:rFonts w:eastAsia="Calibri" w:cs="Times New Roman"/>
          <w:sz w:val="24"/>
          <w:szCs w:val="24"/>
        </w:rPr>
        <w:t xml:space="preserve"> det samlede</w:t>
      </w:r>
      <w:r w:rsidRPr="006F5332">
        <w:rPr>
          <w:rFonts w:eastAsia="Calibri" w:cs="Times New Roman"/>
          <w:sz w:val="24"/>
          <w:szCs w:val="24"/>
        </w:rPr>
        <w:t xml:space="preserve"> luftfartsområde. </w:t>
      </w:r>
      <w:r w:rsidR="008C6BB4" w:rsidRPr="006F5332">
        <w:rPr>
          <w:rFonts w:eastAsia="Calibri" w:cs="Times New Roman"/>
          <w:sz w:val="24"/>
          <w:szCs w:val="24"/>
        </w:rPr>
        <w:t xml:space="preserve">Med ændringen sker der en sproglig ensretning af luftfartslovens ordlyd med henblik på at fjerne tvivl om bestemmelsens anvendelsesområde.  </w:t>
      </w:r>
    </w:p>
    <w:p w14:paraId="21EFD43D" w14:textId="607F9D0E" w:rsidR="004E31E6" w:rsidRPr="006F5332" w:rsidRDefault="004E31E6" w:rsidP="001B7EAE">
      <w:pPr>
        <w:spacing w:after="240"/>
        <w:rPr>
          <w:rFonts w:eastAsia="Calibri" w:cs="Times New Roman"/>
          <w:sz w:val="24"/>
          <w:szCs w:val="24"/>
        </w:rPr>
      </w:pPr>
      <w:r w:rsidRPr="006F5332">
        <w:rPr>
          <w:rFonts w:eastAsia="Calibri" w:cs="Times New Roman"/>
          <w:sz w:val="24"/>
          <w:szCs w:val="24"/>
        </w:rPr>
        <w:t xml:space="preserve">Der henvises til </w:t>
      </w:r>
      <w:r w:rsidR="00EC12CB" w:rsidRPr="006F5332">
        <w:rPr>
          <w:rFonts w:eastAsia="Calibri" w:cs="Times New Roman"/>
          <w:sz w:val="24"/>
          <w:szCs w:val="24"/>
        </w:rPr>
        <w:t xml:space="preserve">en </w:t>
      </w:r>
      <w:r w:rsidRPr="006F5332">
        <w:rPr>
          <w:rFonts w:eastAsia="Calibri" w:cs="Times New Roman"/>
          <w:sz w:val="24"/>
          <w:szCs w:val="24"/>
        </w:rPr>
        <w:t>tilsvarende ændring af luftfartslovens § 150 e ved lov nr. 470 af 18. maj 2011 om ændring af lov om luftfart, jf. Folketingstidende 2010-2011, tillæg A, L 152 som fremsat, side 13.</w:t>
      </w:r>
    </w:p>
    <w:p w14:paraId="2E023DBC" w14:textId="62E7D6E5" w:rsidR="001B7EAE" w:rsidRPr="006F5332" w:rsidRDefault="001B7EAE" w:rsidP="001B7EAE">
      <w:pPr>
        <w:spacing w:after="240"/>
        <w:rPr>
          <w:rFonts w:eastAsia="Calibri" w:cs="Times New Roman"/>
          <w:sz w:val="24"/>
          <w:szCs w:val="24"/>
        </w:rPr>
      </w:pPr>
      <w:r w:rsidRPr="006F5332">
        <w:rPr>
          <w:rFonts w:eastAsia="Calibri" w:cs="Times New Roman"/>
          <w:sz w:val="24"/>
          <w:szCs w:val="24"/>
        </w:rPr>
        <w:t xml:space="preserve">Med henvisningen til EU-forordninger på </w:t>
      </w:r>
      <w:r w:rsidRPr="006F5332">
        <w:rPr>
          <w:rFonts w:cs="Times New Roman"/>
          <w:sz w:val="24"/>
          <w:szCs w:val="24"/>
        </w:rPr>
        <w:t>»luftfartsområdet« forstås alle EU-forordninger på</w:t>
      </w:r>
      <w:r w:rsidR="00EC12CB" w:rsidRPr="006F5332">
        <w:rPr>
          <w:rFonts w:cs="Times New Roman"/>
          <w:sz w:val="24"/>
          <w:szCs w:val="24"/>
        </w:rPr>
        <w:t xml:space="preserve"> luftfartsområdet</w:t>
      </w:r>
      <w:r w:rsidR="003E4B42" w:rsidRPr="006F5332">
        <w:rPr>
          <w:rFonts w:cs="Times New Roman"/>
          <w:sz w:val="24"/>
          <w:szCs w:val="24"/>
        </w:rPr>
        <w:t xml:space="preserve">. Dette omfatter bl.a. forordninger, </w:t>
      </w:r>
      <w:r w:rsidR="00EC12CB" w:rsidRPr="006F5332">
        <w:rPr>
          <w:rFonts w:cs="Times New Roman"/>
          <w:sz w:val="24"/>
          <w:szCs w:val="24"/>
        </w:rPr>
        <w:t xml:space="preserve">der relaterer sig til sikkerheds- eller security-mæssige forhold, </w:t>
      </w:r>
      <w:r w:rsidR="003E4B42" w:rsidRPr="006F5332">
        <w:rPr>
          <w:rFonts w:cs="Times New Roman"/>
          <w:sz w:val="24"/>
          <w:szCs w:val="24"/>
        </w:rPr>
        <w:t>og</w:t>
      </w:r>
      <w:r w:rsidR="00EC12CB" w:rsidRPr="006F5332">
        <w:rPr>
          <w:rFonts w:cs="Times New Roman"/>
          <w:sz w:val="24"/>
          <w:szCs w:val="24"/>
        </w:rPr>
        <w:t xml:space="preserve"> adgangen til luftfartsmarkedet</w:t>
      </w:r>
      <w:r w:rsidRPr="006F5332">
        <w:rPr>
          <w:rFonts w:cs="Times New Roman"/>
          <w:sz w:val="24"/>
          <w:szCs w:val="24"/>
        </w:rPr>
        <w:t xml:space="preserve">, uanset at disse måtte regulere forhold, der ikke samtidigt er direkte reguleret i luftfartsloven. </w:t>
      </w:r>
    </w:p>
    <w:p w14:paraId="0A8D9243" w14:textId="474CDBEA" w:rsidR="00F358EC" w:rsidRPr="006F5332" w:rsidRDefault="003F52E9" w:rsidP="001B7EAE">
      <w:pPr>
        <w:rPr>
          <w:rFonts w:cs="Times New Roman"/>
          <w:sz w:val="24"/>
          <w:szCs w:val="24"/>
        </w:rPr>
      </w:pPr>
      <w:r w:rsidRPr="006F5332">
        <w:rPr>
          <w:rFonts w:cs="Times New Roman"/>
          <w:sz w:val="24"/>
          <w:szCs w:val="24"/>
        </w:rPr>
        <w:t xml:space="preserve">Til nr. </w:t>
      </w:r>
      <w:r w:rsidR="00612576" w:rsidRPr="006F5332">
        <w:rPr>
          <w:rFonts w:cs="Times New Roman"/>
          <w:sz w:val="24"/>
          <w:szCs w:val="24"/>
        </w:rPr>
        <w:t>2</w:t>
      </w:r>
      <w:ins w:id="841" w:author="Forfatter">
        <w:r w:rsidR="005D5E00">
          <w:rPr>
            <w:rFonts w:cs="Times New Roman"/>
            <w:sz w:val="24"/>
            <w:szCs w:val="24"/>
          </w:rPr>
          <w:t>7</w:t>
        </w:r>
      </w:ins>
      <w:del w:id="842" w:author="Forfatter">
        <w:r w:rsidR="00E90BA7" w:rsidDel="005D5E00">
          <w:rPr>
            <w:rFonts w:cs="Times New Roman"/>
            <w:sz w:val="24"/>
            <w:szCs w:val="24"/>
          </w:rPr>
          <w:delText>2</w:delText>
        </w:r>
      </w:del>
    </w:p>
    <w:p w14:paraId="35285541" w14:textId="6542AECA" w:rsidR="003F52E9" w:rsidRPr="006F5332" w:rsidRDefault="003F52E9" w:rsidP="001B7EAE">
      <w:pPr>
        <w:rPr>
          <w:rFonts w:cs="Times New Roman"/>
          <w:sz w:val="24"/>
          <w:szCs w:val="24"/>
        </w:rPr>
      </w:pPr>
    </w:p>
    <w:p w14:paraId="4A3869E7" w14:textId="11DF8D26" w:rsidR="003F52E9" w:rsidRPr="006F5332" w:rsidRDefault="003F52E9" w:rsidP="001B7EAE">
      <w:pPr>
        <w:rPr>
          <w:rFonts w:cs="Times New Roman"/>
          <w:sz w:val="24"/>
          <w:szCs w:val="24"/>
        </w:rPr>
      </w:pPr>
      <w:r w:rsidRPr="006F5332">
        <w:rPr>
          <w:rFonts w:cs="Times New Roman"/>
          <w:sz w:val="24"/>
          <w:szCs w:val="24"/>
        </w:rPr>
        <w:t>Det følger af luftfartslovens § 158, stk. 1, 1. pkt., at for Grønland gælder loven kun med de af den særlige grønlandske lovgivning flydende lempelser.</w:t>
      </w:r>
    </w:p>
    <w:p w14:paraId="4836AA58" w14:textId="7431CD01" w:rsidR="003F52E9" w:rsidRPr="006F5332" w:rsidRDefault="003F52E9" w:rsidP="001B7EAE">
      <w:pPr>
        <w:rPr>
          <w:rFonts w:cs="Times New Roman"/>
          <w:sz w:val="24"/>
          <w:szCs w:val="24"/>
        </w:rPr>
      </w:pPr>
    </w:p>
    <w:p w14:paraId="359293CE" w14:textId="611A852E" w:rsidR="003F52E9" w:rsidRPr="006F5332" w:rsidRDefault="003F52E9" w:rsidP="001B7EAE">
      <w:pPr>
        <w:rPr>
          <w:rFonts w:cs="Times New Roman"/>
          <w:sz w:val="24"/>
          <w:szCs w:val="24"/>
        </w:rPr>
      </w:pPr>
      <w:r w:rsidRPr="006F5332">
        <w:rPr>
          <w:rFonts w:cs="Times New Roman"/>
          <w:sz w:val="24"/>
          <w:szCs w:val="24"/>
        </w:rPr>
        <w:t xml:space="preserve">Luftfartsloven er således i sin ordlyd direkte gældende for Grønland. </w:t>
      </w:r>
    </w:p>
    <w:p w14:paraId="51742128" w14:textId="6F28E780" w:rsidR="003F52E9" w:rsidRPr="006F5332" w:rsidRDefault="003F52E9" w:rsidP="001B7EAE">
      <w:pPr>
        <w:rPr>
          <w:rFonts w:cs="Times New Roman"/>
          <w:sz w:val="24"/>
          <w:szCs w:val="24"/>
        </w:rPr>
      </w:pPr>
    </w:p>
    <w:p w14:paraId="5300EAF6" w14:textId="6048A038" w:rsidR="003F52E9" w:rsidRPr="006F5332" w:rsidRDefault="003F52E9" w:rsidP="003F52E9">
      <w:pPr>
        <w:rPr>
          <w:rFonts w:cs="Times New Roman"/>
          <w:sz w:val="24"/>
          <w:szCs w:val="24"/>
        </w:rPr>
      </w:pPr>
      <w:r w:rsidRPr="006F5332">
        <w:rPr>
          <w:rFonts w:cs="Times New Roman"/>
          <w:sz w:val="24"/>
          <w:szCs w:val="24"/>
        </w:rPr>
        <w:t xml:space="preserve">Det foreslås med lovforslagets § 1, nr. </w:t>
      </w:r>
      <w:r w:rsidR="000D75D1" w:rsidRPr="006F5332">
        <w:rPr>
          <w:rFonts w:cs="Times New Roman"/>
          <w:sz w:val="24"/>
          <w:szCs w:val="24"/>
        </w:rPr>
        <w:t>2</w:t>
      </w:r>
      <w:ins w:id="843" w:author="Forfatter">
        <w:r w:rsidR="00982EB2">
          <w:rPr>
            <w:rFonts w:cs="Times New Roman"/>
            <w:sz w:val="24"/>
            <w:szCs w:val="24"/>
          </w:rPr>
          <w:t>7</w:t>
        </w:r>
      </w:ins>
      <w:del w:id="844" w:author="Forfatter">
        <w:r w:rsidR="00E90BA7" w:rsidDel="00982EB2">
          <w:rPr>
            <w:rFonts w:cs="Times New Roman"/>
            <w:sz w:val="24"/>
            <w:szCs w:val="24"/>
          </w:rPr>
          <w:delText>2</w:delText>
        </w:r>
      </w:del>
      <w:r w:rsidRPr="006F5332">
        <w:rPr>
          <w:rFonts w:cs="Times New Roman"/>
          <w:sz w:val="24"/>
          <w:szCs w:val="24"/>
        </w:rPr>
        <w:t xml:space="preserve">, at </w:t>
      </w:r>
      <w:r w:rsidRPr="006F5332">
        <w:rPr>
          <w:rFonts w:cs="Times New Roman"/>
          <w:i/>
          <w:sz w:val="24"/>
          <w:szCs w:val="24"/>
        </w:rPr>
        <w:t xml:space="preserve">§ 158, stk. 1, </w:t>
      </w:r>
      <w:r w:rsidRPr="006F5332">
        <w:rPr>
          <w:rFonts w:cs="Times New Roman"/>
          <w:sz w:val="24"/>
          <w:szCs w:val="24"/>
        </w:rPr>
        <w:t>ændres</w:t>
      </w:r>
      <w:r w:rsidR="00A10216" w:rsidRPr="006F5332">
        <w:rPr>
          <w:rFonts w:cs="Times New Roman"/>
          <w:sz w:val="24"/>
          <w:szCs w:val="24"/>
        </w:rPr>
        <w:t xml:space="preserve"> således</w:t>
      </w:r>
      <w:r w:rsidR="005A3B42" w:rsidRPr="006F5332">
        <w:rPr>
          <w:rFonts w:cs="Times New Roman"/>
          <w:sz w:val="24"/>
          <w:szCs w:val="24"/>
        </w:rPr>
        <w:t>, at</w:t>
      </w:r>
      <w:r w:rsidRPr="006F5332">
        <w:rPr>
          <w:rFonts w:cs="Times New Roman"/>
          <w:sz w:val="24"/>
          <w:szCs w:val="24"/>
        </w:rPr>
        <w:t xml:space="preserve"> </w:t>
      </w:r>
      <w:r w:rsidR="005A3B42" w:rsidRPr="006F5332">
        <w:rPr>
          <w:rFonts w:cs="Times New Roman"/>
          <w:sz w:val="24"/>
          <w:szCs w:val="24"/>
        </w:rPr>
        <w:t>l</w:t>
      </w:r>
      <w:r w:rsidRPr="006F5332">
        <w:rPr>
          <w:rFonts w:cs="Times New Roman"/>
          <w:sz w:val="24"/>
          <w:szCs w:val="24"/>
        </w:rPr>
        <w:t>oven ikke</w:t>
      </w:r>
      <w:r w:rsidR="005A3B42" w:rsidRPr="006F5332">
        <w:rPr>
          <w:rFonts w:cs="Times New Roman"/>
          <w:sz w:val="24"/>
          <w:szCs w:val="24"/>
        </w:rPr>
        <w:t xml:space="preserve"> gælder</w:t>
      </w:r>
      <w:r w:rsidRPr="006F5332">
        <w:rPr>
          <w:rFonts w:cs="Times New Roman"/>
          <w:sz w:val="24"/>
          <w:szCs w:val="24"/>
        </w:rPr>
        <w:t xml:space="preserve"> for Grønland, men ved kongelig anordning helt eller </w:t>
      </w:r>
      <w:r w:rsidRPr="006F5332">
        <w:rPr>
          <w:rFonts w:cs="Times New Roman"/>
          <w:sz w:val="24"/>
          <w:szCs w:val="24"/>
        </w:rPr>
        <w:lastRenderedPageBreak/>
        <w:t xml:space="preserve">delvis </w:t>
      </w:r>
      <w:r w:rsidR="005A3B42" w:rsidRPr="006F5332">
        <w:rPr>
          <w:rFonts w:cs="Times New Roman"/>
          <w:sz w:val="24"/>
          <w:szCs w:val="24"/>
        </w:rPr>
        <w:t xml:space="preserve">kan </w:t>
      </w:r>
      <w:r w:rsidRPr="006F5332">
        <w:rPr>
          <w:rFonts w:cs="Times New Roman"/>
          <w:sz w:val="24"/>
          <w:szCs w:val="24"/>
        </w:rPr>
        <w:t xml:space="preserve">sættes i kraft for Grønland med de ændringer, som de grønlandske forhold tilsiger. </w:t>
      </w:r>
    </w:p>
    <w:p w14:paraId="35A20F23" w14:textId="252B8530" w:rsidR="003F52E9" w:rsidRPr="006F5332" w:rsidRDefault="003F52E9" w:rsidP="003F52E9">
      <w:pPr>
        <w:rPr>
          <w:rFonts w:cs="Times New Roman"/>
          <w:sz w:val="24"/>
          <w:szCs w:val="24"/>
        </w:rPr>
      </w:pPr>
    </w:p>
    <w:p w14:paraId="11A14341" w14:textId="636D1BF2" w:rsidR="003F52E9" w:rsidRPr="006F5332" w:rsidRDefault="008D3071" w:rsidP="003F52E9">
      <w:pPr>
        <w:rPr>
          <w:rFonts w:cs="Times New Roman"/>
          <w:sz w:val="24"/>
          <w:szCs w:val="24"/>
        </w:rPr>
      </w:pPr>
      <w:r w:rsidRPr="006F5332">
        <w:rPr>
          <w:rFonts w:cs="Times New Roman"/>
          <w:sz w:val="24"/>
          <w:szCs w:val="24"/>
        </w:rPr>
        <w:t>Med den foreslåede ændring</w:t>
      </w:r>
      <w:r w:rsidR="00EC12CB" w:rsidRPr="006F5332">
        <w:rPr>
          <w:rFonts w:cs="Times New Roman"/>
          <w:sz w:val="24"/>
          <w:szCs w:val="24"/>
        </w:rPr>
        <w:t xml:space="preserve"> af territorialbestemmelsen</w:t>
      </w:r>
      <w:r w:rsidRPr="006F5332">
        <w:rPr>
          <w:rFonts w:cs="Times New Roman"/>
          <w:sz w:val="24"/>
          <w:szCs w:val="24"/>
        </w:rPr>
        <w:t xml:space="preserve"> </w:t>
      </w:r>
      <w:r w:rsidR="00EC12CB" w:rsidRPr="006F5332">
        <w:rPr>
          <w:rFonts w:cs="Times New Roman"/>
          <w:sz w:val="24"/>
          <w:szCs w:val="24"/>
        </w:rPr>
        <w:t xml:space="preserve">i den gældende luftfartslov </w:t>
      </w:r>
      <w:r w:rsidRPr="006F5332">
        <w:rPr>
          <w:rFonts w:cs="Times New Roman"/>
          <w:sz w:val="24"/>
          <w:szCs w:val="24"/>
        </w:rPr>
        <w:t>fjernes forudsætninger</w:t>
      </w:r>
      <w:r w:rsidR="00EC12CB" w:rsidRPr="006F5332">
        <w:rPr>
          <w:rFonts w:cs="Times New Roman"/>
          <w:sz w:val="24"/>
          <w:szCs w:val="24"/>
        </w:rPr>
        <w:t>ne</w:t>
      </w:r>
      <w:r w:rsidRPr="006F5332">
        <w:rPr>
          <w:rFonts w:cs="Times New Roman"/>
          <w:sz w:val="24"/>
          <w:szCs w:val="24"/>
        </w:rPr>
        <w:t xml:space="preserve"> for luftfartslovens gyldighed i Grønland i sin nuværende udformning.</w:t>
      </w:r>
      <w:r w:rsidR="00EC12CB" w:rsidRPr="006F5332">
        <w:rPr>
          <w:rFonts w:cs="Times New Roman"/>
          <w:sz w:val="24"/>
          <w:szCs w:val="24"/>
        </w:rPr>
        <w:t xml:space="preserve"> </w:t>
      </w:r>
      <w:r w:rsidR="00784ACF" w:rsidRPr="006F5332">
        <w:rPr>
          <w:rFonts w:cs="Times New Roman"/>
          <w:sz w:val="24"/>
          <w:szCs w:val="24"/>
        </w:rPr>
        <w:t>L</w:t>
      </w:r>
      <w:r w:rsidR="003F52E9" w:rsidRPr="006F5332">
        <w:rPr>
          <w:rFonts w:cs="Times New Roman"/>
          <w:sz w:val="24"/>
          <w:szCs w:val="24"/>
        </w:rPr>
        <w:t xml:space="preserve">uftfartsloven </w:t>
      </w:r>
      <w:r w:rsidR="00784ACF" w:rsidRPr="006F5332">
        <w:rPr>
          <w:rFonts w:cs="Times New Roman"/>
          <w:sz w:val="24"/>
          <w:szCs w:val="24"/>
        </w:rPr>
        <w:t xml:space="preserve">vil </w:t>
      </w:r>
      <w:r w:rsidR="003F52E9" w:rsidRPr="006F5332">
        <w:rPr>
          <w:rFonts w:cs="Times New Roman"/>
          <w:sz w:val="24"/>
          <w:szCs w:val="24"/>
        </w:rPr>
        <w:t>i sin ordlyd</w:t>
      </w:r>
      <w:r w:rsidRPr="006F5332">
        <w:rPr>
          <w:rFonts w:cs="Times New Roman"/>
          <w:sz w:val="24"/>
          <w:szCs w:val="24"/>
        </w:rPr>
        <w:t xml:space="preserve"> </w:t>
      </w:r>
      <w:r w:rsidR="003F52E9" w:rsidRPr="006F5332">
        <w:rPr>
          <w:rFonts w:cs="Times New Roman"/>
          <w:sz w:val="24"/>
          <w:szCs w:val="24"/>
        </w:rPr>
        <w:t xml:space="preserve">ikke længere være direkte gældende for Grønland, men vil skulle sættes i kraft ved kongelig anordning. </w:t>
      </w:r>
    </w:p>
    <w:p w14:paraId="64FC98C3" w14:textId="497D5565" w:rsidR="008A6734" w:rsidRPr="006F5332" w:rsidRDefault="008A6734" w:rsidP="003F52E9">
      <w:pPr>
        <w:rPr>
          <w:rFonts w:cs="Times New Roman"/>
          <w:sz w:val="24"/>
          <w:szCs w:val="24"/>
        </w:rPr>
      </w:pPr>
    </w:p>
    <w:p w14:paraId="35837F4E" w14:textId="688167C1" w:rsidR="00EC12CB" w:rsidRPr="006F5332" w:rsidRDefault="008A6734" w:rsidP="003F52E9">
      <w:pPr>
        <w:rPr>
          <w:rFonts w:eastAsia="Calibri" w:cs="Times New Roman"/>
          <w:sz w:val="24"/>
          <w:szCs w:val="24"/>
        </w:rPr>
      </w:pPr>
      <w:r w:rsidRPr="006F5332">
        <w:rPr>
          <w:rFonts w:cs="Times New Roman"/>
          <w:sz w:val="24"/>
          <w:szCs w:val="24"/>
        </w:rPr>
        <w:t xml:space="preserve">Det er afgørende ud fra et luftfartssikkerhedsmæssigt perspektiv, at </w:t>
      </w:r>
      <w:r w:rsidRPr="006F5332">
        <w:rPr>
          <w:rFonts w:eastAsia="Calibri" w:cs="Times New Roman"/>
          <w:sz w:val="24"/>
          <w:szCs w:val="24"/>
        </w:rPr>
        <w:t>luftfartsloven, som den på tidspunktet for lovforslagets fremsættelse gælder for Grønland,</w:t>
      </w:r>
      <w:r w:rsidR="00EC12CB" w:rsidRPr="006F5332">
        <w:rPr>
          <w:rFonts w:eastAsia="Calibri" w:cs="Times New Roman"/>
          <w:sz w:val="24"/>
          <w:szCs w:val="24"/>
        </w:rPr>
        <w:t xml:space="preserve"> jf. lovbekendtgørelse nr. 76. af 24. januar 2024,</w:t>
      </w:r>
      <w:r w:rsidRPr="006F5332">
        <w:rPr>
          <w:rFonts w:eastAsia="Calibri" w:cs="Times New Roman"/>
          <w:sz w:val="24"/>
          <w:szCs w:val="24"/>
        </w:rPr>
        <w:t xml:space="preserve"> </w:t>
      </w:r>
      <w:r w:rsidR="00EC12CB" w:rsidRPr="006F5332">
        <w:rPr>
          <w:rFonts w:eastAsia="Calibri" w:cs="Times New Roman"/>
          <w:sz w:val="24"/>
          <w:szCs w:val="24"/>
        </w:rPr>
        <w:t xml:space="preserve">samt </w:t>
      </w:r>
      <w:r w:rsidR="001D7154" w:rsidRPr="006F5332">
        <w:rPr>
          <w:rFonts w:eastAsia="Calibri" w:cs="Times New Roman"/>
          <w:sz w:val="24"/>
          <w:szCs w:val="24"/>
        </w:rPr>
        <w:t>administrative forskrifter</w:t>
      </w:r>
      <w:r w:rsidR="00EC12CB" w:rsidRPr="006F5332">
        <w:rPr>
          <w:rFonts w:eastAsia="Calibri" w:cs="Times New Roman"/>
          <w:sz w:val="24"/>
          <w:szCs w:val="24"/>
        </w:rPr>
        <w:t xml:space="preserve"> udstedt i medfør heraf, </w:t>
      </w:r>
      <w:r w:rsidRPr="006F5332">
        <w:rPr>
          <w:rFonts w:eastAsia="Calibri" w:cs="Times New Roman"/>
          <w:sz w:val="24"/>
          <w:szCs w:val="24"/>
        </w:rPr>
        <w:t>forbliver i kraft</w:t>
      </w:r>
      <w:r w:rsidR="00EC12CB" w:rsidRPr="006F5332">
        <w:rPr>
          <w:rFonts w:eastAsia="Calibri" w:cs="Times New Roman"/>
          <w:sz w:val="24"/>
          <w:szCs w:val="24"/>
        </w:rPr>
        <w:t xml:space="preserve"> efter den foreslåede ændring af territorialbestemmelsen.</w:t>
      </w:r>
    </w:p>
    <w:p w14:paraId="58342F46" w14:textId="77777777" w:rsidR="00EC12CB" w:rsidRPr="006F5332" w:rsidRDefault="00EC12CB" w:rsidP="003F52E9">
      <w:pPr>
        <w:rPr>
          <w:rFonts w:eastAsia="Calibri" w:cs="Times New Roman"/>
          <w:sz w:val="24"/>
          <w:szCs w:val="24"/>
        </w:rPr>
      </w:pPr>
    </w:p>
    <w:p w14:paraId="67406B51" w14:textId="5D3764DA" w:rsidR="005A3B42" w:rsidRPr="006F5332" w:rsidRDefault="00EC12CB" w:rsidP="003F52E9">
      <w:pPr>
        <w:rPr>
          <w:rFonts w:eastAsia="Calibri" w:cs="Times New Roman"/>
          <w:sz w:val="24"/>
          <w:szCs w:val="24"/>
        </w:rPr>
      </w:pPr>
      <w:r w:rsidRPr="006F5332">
        <w:rPr>
          <w:rFonts w:eastAsia="Calibri" w:cs="Times New Roman"/>
          <w:sz w:val="24"/>
          <w:szCs w:val="24"/>
        </w:rPr>
        <w:t xml:space="preserve">Dette sikres med lovforslagets § </w:t>
      </w:r>
      <w:r w:rsidR="00524B29" w:rsidRPr="006F5332">
        <w:rPr>
          <w:rFonts w:eastAsia="Calibri" w:cs="Times New Roman"/>
          <w:sz w:val="24"/>
          <w:szCs w:val="24"/>
        </w:rPr>
        <w:t>4</w:t>
      </w:r>
      <w:r w:rsidRPr="006F5332">
        <w:rPr>
          <w:rFonts w:eastAsia="Calibri" w:cs="Times New Roman"/>
          <w:sz w:val="24"/>
          <w:szCs w:val="24"/>
        </w:rPr>
        <w:t>, stk. 3, hvor det foreslås, at luftfartsloven, som den er gældende for Grønland, jf. lovbekendtgørelse nr. 76 af 24. januar 2024, og regler fastsat i medfør heraf, forbliver i kraft, indtil loven ophæves eller afløses af regler fastsat i medfør af luftfartslovens § 158, stk. 1, 1. pkt., som affattet ved dennes lovs § 1, nr. 2</w:t>
      </w:r>
      <w:ins w:id="845" w:author="Forfatter">
        <w:r w:rsidR="00982EB2">
          <w:rPr>
            <w:rFonts w:eastAsia="Calibri" w:cs="Times New Roman"/>
            <w:sz w:val="24"/>
            <w:szCs w:val="24"/>
          </w:rPr>
          <w:t>7</w:t>
        </w:r>
      </w:ins>
      <w:del w:id="846" w:author="Forfatter">
        <w:r w:rsidR="00E90BA7" w:rsidDel="00982EB2">
          <w:rPr>
            <w:rFonts w:eastAsia="Calibri" w:cs="Times New Roman"/>
            <w:sz w:val="24"/>
            <w:szCs w:val="24"/>
          </w:rPr>
          <w:delText>2</w:delText>
        </w:r>
      </w:del>
      <w:r w:rsidRPr="006F5332">
        <w:rPr>
          <w:rFonts w:eastAsia="Calibri" w:cs="Times New Roman"/>
          <w:sz w:val="24"/>
          <w:szCs w:val="24"/>
        </w:rPr>
        <w:t xml:space="preserve">. </w:t>
      </w:r>
    </w:p>
    <w:p w14:paraId="39A30698" w14:textId="77777777" w:rsidR="005A3B42" w:rsidRPr="006F5332" w:rsidRDefault="005A3B42" w:rsidP="003F52E9">
      <w:pPr>
        <w:rPr>
          <w:rFonts w:cs="Times New Roman"/>
          <w:sz w:val="24"/>
          <w:szCs w:val="24"/>
        </w:rPr>
      </w:pPr>
    </w:p>
    <w:p w14:paraId="4290FFAA" w14:textId="0CD68C86" w:rsidR="005A3B42" w:rsidRPr="006F5332" w:rsidRDefault="005A3B42" w:rsidP="005A3B42">
      <w:pPr>
        <w:rPr>
          <w:rFonts w:eastAsia="Calibri" w:cs="Times New Roman"/>
          <w:sz w:val="24"/>
          <w:szCs w:val="24"/>
        </w:rPr>
      </w:pPr>
      <w:r w:rsidRPr="006F5332">
        <w:rPr>
          <w:rFonts w:eastAsia="Calibri" w:cs="Times New Roman"/>
          <w:sz w:val="24"/>
          <w:szCs w:val="24"/>
        </w:rPr>
        <w:t xml:space="preserve">Indtil udstedelsen af en anordning om ikrafttræden for Grønland af lov om luftfart vil den hidtidige luftfartslov, som den gælder for Grønland, jf. lovbekendtgørelse nr. </w:t>
      </w:r>
      <w:r w:rsidR="008A6734" w:rsidRPr="006F5332">
        <w:rPr>
          <w:rFonts w:eastAsia="Calibri" w:cs="Times New Roman"/>
          <w:sz w:val="24"/>
          <w:szCs w:val="24"/>
        </w:rPr>
        <w:t xml:space="preserve">76. af 24. januar </w:t>
      </w:r>
      <w:r w:rsidRPr="006F5332">
        <w:rPr>
          <w:rFonts w:eastAsia="Calibri" w:cs="Times New Roman"/>
          <w:sz w:val="24"/>
          <w:szCs w:val="24"/>
        </w:rPr>
        <w:t xml:space="preserve">2024, således fortsat være gældende. Der vil kunne vedtages og udstedes ændringer til lovbekendtgørelse nr. </w:t>
      </w:r>
      <w:r w:rsidR="008A6734" w:rsidRPr="006F5332">
        <w:rPr>
          <w:rFonts w:eastAsia="Calibri" w:cs="Times New Roman"/>
          <w:sz w:val="24"/>
          <w:szCs w:val="24"/>
        </w:rPr>
        <w:t>76. af 24. januar</w:t>
      </w:r>
      <w:r w:rsidRPr="006F5332">
        <w:rPr>
          <w:rFonts w:eastAsia="Calibri" w:cs="Times New Roman"/>
          <w:sz w:val="24"/>
          <w:szCs w:val="24"/>
        </w:rPr>
        <w:t xml:space="preserve"> 2024 i form af anordninger om ikrafttræden for Grønland af love om ændring af lov om luftfart. Der vil i forlængelse heraf også kunne udstedes nye lovbekendtgørelser</w:t>
      </w:r>
      <w:r w:rsidR="00784ACF" w:rsidRPr="006F5332">
        <w:rPr>
          <w:rFonts w:eastAsia="Calibri" w:cs="Times New Roman"/>
          <w:sz w:val="24"/>
          <w:szCs w:val="24"/>
        </w:rPr>
        <w:t xml:space="preserve"> i forlængelse</w:t>
      </w:r>
      <w:r w:rsidR="00EE502A" w:rsidRPr="006F5332">
        <w:rPr>
          <w:rFonts w:eastAsia="Calibri" w:cs="Times New Roman"/>
          <w:sz w:val="24"/>
          <w:szCs w:val="24"/>
        </w:rPr>
        <w:t xml:space="preserve"> af</w:t>
      </w:r>
      <w:r w:rsidRPr="006F5332">
        <w:rPr>
          <w:rFonts w:eastAsia="Calibri" w:cs="Times New Roman"/>
          <w:sz w:val="24"/>
          <w:szCs w:val="24"/>
        </w:rPr>
        <w:t xml:space="preserve"> udstedelse af anordninger, der ændrer i luftfartsloven, som den i dag gælder for Grønland. </w:t>
      </w:r>
    </w:p>
    <w:p w14:paraId="4FAD04E8" w14:textId="77777777" w:rsidR="005A3B42" w:rsidRPr="006F5332" w:rsidRDefault="005A3B42" w:rsidP="005A3B42">
      <w:pPr>
        <w:rPr>
          <w:rFonts w:eastAsia="Calibri" w:cs="Times New Roman"/>
          <w:sz w:val="24"/>
          <w:szCs w:val="24"/>
        </w:rPr>
      </w:pPr>
    </w:p>
    <w:p w14:paraId="75B59920" w14:textId="59CCF817" w:rsidR="002B17EE" w:rsidRPr="006F5332" w:rsidRDefault="005A3B42" w:rsidP="003F52E9">
      <w:pPr>
        <w:rPr>
          <w:rFonts w:eastAsia="Calibri" w:cs="Times New Roman"/>
          <w:sz w:val="24"/>
          <w:szCs w:val="24"/>
        </w:rPr>
      </w:pPr>
      <w:r w:rsidRPr="006F5332">
        <w:rPr>
          <w:rFonts w:eastAsia="Calibri" w:cs="Times New Roman"/>
          <w:sz w:val="24"/>
          <w:szCs w:val="24"/>
        </w:rPr>
        <w:t>Nye ændringer af luftfartsloven</w:t>
      </w:r>
      <w:r w:rsidR="00EC12CB" w:rsidRPr="006F5332">
        <w:rPr>
          <w:rFonts w:eastAsia="Calibri" w:cs="Times New Roman"/>
          <w:sz w:val="24"/>
          <w:szCs w:val="24"/>
        </w:rPr>
        <w:t xml:space="preserve"> med virkning </w:t>
      </w:r>
      <w:r w:rsidRPr="006F5332">
        <w:rPr>
          <w:rFonts w:eastAsia="Calibri" w:cs="Times New Roman"/>
          <w:sz w:val="24"/>
          <w:szCs w:val="24"/>
        </w:rPr>
        <w:t xml:space="preserve">for Grønland vil alene kunne </w:t>
      </w:r>
      <w:r w:rsidR="00EC12CB" w:rsidRPr="006F5332">
        <w:rPr>
          <w:rFonts w:eastAsia="Calibri" w:cs="Times New Roman"/>
          <w:sz w:val="24"/>
          <w:szCs w:val="24"/>
        </w:rPr>
        <w:t>ske ved</w:t>
      </w:r>
      <w:r w:rsidR="00784ACF" w:rsidRPr="006F5332">
        <w:rPr>
          <w:rFonts w:eastAsia="Calibri" w:cs="Times New Roman"/>
          <w:sz w:val="24"/>
          <w:szCs w:val="24"/>
        </w:rPr>
        <w:t>,</w:t>
      </w:r>
      <w:r w:rsidR="00EC12CB" w:rsidRPr="006F5332">
        <w:rPr>
          <w:rFonts w:eastAsia="Calibri" w:cs="Times New Roman"/>
          <w:sz w:val="24"/>
          <w:szCs w:val="24"/>
        </w:rPr>
        <w:t xml:space="preserve"> at der </w:t>
      </w:r>
      <w:r w:rsidRPr="006F5332">
        <w:rPr>
          <w:rFonts w:eastAsia="Calibri" w:cs="Times New Roman"/>
          <w:sz w:val="24"/>
          <w:szCs w:val="24"/>
        </w:rPr>
        <w:t xml:space="preserve">udstedes anordninger. Lovændringer vil således ikke længere være direkte gældende. </w:t>
      </w:r>
    </w:p>
    <w:p w14:paraId="12C53EBA" w14:textId="34041AFF" w:rsidR="003D59EF" w:rsidRPr="006F5332" w:rsidRDefault="003D59EF" w:rsidP="003F52E9">
      <w:pPr>
        <w:rPr>
          <w:rFonts w:cs="Times New Roman"/>
          <w:sz w:val="24"/>
          <w:szCs w:val="24"/>
        </w:rPr>
      </w:pPr>
    </w:p>
    <w:p w14:paraId="1C8C6FAC" w14:textId="70E319B4" w:rsidR="003D59EF" w:rsidRPr="006F5332" w:rsidRDefault="003D59EF" w:rsidP="008B4312">
      <w:pPr>
        <w:spacing w:after="240"/>
        <w:rPr>
          <w:rFonts w:eastAsia="Calibri" w:cs="Times New Roman"/>
          <w:sz w:val="24"/>
          <w:szCs w:val="24"/>
        </w:rPr>
      </w:pPr>
      <w:r w:rsidRPr="006F5332">
        <w:rPr>
          <w:rFonts w:eastAsia="Calibri" w:cs="Times New Roman"/>
          <w:sz w:val="24"/>
          <w:szCs w:val="24"/>
        </w:rPr>
        <w:t>Der henvises i øvrigt til pkt. 2.</w:t>
      </w:r>
      <w:ins w:id="847" w:author="Forfatter">
        <w:r w:rsidR="00580231">
          <w:rPr>
            <w:rFonts w:eastAsia="Calibri" w:cs="Times New Roman"/>
            <w:sz w:val="24"/>
            <w:szCs w:val="24"/>
          </w:rPr>
          <w:t>6</w:t>
        </w:r>
      </w:ins>
      <w:del w:id="848" w:author="Forfatter">
        <w:r w:rsidRPr="006F5332" w:rsidDel="00580231">
          <w:rPr>
            <w:rFonts w:eastAsia="Calibri" w:cs="Times New Roman"/>
            <w:sz w:val="24"/>
            <w:szCs w:val="24"/>
          </w:rPr>
          <w:delText>5</w:delText>
        </w:r>
      </w:del>
      <w:r w:rsidRPr="006F5332">
        <w:rPr>
          <w:rFonts w:eastAsia="Calibri" w:cs="Times New Roman"/>
          <w:sz w:val="24"/>
          <w:szCs w:val="24"/>
        </w:rPr>
        <w:t xml:space="preserve"> i lovforslagets almindelige bemærkninger. </w:t>
      </w:r>
    </w:p>
    <w:p w14:paraId="384FA259" w14:textId="11B30210" w:rsidR="002B17EE" w:rsidRPr="006F5332" w:rsidRDefault="002B17EE" w:rsidP="003F52E9">
      <w:pPr>
        <w:rPr>
          <w:rFonts w:cs="Times New Roman"/>
          <w:sz w:val="24"/>
          <w:szCs w:val="24"/>
        </w:rPr>
      </w:pPr>
    </w:p>
    <w:p w14:paraId="1B62E0B4" w14:textId="6BDCE46A" w:rsidR="00AB0E27" w:rsidRPr="006F5332" w:rsidRDefault="00AB0E27" w:rsidP="005434EA">
      <w:pPr>
        <w:jc w:val="center"/>
        <w:rPr>
          <w:rFonts w:cs="Times New Roman"/>
          <w:i/>
          <w:sz w:val="24"/>
          <w:szCs w:val="24"/>
        </w:rPr>
      </w:pPr>
      <w:r w:rsidRPr="006F5332">
        <w:rPr>
          <w:rFonts w:cs="Times New Roman"/>
          <w:i/>
          <w:sz w:val="24"/>
          <w:szCs w:val="24"/>
        </w:rPr>
        <w:t>Til § 2</w:t>
      </w:r>
    </w:p>
    <w:p w14:paraId="01CE6052" w14:textId="16B21550" w:rsidR="00AB0E27" w:rsidRPr="006F5332" w:rsidRDefault="00AB0E27" w:rsidP="00AB0E27">
      <w:pPr>
        <w:rPr>
          <w:rFonts w:cs="Times New Roman"/>
          <w:sz w:val="24"/>
          <w:szCs w:val="24"/>
        </w:rPr>
      </w:pPr>
    </w:p>
    <w:p w14:paraId="48E84925" w14:textId="55199F20" w:rsidR="00D27C67" w:rsidRPr="006F5332" w:rsidRDefault="00D27C67" w:rsidP="00AB0E27">
      <w:pPr>
        <w:rPr>
          <w:rFonts w:cs="Times New Roman"/>
          <w:sz w:val="24"/>
          <w:szCs w:val="24"/>
        </w:rPr>
      </w:pPr>
      <w:r w:rsidRPr="006F5332">
        <w:rPr>
          <w:rFonts w:cs="Times New Roman"/>
          <w:sz w:val="24"/>
          <w:szCs w:val="24"/>
        </w:rPr>
        <w:t>Til nr. 1</w:t>
      </w:r>
    </w:p>
    <w:p w14:paraId="0238C4CA" w14:textId="77777777" w:rsidR="005031F6" w:rsidRPr="006F5332" w:rsidRDefault="005031F6" w:rsidP="00AB0E27">
      <w:pPr>
        <w:rPr>
          <w:rFonts w:cs="Times New Roman"/>
          <w:sz w:val="24"/>
          <w:szCs w:val="24"/>
        </w:rPr>
      </w:pPr>
    </w:p>
    <w:p w14:paraId="19FC7252" w14:textId="27566D1D" w:rsidR="00AB0E27" w:rsidRPr="006F5332" w:rsidRDefault="00AB0E27" w:rsidP="00AB0E27">
      <w:pPr>
        <w:rPr>
          <w:rFonts w:cs="Times New Roman"/>
          <w:sz w:val="24"/>
          <w:szCs w:val="24"/>
        </w:rPr>
      </w:pPr>
      <w:r w:rsidRPr="006F5332">
        <w:rPr>
          <w:rFonts w:cs="Times New Roman"/>
          <w:sz w:val="24"/>
          <w:szCs w:val="24"/>
        </w:rPr>
        <w:t xml:space="preserve">Det følger af § 1, nr. 9, i lov nr. 2399 af 14. december 2021 om ændring af lov om luftfart, at § 148, stk. 1, </w:t>
      </w:r>
      <w:proofErr w:type="spellStart"/>
      <w:r w:rsidRPr="006F5332">
        <w:rPr>
          <w:rFonts w:cs="Times New Roman"/>
          <w:sz w:val="24"/>
          <w:szCs w:val="24"/>
        </w:rPr>
        <w:t>nyaffattes</w:t>
      </w:r>
      <w:proofErr w:type="spellEnd"/>
      <w:r w:rsidRPr="006F5332">
        <w:rPr>
          <w:rFonts w:cs="Times New Roman"/>
          <w:sz w:val="24"/>
          <w:szCs w:val="24"/>
        </w:rPr>
        <w:t xml:space="preserve"> således, at luftfartsselskaberne betaler en afgift til Trafikstyrelsen på 6,00 kr. for hver passager, som selskabet befordrer, og at </w:t>
      </w:r>
      <w:r w:rsidR="000D4BED" w:rsidRPr="006F5332">
        <w:rPr>
          <w:rFonts w:cs="Times New Roman"/>
          <w:sz w:val="24"/>
          <w:szCs w:val="24"/>
        </w:rPr>
        <w:t>a</w:t>
      </w:r>
      <w:r w:rsidRPr="006F5332">
        <w:rPr>
          <w:rFonts w:cs="Times New Roman"/>
          <w:sz w:val="24"/>
          <w:szCs w:val="24"/>
        </w:rPr>
        <w:t>fgiften betales for passagerer, som rejser med et luftfartøj, der er godkendt til mere end 10 passagersæder, eller som har en maksimal startvægt på mere end 5.700 kg, og som afgår fra en dansk flyveplads, hvis benyttelse til flyvning står åben for offentligheden, jf. dog stk. 3.</w:t>
      </w:r>
    </w:p>
    <w:p w14:paraId="510F2DB3" w14:textId="4E591F31" w:rsidR="00AB0E27" w:rsidRPr="006F5332" w:rsidRDefault="00AB0E27" w:rsidP="00AB0E27">
      <w:pPr>
        <w:rPr>
          <w:rFonts w:cs="Times New Roman"/>
          <w:sz w:val="24"/>
          <w:szCs w:val="24"/>
        </w:rPr>
      </w:pPr>
    </w:p>
    <w:p w14:paraId="4C0E7B9C" w14:textId="0ED388B6" w:rsidR="00AB0E27" w:rsidRPr="006F5332" w:rsidRDefault="00612576" w:rsidP="00AB0E27">
      <w:pPr>
        <w:rPr>
          <w:rFonts w:cs="Times New Roman"/>
          <w:sz w:val="24"/>
          <w:szCs w:val="24"/>
        </w:rPr>
      </w:pPr>
      <w:r w:rsidRPr="006F5332">
        <w:rPr>
          <w:rFonts w:cs="Times New Roman"/>
          <w:sz w:val="24"/>
          <w:szCs w:val="24"/>
        </w:rPr>
        <w:t>Efter</w:t>
      </w:r>
      <w:r w:rsidR="00AB0E27" w:rsidRPr="006F5332">
        <w:rPr>
          <w:rFonts w:cs="Times New Roman"/>
          <w:sz w:val="24"/>
          <w:szCs w:val="24"/>
        </w:rPr>
        <w:t xml:space="preserve"> </w:t>
      </w:r>
      <w:r w:rsidRPr="006F5332">
        <w:rPr>
          <w:rFonts w:cs="Times New Roman"/>
          <w:sz w:val="24"/>
          <w:szCs w:val="24"/>
        </w:rPr>
        <w:t xml:space="preserve">lovens </w:t>
      </w:r>
      <w:r w:rsidR="00AB0E27" w:rsidRPr="006F5332">
        <w:rPr>
          <w:rFonts w:cs="Times New Roman"/>
          <w:sz w:val="24"/>
          <w:szCs w:val="24"/>
        </w:rPr>
        <w:t xml:space="preserve">§ 4, stk. 4, træder </w:t>
      </w:r>
      <w:r w:rsidR="00AE4D2B" w:rsidRPr="006F5332">
        <w:rPr>
          <w:rFonts w:cs="Times New Roman"/>
          <w:sz w:val="24"/>
          <w:szCs w:val="24"/>
        </w:rPr>
        <w:t xml:space="preserve">ændringen </w:t>
      </w:r>
      <w:r w:rsidR="00AB0E27" w:rsidRPr="006F5332">
        <w:rPr>
          <w:rFonts w:cs="Times New Roman"/>
          <w:sz w:val="24"/>
          <w:szCs w:val="24"/>
        </w:rPr>
        <w:t xml:space="preserve">i kraft den 1. januar 2025. </w:t>
      </w:r>
    </w:p>
    <w:p w14:paraId="37B03B8F" w14:textId="7EE9BBCE" w:rsidR="00AB0E27" w:rsidRPr="006F5332" w:rsidRDefault="00AB0E27" w:rsidP="00AB0E27">
      <w:pPr>
        <w:rPr>
          <w:rFonts w:cs="Times New Roman"/>
          <w:sz w:val="24"/>
          <w:szCs w:val="24"/>
        </w:rPr>
      </w:pPr>
    </w:p>
    <w:p w14:paraId="67D6CC63" w14:textId="4CCD9EAE" w:rsidR="00AB0E27" w:rsidRPr="006F5332" w:rsidRDefault="00AB0E27" w:rsidP="00AB0E27">
      <w:pPr>
        <w:rPr>
          <w:rFonts w:cs="Times New Roman"/>
          <w:sz w:val="24"/>
          <w:szCs w:val="24"/>
        </w:rPr>
      </w:pPr>
      <w:r w:rsidRPr="006F5332">
        <w:rPr>
          <w:rFonts w:cs="Times New Roman"/>
          <w:sz w:val="24"/>
          <w:szCs w:val="24"/>
        </w:rPr>
        <w:t xml:space="preserve">Det foreslås med lovforslagets </w:t>
      </w:r>
      <w:r w:rsidRPr="006F5332">
        <w:rPr>
          <w:rFonts w:cs="Times New Roman"/>
          <w:i/>
          <w:sz w:val="24"/>
          <w:szCs w:val="24"/>
        </w:rPr>
        <w:t xml:space="preserve">§ 2, nr. 1, </w:t>
      </w:r>
      <w:r w:rsidRPr="006F5332">
        <w:rPr>
          <w:rFonts w:cs="Times New Roman"/>
          <w:sz w:val="24"/>
          <w:szCs w:val="24"/>
        </w:rPr>
        <w:t xml:space="preserve">at ophæve § 1, nr. 9, i lov nr. 2399 af 14. december 2021 om ændring af lov om luftfart (Præcisering af rammerne for indskrænkninger i adgangen til luftfart og for tildeling af tilladelse til at udføre ruteflyvning, hjemmel til krav om sikkerhedsgodkendelser m.v.). </w:t>
      </w:r>
    </w:p>
    <w:p w14:paraId="10BB5327" w14:textId="77777777" w:rsidR="00AB0E27" w:rsidRPr="006F5332" w:rsidRDefault="00AB0E27" w:rsidP="00AB0E27">
      <w:pPr>
        <w:rPr>
          <w:rFonts w:cs="Times New Roman"/>
          <w:sz w:val="24"/>
          <w:szCs w:val="24"/>
        </w:rPr>
      </w:pPr>
    </w:p>
    <w:p w14:paraId="4A4C8BD0" w14:textId="6D62030B" w:rsidR="00AB0E27" w:rsidRPr="006F5332" w:rsidRDefault="00AB0E27" w:rsidP="001B7EAE">
      <w:pPr>
        <w:rPr>
          <w:rFonts w:cs="Times New Roman"/>
          <w:sz w:val="24"/>
          <w:szCs w:val="24"/>
        </w:rPr>
      </w:pPr>
      <w:r w:rsidRPr="006F5332">
        <w:rPr>
          <w:rFonts w:cs="Times New Roman"/>
          <w:sz w:val="24"/>
          <w:szCs w:val="24"/>
        </w:rPr>
        <w:t>De</w:t>
      </w:r>
      <w:r w:rsidR="00D27C67" w:rsidRPr="006F5332">
        <w:rPr>
          <w:rFonts w:cs="Times New Roman"/>
          <w:sz w:val="24"/>
          <w:szCs w:val="24"/>
        </w:rPr>
        <w:t>n</w:t>
      </w:r>
      <w:r w:rsidRPr="006F5332">
        <w:rPr>
          <w:rFonts w:cs="Times New Roman"/>
          <w:sz w:val="24"/>
          <w:szCs w:val="24"/>
        </w:rPr>
        <w:t xml:space="preserve"> foreslåede ændring er en konsekvens af lovforslagets § 1, nr. </w:t>
      </w:r>
      <w:ins w:id="849" w:author="Forfatter">
        <w:r w:rsidR="00982EB2">
          <w:rPr>
            <w:rFonts w:cs="Times New Roman"/>
            <w:sz w:val="24"/>
            <w:szCs w:val="24"/>
          </w:rPr>
          <w:t>21</w:t>
        </w:r>
      </w:ins>
      <w:del w:id="850" w:author="Forfatter">
        <w:r w:rsidRPr="006F5332" w:rsidDel="00982EB2">
          <w:rPr>
            <w:rFonts w:cs="Times New Roman"/>
            <w:sz w:val="24"/>
            <w:szCs w:val="24"/>
          </w:rPr>
          <w:delText>1</w:delText>
        </w:r>
        <w:r w:rsidR="00E90BA7" w:rsidDel="00982EB2">
          <w:rPr>
            <w:rFonts w:cs="Times New Roman"/>
            <w:sz w:val="24"/>
            <w:szCs w:val="24"/>
          </w:rPr>
          <w:delText>6</w:delText>
        </w:r>
      </w:del>
      <w:r w:rsidRPr="006F5332">
        <w:rPr>
          <w:rFonts w:cs="Times New Roman"/>
          <w:sz w:val="24"/>
          <w:szCs w:val="24"/>
        </w:rPr>
        <w:t>,</w:t>
      </w:r>
      <w:r w:rsidR="00AE4D2B" w:rsidRPr="006F5332">
        <w:rPr>
          <w:rFonts w:cs="Times New Roman"/>
          <w:sz w:val="24"/>
          <w:szCs w:val="24"/>
        </w:rPr>
        <w:t xml:space="preserve"> som efter</w:t>
      </w:r>
      <w:r w:rsidRPr="006F5332">
        <w:rPr>
          <w:rFonts w:cs="Times New Roman"/>
          <w:sz w:val="24"/>
          <w:szCs w:val="24"/>
        </w:rPr>
        <w:t xml:space="preserve"> lovforslagets § 4, stk. 1</w:t>
      </w:r>
      <w:r w:rsidR="00AE4D2B" w:rsidRPr="006F5332">
        <w:rPr>
          <w:rFonts w:cs="Times New Roman"/>
          <w:sz w:val="24"/>
          <w:szCs w:val="24"/>
        </w:rPr>
        <w:t>, træder i kraft den 1. januar 2025</w:t>
      </w:r>
      <w:r w:rsidRPr="006F5332">
        <w:rPr>
          <w:rFonts w:cs="Times New Roman"/>
          <w:sz w:val="24"/>
          <w:szCs w:val="24"/>
        </w:rPr>
        <w:t xml:space="preserve">.  </w:t>
      </w:r>
    </w:p>
    <w:p w14:paraId="4711C6B4" w14:textId="1000CB59" w:rsidR="00D27C67" w:rsidRPr="006F5332" w:rsidRDefault="00D27C67" w:rsidP="001B7EAE">
      <w:pPr>
        <w:rPr>
          <w:rFonts w:cs="Times New Roman"/>
          <w:sz w:val="24"/>
          <w:szCs w:val="24"/>
        </w:rPr>
      </w:pPr>
    </w:p>
    <w:p w14:paraId="6E3BAA6F" w14:textId="736D9A9A" w:rsidR="00D27C67" w:rsidRPr="006F5332" w:rsidRDefault="00D27C67" w:rsidP="00D27C67">
      <w:pPr>
        <w:rPr>
          <w:rFonts w:cs="Times New Roman"/>
          <w:sz w:val="24"/>
          <w:szCs w:val="24"/>
        </w:rPr>
      </w:pPr>
      <w:r w:rsidRPr="006F5332">
        <w:rPr>
          <w:rFonts w:cs="Times New Roman"/>
          <w:sz w:val="24"/>
          <w:szCs w:val="24"/>
        </w:rPr>
        <w:t xml:space="preserve">Til nr. 2 </w:t>
      </w:r>
    </w:p>
    <w:p w14:paraId="4ED105B3" w14:textId="77777777" w:rsidR="00D465AC" w:rsidRPr="006F5332" w:rsidRDefault="00D465AC" w:rsidP="00D27C67">
      <w:pPr>
        <w:rPr>
          <w:rFonts w:cs="Times New Roman"/>
          <w:sz w:val="24"/>
          <w:szCs w:val="24"/>
        </w:rPr>
      </w:pPr>
    </w:p>
    <w:p w14:paraId="78463B65" w14:textId="4735CA5E" w:rsidR="00D27C67" w:rsidRPr="006F5332" w:rsidRDefault="00D27C67" w:rsidP="00D27C67">
      <w:pPr>
        <w:rPr>
          <w:rFonts w:cs="Times New Roman"/>
          <w:sz w:val="24"/>
          <w:szCs w:val="24"/>
        </w:rPr>
      </w:pPr>
      <w:r w:rsidRPr="006F5332">
        <w:rPr>
          <w:rFonts w:cs="Times New Roman"/>
          <w:sz w:val="24"/>
          <w:szCs w:val="24"/>
        </w:rPr>
        <w:t xml:space="preserve">Det foreslås med lovforslagets </w:t>
      </w:r>
      <w:r w:rsidRPr="006F5332">
        <w:rPr>
          <w:rFonts w:cs="Times New Roman"/>
          <w:i/>
          <w:sz w:val="24"/>
          <w:szCs w:val="24"/>
        </w:rPr>
        <w:t xml:space="preserve">§ 2, nr. 2, </w:t>
      </w:r>
      <w:r w:rsidRPr="006F5332">
        <w:rPr>
          <w:rFonts w:cs="Times New Roman"/>
          <w:sz w:val="24"/>
          <w:szCs w:val="24"/>
        </w:rPr>
        <w:t>at ophæve § 4, stk. 4, i lov nr. 2399 af 14. december 2021 om ændring af lov om luftfart.</w:t>
      </w:r>
    </w:p>
    <w:p w14:paraId="68C69DB5" w14:textId="77777777" w:rsidR="00C13F22" w:rsidRPr="006F5332" w:rsidRDefault="00C13F22" w:rsidP="00D27C67">
      <w:pPr>
        <w:rPr>
          <w:rFonts w:cs="Times New Roman"/>
          <w:sz w:val="24"/>
          <w:szCs w:val="24"/>
        </w:rPr>
      </w:pPr>
    </w:p>
    <w:p w14:paraId="70464301" w14:textId="14B7FBFD" w:rsidR="00D27C67" w:rsidRPr="006F5332" w:rsidRDefault="00D27C67" w:rsidP="00D27C67">
      <w:pPr>
        <w:rPr>
          <w:rFonts w:cs="Times New Roman"/>
          <w:sz w:val="24"/>
          <w:szCs w:val="24"/>
        </w:rPr>
      </w:pPr>
      <w:r w:rsidRPr="006F5332">
        <w:rPr>
          <w:rFonts w:cs="Times New Roman"/>
          <w:sz w:val="24"/>
          <w:szCs w:val="24"/>
        </w:rPr>
        <w:t xml:space="preserve">Den foreslåede ændring er en konsekvens af lovforslagets § 1, nr. </w:t>
      </w:r>
      <w:ins w:id="851" w:author="Forfatter">
        <w:r w:rsidR="00982EB2">
          <w:rPr>
            <w:rFonts w:cs="Times New Roman"/>
            <w:sz w:val="24"/>
            <w:szCs w:val="24"/>
          </w:rPr>
          <w:t>21</w:t>
        </w:r>
      </w:ins>
      <w:del w:id="852" w:author="Forfatter">
        <w:r w:rsidRPr="006F5332" w:rsidDel="00982EB2">
          <w:rPr>
            <w:rFonts w:cs="Times New Roman"/>
            <w:sz w:val="24"/>
            <w:szCs w:val="24"/>
          </w:rPr>
          <w:delText>1</w:delText>
        </w:r>
        <w:r w:rsidR="00E90BA7" w:rsidDel="00982EB2">
          <w:rPr>
            <w:rFonts w:cs="Times New Roman"/>
            <w:sz w:val="24"/>
            <w:szCs w:val="24"/>
          </w:rPr>
          <w:delText>6</w:delText>
        </w:r>
      </w:del>
      <w:r w:rsidRPr="006F5332">
        <w:rPr>
          <w:rFonts w:cs="Times New Roman"/>
          <w:sz w:val="24"/>
          <w:szCs w:val="24"/>
        </w:rPr>
        <w:t xml:space="preserve">, jf. lovforslagets § 4, stk. 1, hvormed safety-afgiften fastsættes til 8,00 kr. pr. 1. januar 2025.  </w:t>
      </w:r>
    </w:p>
    <w:p w14:paraId="6B233788" w14:textId="77777777" w:rsidR="00AB0E27" w:rsidRPr="006F5332" w:rsidRDefault="00AB0E27" w:rsidP="001B7EAE">
      <w:pPr>
        <w:rPr>
          <w:rFonts w:cs="Times New Roman"/>
          <w:sz w:val="24"/>
          <w:szCs w:val="24"/>
        </w:rPr>
      </w:pPr>
    </w:p>
    <w:p w14:paraId="14C3DABC" w14:textId="0E23E273" w:rsidR="00E204D2" w:rsidRPr="006F5332" w:rsidRDefault="00E204D2" w:rsidP="00E0327A">
      <w:pPr>
        <w:spacing w:after="240"/>
        <w:jc w:val="center"/>
        <w:rPr>
          <w:rFonts w:cs="Times New Roman"/>
          <w:i/>
          <w:sz w:val="24"/>
          <w:szCs w:val="24"/>
        </w:rPr>
      </w:pPr>
      <w:r w:rsidRPr="006F5332">
        <w:rPr>
          <w:rFonts w:cs="Times New Roman"/>
          <w:i/>
          <w:sz w:val="24"/>
          <w:szCs w:val="24"/>
        </w:rPr>
        <w:t xml:space="preserve">Til § </w:t>
      </w:r>
      <w:r w:rsidR="00AB0E27" w:rsidRPr="006F5332">
        <w:rPr>
          <w:rFonts w:cs="Times New Roman"/>
          <w:i/>
          <w:sz w:val="24"/>
          <w:szCs w:val="24"/>
        </w:rPr>
        <w:t>3</w:t>
      </w:r>
    </w:p>
    <w:p w14:paraId="3149503B" w14:textId="4A6DA611" w:rsidR="00E204D2" w:rsidRPr="006F5332" w:rsidRDefault="00E204D2" w:rsidP="00081A2F">
      <w:pPr>
        <w:spacing w:after="240"/>
        <w:rPr>
          <w:rFonts w:cs="Times New Roman"/>
          <w:sz w:val="24"/>
          <w:szCs w:val="24"/>
        </w:rPr>
      </w:pPr>
      <w:r w:rsidRPr="006F5332">
        <w:rPr>
          <w:rFonts w:cs="Times New Roman"/>
          <w:sz w:val="24"/>
          <w:szCs w:val="24"/>
        </w:rPr>
        <w:t>Med lov nr. 381 af 10. juni 1987 om forlængelse af Danmarks deltagelse i det skandinaviske luftfartssamarbejde bemyndiges transportministeren til at træffe de foranstaltninger, som er nødvendige for en forlængelse af Danmarks deltagelse i det skandinaviske luftfartssamarbejde med 10 år for perioden 1. oktober 1995 til og med 30. september 2005.</w:t>
      </w:r>
    </w:p>
    <w:p w14:paraId="195CEBF4" w14:textId="1D99FFCE" w:rsidR="00E204D2" w:rsidRPr="006F5332" w:rsidRDefault="00E204D2" w:rsidP="00E204D2">
      <w:pPr>
        <w:spacing w:after="240"/>
        <w:rPr>
          <w:rFonts w:cs="Times New Roman"/>
          <w:sz w:val="24"/>
          <w:szCs w:val="24"/>
        </w:rPr>
      </w:pPr>
      <w:r w:rsidRPr="006F5332">
        <w:rPr>
          <w:rFonts w:cs="Times New Roman"/>
          <w:sz w:val="24"/>
          <w:szCs w:val="24"/>
        </w:rPr>
        <w:t xml:space="preserve">Det foreslås med lovforslagets </w:t>
      </w:r>
      <w:r w:rsidRPr="006F5332">
        <w:rPr>
          <w:rFonts w:cs="Times New Roman"/>
          <w:i/>
          <w:sz w:val="24"/>
          <w:szCs w:val="24"/>
        </w:rPr>
        <w:t xml:space="preserve">§ </w:t>
      </w:r>
      <w:r w:rsidR="00BB282D" w:rsidRPr="006F5332">
        <w:rPr>
          <w:rFonts w:cs="Times New Roman"/>
          <w:i/>
          <w:sz w:val="24"/>
          <w:szCs w:val="24"/>
        </w:rPr>
        <w:t>3</w:t>
      </w:r>
      <w:r w:rsidRPr="006F5332">
        <w:rPr>
          <w:rFonts w:cs="Times New Roman"/>
          <w:i/>
          <w:sz w:val="24"/>
          <w:szCs w:val="24"/>
        </w:rPr>
        <w:t xml:space="preserve"> </w:t>
      </w:r>
      <w:r w:rsidRPr="006F5332">
        <w:rPr>
          <w:rFonts w:cs="Times New Roman"/>
          <w:sz w:val="24"/>
          <w:szCs w:val="24"/>
        </w:rPr>
        <w:t xml:space="preserve">at ophæve lov nr. 381 af 10. juni 1987 om forlængelse af Danmarks deltagelse i det skandinaviske luftfartssamarbejde ophæves. </w:t>
      </w:r>
    </w:p>
    <w:p w14:paraId="2C295440" w14:textId="70011BC6" w:rsidR="00E204D2" w:rsidRPr="006F5332" w:rsidRDefault="003D40A7" w:rsidP="00081A2F">
      <w:pPr>
        <w:spacing w:after="240"/>
        <w:rPr>
          <w:rFonts w:cs="Times New Roman"/>
          <w:sz w:val="24"/>
          <w:szCs w:val="24"/>
        </w:rPr>
      </w:pPr>
      <w:r w:rsidRPr="006F5332">
        <w:rPr>
          <w:rFonts w:cs="Times New Roman"/>
          <w:sz w:val="24"/>
          <w:szCs w:val="24"/>
        </w:rPr>
        <w:lastRenderedPageBreak/>
        <w:t>Den foreslåede ændring har til formål at ophæve lov nr. 381 af 10. juni 1987 om forlængelse af Danmarks deltagelse i det skandinaviske luftfartssamarbejde, der udtømte sit formål den 30. september 200</w:t>
      </w:r>
      <w:r w:rsidR="00081A2F" w:rsidRPr="006F5332">
        <w:rPr>
          <w:rFonts w:cs="Times New Roman"/>
          <w:sz w:val="24"/>
          <w:szCs w:val="24"/>
        </w:rPr>
        <w:t xml:space="preserve">5. </w:t>
      </w:r>
    </w:p>
    <w:p w14:paraId="7427E699" w14:textId="1CECEED2" w:rsidR="003D40A7" w:rsidRPr="006F5332" w:rsidRDefault="003D40A7" w:rsidP="00784ACF">
      <w:pPr>
        <w:spacing w:after="240"/>
        <w:rPr>
          <w:rFonts w:cs="Times New Roman"/>
          <w:sz w:val="24"/>
          <w:szCs w:val="24"/>
        </w:rPr>
      </w:pPr>
      <w:r w:rsidRPr="006F5332">
        <w:rPr>
          <w:rFonts w:cs="Times New Roman"/>
          <w:sz w:val="24"/>
          <w:szCs w:val="24"/>
        </w:rPr>
        <w:t xml:space="preserve">Loven er efterfølgende erstattet af lov nr. 330 af 14. maj 1997 om forlængelse af Danmarks deltagelse i det skandinaviske luftfartssamarbejde, der blev ophævet ved lov nr. 2072 af 21. december 2020 om ændring af lov om luftfart og ophævelse af lov om forlængelse af Danmarks deltagelse i det skandinaviske luftfartssamarbejde. </w:t>
      </w:r>
    </w:p>
    <w:p w14:paraId="4892BD43" w14:textId="77777777" w:rsidR="00F01948" w:rsidRPr="006F5332" w:rsidRDefault="00F01948" w:rsidP="00784ACF">
      <w:pPr>
        <w:spacing w:after="240"/>
        <w:rPr>
          <w:rFonts w:cs="Times New Roman"/>
          <w:sz w:val="24"/>
          <w:szCs w:val="24"/>
        </w:rPr>
      </w:pPr>
    </w:p>
    <w:p w14:paraId="326E927B" w14:textId="7684B122" w:rsidR="00221CD6" w:rsidRPr="006F5332" w:rsidRDefault="006108C2" w:rsidP="00E0327A">
      <w:pPr>
        <w:spacing w:after="240"/>
        <w:jc w:val="center"/>
        <w:rPr>
          <w:rFonts w:cs="Times New Roman"/>
          <w:i/>
          <w:sz w:val="24"/>
          <w:szCs w:val="24"/>
        </w:rPr>
      </w:pPr>
      <w:r w:rsidRPr="006F5332">
        <w:rPr>
          <w:rFonts w:cs="Times New Roman"/>
          <w:i/>
          <w:sz w:val="24"/>
          <w:szCs w:val="24"/>
        </w:rPr>
        <w:t xml:space="preserve">Til § </w:t>
      </w:r>
      <w:r w:rsidR="002204FD" w:rsidRPr="006F5332">
        <w:rPr>
          <w:rFonts w:cs="Times New Roman"/>
          <w:i/>
          <w:sz w:val="24"/>
          <w:szCs w:val="24"/>
        </w:rPr>
        <w:t>4</w:t>
      </w:r>
    </w:p>
    <w:p w14:paraId="6142DCD6" w14:textId="1605765A" w:rsidR="0059704D" w:rsidRPr="006F5332" w:rsidRDefault="0059704D" w:rsidP="0059704D">
      <w:pPr>
        <w:spacing w:after="240"/>
        <w:rPr>
          <w:rFonts w:cs="Times New Roman"/>
          <w:sz w:val="24"/>
          <w:szCs w:val="24"/>
        </w:rPr>
      </w:pPr>
      <w:r w:rsidRPr="006F5332" w:rsidDel="0059704D">
        <w:rPr>
          <w:rFonts w:cs="Times New Roman"/>
          <w:sz w:val="24"/>
          <w:szCs w:val="24"/>
        </w:rPr>
        <w:t xml:space="preserve">Det foreslås i </w:t>
      </w:r>
      <w:r w:rsidRPr="006F5332" w:rsidDel="0059704D">
        <w:rPr>
          <w:rFonts w:cs="Times New Roman"/>
          <w:i/>
          <w:sz w:val="24"/>
          <w:szCs w:val="24"/>
        </w:rPr>
        <w:t>stk. 1,</w:t>
      </w:r>
      <w:r w:rsidRPr="006F5332" w:rsidDel="0059704D">
        <w:rPr>
          <w:rFonts w:cs="Times New Roman"/>
          <w:sz w:val="24"/>
          <w:szCs w:val="24"/>
        </w:rPr>
        <w:t xml:space="preserve"> at loven skal træde i kraft den 1. januar 2025</w:t>
      </w:r>
      <w:r w:rsidRPr="006F5332">
        <w:rPr>
          <w:rFonts w:cs="Times New Roman"/>
          <w:sz w:val="24"/>
          <w:szCs w:val="24"/>
        </w:rPr>
        <w:t>.</w:t>
      </w:r>
    </w:p>
    <w:p w14:paraId="27FC43ED" w14:textId="3A793A27" w:rsidR="0059704D" w:rsidRPr="006F5332" w:rsidRDefault="0059704D" w:rsidP="00D0166B">
      <w:pPr>
        <w:rPr>
          <w:rFonts w:eastAsia="Calibri" w:cs="Times New Roman"/>
          <w:sz w:val="24"/>
          <w:szCs w:val="24"/>
        </w:rPr>
      </w:pPr>
      <w:r w:rsidRPr="006F5332" w:rsidDel="0059704D">
        <w:rPr>
          <w:rFonts w:cs="Times New Roman"/>
          <w:sz w:val="24"/>
          <w:szCs w:val="24"/>
        </w:rPr>
        <w:t xml:space="preserve">Det foreslås i </w:t>
      </w:r>
      <w:r w:rsidRPr="006F5332" w:rsidDel="0059704D">
        <w:rPr>
          <w:rFonts w:cs="Times New Roman"/>
          <w:i/>
          <w:sz w:val="24"/>
          <w:szCs w:val="24"/>
        </w:rPr>
        <w:t xml:space="preserve">stk. </w:t>
      </w:r>
      <w:r w:rsidR="00524B29" w:rsidRPr="006F5332">
        <w:rPr>
          <w:rFonts w:cs="Times New Roman"/>
          <w:i/>
          <w:sz w:val="24"/>
          <w:szCs w:val="24"/>
        </w:rPr>
        <w:t>2</w:t>
      </w:r>
      <w:r w:rsidRPr="006F5332" w:rsidDel="0059704D">
        <w:rPr>
          <w:rFonts w:cs="Times New Roman"/>
          <w:i/>
          <w:sz w:val="24"/>
          <w:szCs w:val="24"/>
        </w:rPr>
        <w:t>,</w:t>
      </w:r>
      <w:r w:rsidRPr="006F5332" w:rsidDel="0059704D">
        <w:rPr>
          <w:rFonts w:cs="Times New Roman"/>
          <w:sz w:val="24"/>
          <w:szCs w:val="24"/>
        </w:rPr>
        <w:t xml:space="preserve"> at loven ikke skal finde </w:t>
      </w:r>
      <w:r w:rsidRPr="006F5332" w:rsidDel="0059704D">
        <w:rPr>
          <w:rFonts w:eastAsia="Calibri" w:cs="Times New Roman"/>
          <w:sz w:val="24"/>
          <w:szCs w:val="24"/>
        </w:rPr>
        <w:t>anvendelse</w:t>
      </w:r>
      <w:r w:rsidRPr="006F5332">
        <w:rPr>
          <w:rFonts w:eastAsia="Calibri" w:cs="Times New Roman"/>
          <w:sz w:val="24"/>
          <w:szCs w:val="24"/>
        </w:rPr>
        <w:t xml:space="preserve"> på ansøgninger om </w:t>
      </w:r>
      <w:r w:rsidRPr="006F5332">
        <w:rPr>
          <w:rFonts w:cs="Times New Roman"/>
          <w:sz w:val="24"/>
          <w:szCs w:val="24"/>
        </w:rPr>
        <w:t xml:space="preserve">EU- eller EØS-statsborgeres eller EU- eller EØS-selskabers m.v. (juridiske personer) registrering af luftfartøjer i </w:t>
      </w:r>
      <w:r w:rsidR="000D4BED" w:rsidRPr="006F5332">
        <w:rPr>
          <w:rFonts w:cs="Times New Roman"/>
          <w:sz w:val="24"/>
          <w:szCs w:val="24"/>
        </w:rPr>
        <w:t>N</w:t>
      </w:r>
      <w:r w:rsidRPr="006F5332">
        <w:rPr>
          <w:rFonts w:cs="Times New Roman"/>
          <w:sz w:val="24"/>
          <w:szCs w:val="24"/>
        </w:rPr>
        <w:t>ationalitetsr</w:t>
      </w:r>
      <w:r w:rsidR="00435E26" w:rsidRPr="006F5332">
        <w:rPr>
          <w:rFonts w:cs="Times New Roman"/>
          <w:sz w:val="24"/>
          <w:szCs w:val="24"/>
        </w:rPr>
        <w:t>eg</w:t>
      </w:r>
      <w:r w:rsidRPr="006F5332">
        <w:rPr>
          <w:rFonts w:cs="Times New Roman"/>
          <w:sz w:val="24"/>
          <w:szCs w:val="24"/>
        </w:rPr>
        <w:t xml:space="preserve">istret </w:t>
      </w:r>
      <w:r w:rsidRPr="006F5332">
        <w:rPr>
          <w:rFonts w:eastAsia="Calibri" w:cs="Times New Roman"/>
          <w:sz w:val="24"/>
          <w:szCs w:val="24"/>
        </w:rPr>
        <w:t>indgivet før lovens ikrafttræden. For sådanne ansøgninger</w:t>
      </w:r>
      <w:r w:rsidR="00435E26" w:rsidRPr="006F5332">
        <w:rPr>
          <w:rFonts w:eastAsia="Calibri" w:cs="Times New Roman"/>
          <w:sz w:val="24"/>
          <w:szCs w:val="24"/>
        </w:rPr>
        <w:t xml:space="preserve"> skal</w:t>
      </w:r>
      <w:r w:rsidRPr="006F5332">
        <w:rPr>
          <w:rFonts w:eastAsia="Calibri" w:cs="Times New Roman"/>
          <w:sz w:val="24"/>
          <w:szCs w:val="24"/>
        </w:rPr>
        <w:t xml:space="preserve"> de hidtil gældende regler </w:t>
      </w:r>
      <w:r w:rsidR="00435E26" w:rsidRPr="006F5332">
        <w:rPr>
          <w:rFonts w:eastAsia="Calibri" w:cs="Times New Roman"/>
          <w:sz w:val="24"/>
          <w:szCs w:val="24"/>
        </w:rPr>
        <w:t xml:space="preserve">finde </w:t>
      </w:r>
      <w:r w:rsidRPr="006F5332">
        <w:rPr>
          <w:rFonts w:eastAsia="Calibri" w:cs="Times New Roman"/>
          <w:sz w:val="24"/>
          <w:szCs w:val="24"/>
        </w:rPr>
        <w:t>anvendelse.</w:t>
      </w:r>
    </w:p>
    <w:p w14:paraId="5A660237" w14:textId="77777777" w:rsidR="0059704D" w:rsidRPr="006F5332" w:rsidRDefault="0059704D" w:rsidP="00D0166B">
      <w:pPr>
        <w:rPr>
          <w:rFonts w:eastAsia="Calibri" w:cs="Times New Roman"/>
          <w:sz w:val="24"/>
          <w:szCs w:val="24"/>
        </w:rPr>
      </w:pPr>
    </w:p>
    <w:p w14:paraId="204BCB54" w14:textId="076B0E45" w:rsidR="0059704D" w:rsidRPr="006F5332" w:rsidRDefault="0059704D" w:rsidP="00522FA6">
      <w:pPr>
        <w:rPr>
          <w:rFonts w:eastAsia="Calibri" w:cs="Times New Roman"/>
          <w:sz w:val="24"/>
          <w:szCs w:val="24"/>
        </w:rPr>
      </w:pPr>
      <w:r w:rsidRPr="006F5332">
        <w:rPr>
          <w:rFonts w:eastAsia="Calibri" w:cs="Times New Roman"/>
          <w:sz w:val="24"/>
          <w:szCs w:val="24"/>
        </w:rPr>
        <w:t>Forslaget om, at de</w:t>
      </w:r>
      <w:r w:rsidR="00EC12CB" w:rsidRPr="006F5332">
        <w:rPr>
          <w:rFonts w:eastAsia="Calibri" w:cs="Times New Roman"/>
          <w:sz w:val="24"/>
          <w:szCs w:val="24"/>
        </w:rPr>
        <w:t>r</w:t>
      </w:r>
      <w:r w:rsidRPr="006F5332">
        <w:rPr>
          <w:rFonts w:eastAsia="Calibri" w:cs="Times New Roman"/>
          <w:sz w:val="24"/>
          <w:szCs w:val="24"/>
        </w:rPr>
        <w:t xml:space="preserve"> skal forevises dokumentation for </w:t>
      </w:r>
      <w:r w:rsidR="00D0166B" w:rsidRPr="006F5332">
        <w:rPr>
          <w:rFonts w:eastAsia="Calibri" w:cs="Times New Roman"/>
          <w:sz w:val="24"/>
          <w:szCs w:val="24"/>
        </w:rPr>
        <w:t xml:space="preserve">EU- og EØS-statsborgere og </w:t>
      </w:r>
      <w:r w:rsidR="00E47447">
        <w:rPr>
          <w:rFonts w:eastAsia="Calibri" w:cs="Times New Roman"/>
          <w:sz w:val="24"/>
          <w:szCs w:val="24"/>
        </w:rPr>
        <w:t>selskab</w:t>
      </w:r>
      <w:r w:rsidR="00E47447" w:rsidRPr="006F5332">
        <w:rPr>
          <w:rFonts w:eastAsia="Calibri" w:cs="Times New Roman"/>
          <w:sz w:val="24"/>
          <w:szCs w:val="24"/>
        </w:rPr>
        <w:t xml:space="preserve">ers </w:t>
      </w:r>
      <w:r w:rsidR="00D0166B" w:rsidRPr="006F5332">
        <w:rPr>
          <w:rFonts w:eastAsia="Calibri" w:cs="Times New Roman"/>
          <w:sz w:val="24"/>
          <w:szCs w:val="24"/>
        </w:rPr>
        <w:t xml:space="preserve">tilknytning til </w:t>
      </w:r>
      <w:r w:rsidRPr="006F5332">
        <w:rPr>
          <w:rFonts w:eastAsia="Calibri" w:cs="Times New Roman"/>
          <w:sz w:val="24"/>
          <w:szCs w:val="24"/>
        </w:rPr>
        <w:t xml:space="preserve">Danmark vil således først </w:t>
      </w:r>
      <w:r w:rsidR="00C23470" w:rsidRPr="006F5332">
        <w:rPr>
          <w:rFonts w:eastAsia="Calibri" w:cs="Times New Roman"/>
          <w:sz w:val="24"/>
          <w:szCs w:val="24"/>
        </w:rPr>
        <w:t>være</w:t>
      </w:r>
      <w:r w:rsidRPr="006F5332">
        <w:rPr>
          <w:rFonts w:eastAsia="Calibri" w:cs="Times New Roman"/>
          <w:sz w:val="24"/>
          <w:szCs w:val="24"/>
        </w:rPr>
        <w:t xml:space="preserve"> gældende for ansøgninger, der indgives efter lovens ikrafttræden.</w:t>
      </w:r>
    </w:p>
    <w:p w14:paraId="47487D4F" w14:textId="42FC1890" w:rsidR="00C93F3B" w:rsidRPr="006F5332" w:rsidRDefault="00C93F3B" w:rsidP="00522FA6">
      <w:pPr>
        <w:rPr>
          <w:rFonts w:eastAsia="Calibri" w:cs="Times New Roman"/>
          <w:sz w:val="24"/>
          <w:szCs w:val="24"/>
        </w:rPr>
      </w:pPr>
    </w:p>
    <w:p w14:paraId="3A7738A9" w14:textId="714ACD0F" w:rsidR="00C93F3B" w:rsidRPr="006F5332" w:rsidRDefault="00C93F3B" w:rsidP="00C93F3B">
      <w:pPr>
        <w:rPr>
          <w:rFonts w:eastAsia="Calibri" w:cs="Times New Roman"/>
          <w:sz w:val="24"/>
          <w:szCs w:val="24"/>
        </w:rPr>
      </w:pPr>
      <w:r w:rsidRPr="006F5332">
        <w:rPr>
          <w:rFonts w:eastAsia="Calibri" w:cs="Times New Roman"/>
          <w:sz w:val="24"/>
          <w:szCs w:val="24"/>
        </w:rPr>
        <w:t xml:space="preserve">Det foreslås i </w:t>
      </w:r>
      <w:r w:rsidRPr="006F5332">
        <w:rPr>
          <w:rFonts w:eastAsia="Calibri" w:cs="Times New Roman"/>
          <w:i/>
          <w:sz w:val="24"/>
          <w:szCs w:val="24"/>
        </w:rPr>
        <w:t xml:space="preserve">stk. </w:t>
      </w:r>
      <w:r w:rsidR="00524B29" w:rsidRPr="006F5332">
        <w:rPr>
          <w:rFonts w:eastAsia="Calibri" w:cs="Times New Roman"/>
          <w:i/>
          <w:sz w:val="24"/>
          <w:szCs w:val="24"/>
        </w:rPr>
        <w:t>3</w:t>
      </w:r>
      <w:r w:rsidRPr="006F5332">
        <w:rPr>
          <w:rFonts w:eastAsia="Calibri" w:cs="Times New Roman"/>
          <w:i/>
          <w:sz w:val="24"/>
          <w:szCs w:val="24"/>
        </w:rPr>
        <w:t>,</w:t>
      </w:r>
      <w:r w:rsidRPr="006F5332">
        <w:rPr>
          <w:rFonts w:eastAsia="Calibri" w:cs="Times New Roman"/>
          <w:sz w:val="24"/>
          <w:szCs w:val="24"/>
        </w:rPr>
        <w:t xml:space="preserve"> at luftfartsloven, som den er gældende for Grønland, jf. lovbekendtgørelse nr. 76 af 24. januar 2024, og regler fastsat i medfør heraf forbliver i kraft, indtil loven ophæves eller afløses af regler fastsat i medfør af luftfartslovens § 158, stk. 1, 1. pkt., som affattet ved </w:t>
      </w:r>
      <w:r w:rsidR="000A3095" w:rsidRPr="006F5332">
        <w:rPr>
          <w:rFonts w:eastAsia="Calibri" w:cs="Times New Roman"/>
          <w:sz w:val="24"/>
          <w:szCs w:val="24"/>
        </w:rPr>
        <w:t>lovforslagets</w:t>
      </w:r>
      <w:r w:rsidRPr="006F5332">
        <w:rPr>
          <w:rFonts w:eastAsia="Calibri" w:cs="Times New Roman"/>
          <w:sz w:val="24"/>
          <w:szCs w:val="24"/>
        </w:rPr>
        <w:t xml:space="preserve"> § 1, nr. </w:t>
      </w:r>
      <w:r w:rsidR="00D0101E" w:rsidRPr="006F5332">
        <w:rPr>
          <w:rFonts w:eastAsia="Calibri" w:cs="Times New Roman"/>
          <w:sz w:val="24"/>
          <w:szCs w:val="24"/>
        </w:rPr>
        <w:t>2</w:t>
      </w:r>
      <w:ins w:id="853" w:author="Forfatter">
        <w:r w:rsidR="00982EB2">
          <w:rPr>
            <w:rFonts w:eastAsia="Calibri" w:cs="Times New Roman"/>
            <w:sz w:val="24"/>
            <w:szCs w:val="24"/>
          </w:rPr>
          <w:t>7</w:t>
        </w:r>
      </w:ins>
      <w:del w:id="854" w:author="Forfatter">
        <w:r w:rsidR="00E90BA7" w:rsidDel="00982EB2">
          <w:rPr>
            <w:rFonts w:eastAsia="Calibri" w:cs="Times New Roman"/>
            <w:sz w:val="24"/>
            <w:szCs w:val="24"/>
          </w:rPr>
          <w:delText>2</w:delText>
        </w:r>
      </w:del>
      <w:r w:rsidRPr="006F5332">
        <w:rPr>
          <w:rFonts w:eastAsia="Calibri" w:cs="Times New Roman"/>
          <w:sz w:val="24"/>
          <w:szCs w:val="24"/>
        </w:rPr>
        <w:t xml:space="preserve">. </w:t>
      </w:r>
    </w:p>
    <w:p w14:paraId="5C47367C" w14:textId="1FAF8BF1" w:rsidR="00C93F3B" w:rsidRPr="006F5332" w:rsidRDefault="00C93F3B" w:rsidP="00522FA6">
      <w:pPr>
        <w:rPr>
          <w:rFonts w:eastAsia="Calibri" w:cs="Times New Roman"/>
          <w:sz w:val="24"/>
          <w:szCs w:val="24"/>
        </w:rPr>
      </w:pPr>
    </w:p>
    <w:p w14:paraId="2C985353" w14:textId="0BED19DB" w:rsidR="00C93F3B" w:rsidRPr="006F5332" w:rsidRDefault="00C93F3B" w:rsidP="00522FA6">
      <w:pPr>
        <w:rPr>
          <w:rFonts w:eastAsia="Calibri" w:cs="Times New Roman"/>
          <w:sz w:val="24"/>
          <w:szCs w:val="24"/>
        </w:rPr>
      </w:pPr>
      <w:r w:rsidRPr="006F5332">
        <w:rPr>
          <w:rFonts w:eastAsia="Calibri" w:cs="Times New Roman"/>
          <w:sz w:val="24"/>
          <w:szCs w:val="24"/>
        </w:rPr>
        <w:t>Formålet med bestemmelsen er at sikre, at luftfartsloven, som den på tidspunktet for lovens vedtagelse gælder for Grønland, forbliver i kraft, indtil loven enten i sin helhed erstatte</w:t>
      </w:r>
      <w:r w:rsidR="00EC12CB" w:rsidRPr="006F5332">
        <w:rPr>
          <w:rFonts w:eastAsia="Calibri" w:cs="Times New Roman"/>
          <w:sz w:val="24"/>
          <w:szCs w:val="24"/>
        </w:rPr>
        <w:t>s</w:t>
      </w:r>
      <w:r w:rsidRPr="006F5332">
        <w:rPr>
          <w:rFonts w:eastAsia="Calibri" w:cs="Times New Roman"/>
          <w:sz w:val="24"/>
          <w:szCs w:val="24"/>
        </w:rPr>
        <w:t xml:space="preserve"> af en </w:t>
      </w:r>
      <w:r w:rsidR="00AC6DA8" w:rsidRPr="006F5332">
        <w:rPr>
          <w:rFonts w:eastAsia="Calibri" w:cs="Times New Roman"/>
          <w:sz w:val="24"/>
          <w:szCs w:val="24"/>
        </w:rPr>
        <w:t xml:space="preserve">kongelig </w:t>
      </w:r>
      <w:r w:rsidRPr="006F5332">
        <w:rPr>
          <w:rFonts w:eastAsia="Calibri" w:cs="Times New Roman"/>
          <w:sz w:val="24"/>
          <w:szCs w:val="24"/>
        </w:rPr>
        <w:t xml:space="preserve">anordning om ikrafttræden for Grønland af lov om luftfart, eller løbende ændres ved </w:t>
      </w:r>
      <w:r w:rsidR="00AC6DA8" w:rsidRPr="006F5332">
        <w:rPr>
          <w:rFonts w:eastAsia="Calibri" w:cs="Times New Roman"/>
          <w:sz w:val="24"/>
          <w:szCs w:val="24"/>
        </w:rPr>
        <w:t xml:space="preserve">kongelige </w:t>
      </w:r>
      <w:r w:rsidRPr="006F5332">
        <w:rPr>
          <w:rFonts w:eastAsia="Calibri" w:cs="Times New Roman"/>
          <w:sz w:val="24"/>
          <w:szCs w:val="24"/>
        </w:rPr>
        <w:t xml:space="preserve">anordninger om ikrafttræden for Grønland af love om ændring af luftfartsloven. </w:t>
      </w:r>
    </w:p>
    <w:p w14:paraId="64D5FF66" w14:textId="77777777" w:rsidR="00EC12CB" w:rsidRPr="006F5332" w:rsidRDefault="00EC12CB" w:rsidP="00522FA6">
      <w:pPr>
        <w:rPr>
          <w:rFonts w:eastAsia="Calibri" w:cs="Times New Roman"/>
          <w:sz w:val="24"/>
          <w:szCs w:val="24"/>
        </w:rPr>
      </w:pPr>
    </w:p>
    <w:p w14:paraId="563BE2F3" w14:textId="54AF0CDB" w:rsidR="00C93F3B" w:rsidRPr="006F5332" w:rsidRDefault="00C93F3B" w:rsidP="00522FA6">
      <w:pPr>
        <w:rPr>
          <w:rFonts w:eastAsia="Calibri" w:cs="Times New Roman"/>
          <w:sz w:val="24"/>
          <w:szCs w:val="24"/>
        </w:rPr>
      </w:pPr>
      <w:r w:rsidRPr="006F5332">
        <w:rPr>
          <w:rFonts w:eastAsia="Calibri" w:cs="Times New Roman"/>
          <w:sz w:val="24"/>
          <w:szCs w:val="24"/>
        </w:rPr>
        <w:t xml:space="preserve">Indtil udstedelsen af en </w:t>
      </w:r>
      <w:r w:rsidR="00AC6DA8" w:rsidRPr="006F5332">
        <w:rPr>
          <w:rFonts w:eastAsia="Calibri" w:cs="Times New Roman"/>
          <w:sz w:val="24"/>
          <w:szCs w:val="24"/>
        </w:rPr>
        <w:t xml:space="preserve">kongelig </w:t>
      </w:r>
      <w:r w:rsidRPr="006F5332">
        <w:rPr>
          <w:rFonts w:eastAsia="Calibri" w:cs="Times New Roman"/>
          <w:sz w:val="24"/>
          <w:szCs w:val="24"/>
        </w:rPr>
        <w:t xml:space="preserve">anordning om ikrafttræden for Grønland af lov om luftfart vil den hidtidige luftfartslov, som den gælder for Grønland, jf. lovbekendtgørelse nr. </w:t>
      </w:r>
      <w:r w:rsidR="00EC12CB" w:rsidRPr="006F5332">
        <w:rPr>
          <w:rFonts w:eastAsia="Calibri" w:cs="Times New Roman"/>
          <w:sz w:val="24"/>
          <w:szCs w:val="24"/>
        </w:rPr>
        <w:t>76</w:t>
      </w:r>
      <w:r w:rsidRPr="006F5332">
        <w:rPr>
          <w:rFonts w:eastAsia="Calibri" w:cs="Times New Roman"/>
          <w:sz w:val="24"/>
          <w:szCs w:val="24"/>
        </w:rPr>
        <w:t xml:space="preserve"> af </w:t>
      </w:r>
      <w:r w:rsidR="00EC12CB" w:rsidRPr="006F5332">
        <w:rPr>
          <w:rFonts w:eastAsia="Calibri" w:cs="Times New Roman"/>
          <w:sz w:val="24"/>
          <w:szCs w:val="24"/>
        </w:rPr>
        <w:t>24</w:t>
      </w:r>
      <w:r w:rsidRPr="006F5332">
        <w:rPr>
          <w:rFonts w:eastAsia="Calibri" w:cs="Times New Roman"/>
          <w:sz w:val="24"/>
          <w:szCs w:val="24"/>
        </w:rPr>
        <w:t xml:space="preserve">. januar 2024, fortsat være gældende. </w:t>
      </w:r>
      <w:r w:rsidRPr="006F5332">
        <w:rPr>
          <w:rFonts w:eastAsia="Calibri" w:cs="Times New Roman"/>
          <w:sz w:val="24"/>
          <w:szCs w:val="24"/>
        </w:rPr>
        <w:lastRenderedPageBreak/>
        <w:t xml:space="preserve">Der vil endvidere kunne vedtages og udstedes ændringer til lovbekendtgørelse nr. </w:t>
      </w:r>
      <w:r w:rsidR="00EC12CB" w:rsidRPr="006F5332">
        <w:rPr>
          <w:rFonts w:eastAsia="Calibri" w:cs="Times New Roman"/>
          <w:sz w:val="24"/>
          <w:szCs w:val="24"/>
        </w:rPr>
        <w:t>76</w:t>
      </w:r>
      <w:r w:rsidRPr="006F5332">
        <w:rPr>
          <w:rFonts w:eastAsia="Calibri" w:cs="Times New Roman"/>
          <w:sz w:val="24"/>
          <w:szCs w:val="24"/>
        </w:rPr>
        <w:t xml:space="preserve"> af </w:t>
      </w:r>
      <w:r w:rsidR="00EC12CB" w:rsidRPr="006F5332">
        <w:rPr>
          <w:rFonts w:eastAsia="Calibri" w:cs="Times New Roman"/>
          <w:sz w:val="24"/>
          <w:szCs w:val="24"/>
        </w:rPr>
        <w:t>24</w:t>
      </w:r>
      <w:r w:rsidRPr="006F5332">
        <w:rPr>
          <w:rFonts w:eastAsia="Calibri" w:cs="Times New Roman"/>
          <w:sz w:val="24"/>
          <w:szCs w:val="24"/>
        </w:rPr>
        <w:t xml:space="preserve">. januar 2024 i form af </w:t>
      </w:r>
      <w:r w:rsidR="00AC6DA8" w:rsidRPr="006F5332">
        <w:rPr>
          <w:rFonts w:eastAsia="Calibri" w:cs="Times New Roman"/>
          <w:sz w:val="24"/>
          <w:szCs w:val="24"/>
        </w:rPr>
        <w:t xml:space="preserve">kongelige </w:t>
      </w:r>
      <w:r w:rsidRPr="006F5332">
        <w:rPr>
          <w:rFonts w:eastAsia="Calibri" w:cs="Times New Roman"/>
          <w:sz w:val="24"/>
          <w:szCs w:val="24"/>
        </w:rPr>
        <w:t>anordninger om ikrafttræden for Grønland af love om ændring af lov om luftfart.</w:t>
      </w:r>
      <w:r w:rsidR="00B56CC8" w:rsidRPr="006F5332">
        <w:rPr>
          <w:rFonts w:eastAsia="Calibri" w:cs="Times New Roman"/>
          <w:sz w:val="24"/>
          <w:szCs w:val="24"/>
        </w:rPr>
        <w:t xml:space="preserve"> Der vil også kunne udstedes nye lovbekendtgørelser i forlængelse af udstedelse af</w:t>
      </w:r>
      <w:r w:rsidR="00AC6DA8" w:rsidRPr="006F5332">
        <w:rPr>
          <w:rFonts w:eastAsia="Calibri" w:cs="Times New Roman"/>
          <w:sz w:val="24"/>
          <w:szCs w:val="24"/>
        </w:rPr>
        <w:t xml:space="preserve"> kongelige</w:t>
      </w:r>
      <w:r w:rsidR="00B56CC8" w:rsidRPr="006F5332">
        <w:rPr>
          <w:rFonts w:eastAsia="Calibri" w:cs="Times New Roman"/>
          <w:sz w:val="24"/>
          <w:szCs w:val="24"/>
        </w:rPr>
        <w:t xml:space="preserve"> anordninger, der ændrer i luftfartsloven, som den i dag gælder for Grønland. </w:t>
      </w:r>
    </w:p>
    <w:p w14:paraId="79930E42" w14:textId="1996FC5B" w:rsidR="00C93F3B" w:rsidRPr="006F5332" w:rsidRDefault="00C93F3B" w:rsidP="00522FA6">
      <w:pPr>
        <w:rPr>
          <w:rFonts w:eastAsia="Calibri" w:cs="Times New Roman"/>
          <w:sz w:val="24"/>
          <w:szCs w:val="24"/>
        </w:rPr>
      </w:pPr>
    </w:p>
    <w:p w14:paraId="505BE4A2" w14:textId="49455075" w:rsidR="00C93F3B" w:rsidRPr="006F5332" w:rsidRDefault="00C93F3B" w:rsidP="00522FA6">
      <w:pPr>
        <w:rPr>
          <w:rFonts w:eastAsia="Calibri" w:cs="Times New Roman"/>
          <w:sz w:val="24"/>
          <w:szCs w:val="24"/>
        </w:rPr>
      </w:pPr>
      <w:r w:rsidRPr="006F5332">
        <w:rPr>
          <w:rFonts w:eastAsia="Calibri" w:cs="Times New Roman"/>
          <w:sz w:val="24"/>
          <w:szCs w:val="24"/>
        </w:rPr>
        <w:t>Nye ændringer af luftfartsloven,</w:t>
      </w:r>
      <w:r w:rsidR="00EC12CB" w:rsidRPr="006F5332">
        <w:rPr>
          <w:rFonts w:eastAsia="Calibri" w:cs="Times New Roman"/>
          <w:sz w:val="24"/>
          <w:szCs w:val="24"/>
        </w:rPr>
        <w:t xml:space="preserve"> med virkning for Grønland</w:t>
      </w:r>
      <w:r w:rsidRPr="006F5332">
        <w:rPr>
          <w:rFonts w:eastAsia="Calibri" w:cs="Times New Roman"/>
          <w:sz w:val="24"/>
          <w:szCs w:val="24"/>
        </w:rPr>
        <w:t xml:space="preserve"> vil alene kunne</w:t>
      </w:r>
      <w:r w:rsidR="00EC12CB" w:rsidRPr="006F5332">
        <w:rPr>
          <w:rFonts w:eastAsia="Calibri" w:cs="Times New Roman"/>
          <w:sz w:val="24"/>
          <w:szCs w:val="24"/>
        </w:rPr>
        <w:t xml:space="preserve"> ske ved, at der</w:t>
      </w:r>
      <w:r w:rsidRPr="006F5332">
        <w:rPr>
          <w:rFonts w:eastAsia="Calibri" w:cs="Times New Roman"/>
          <w:sz w:val="24"/>
          <w:szCs w:val="24"/>
        </w:rPr>
        <w:t xml:space="preserve"> udstedes </w:t>
      </w:r>
      <w:r w:rsidR="00AC6DA8" w:rsidRPr="006F5332">
        <w:rPr>
          <w:rFonts w:eastAsia="Calibri" w:cs="Times New Roman"/>
          <w:sz w:val="24"/>
          <w:szCs w:val="24"/>
        </w:rPr>
        <w:t xml:space="preserve">kongelige </w:t>
      </w:r>
      <w:r w:rsidRPr="006F5332">
        <w:rPr>
          <w:rFonts w:eastAsia="Calibri" w:cs="Times New Roman"/>
          <w:sz w:val="24"/>
          <w:szCs w:val="24"/>
        </w:rPr>
        <w:t xml:space="preserve">anordninger. Lovændringer vil således ikke længere være direkte gældende. </w:t>
      </w:r>
    </w:p>
    <w:p w14:paraId="53BAD641" w14:textId="13C6B444" w:rsidR="006108C2" w:rsidRPr="006F5332" w:rsidRDefault="006108C2" w:rsidP="00212B1E">
      <w:pPr>
        <w:spacing w:after="240"/>
        <w:rPr>
          <w:rFonts w:cs="Times New Roman"/>
          <w:sz w:val="24"/>
          <w:szCs w:val="24"/>
        </w:rPr>
      </w:pPr>
    </w:p>
    <w:p w14:paraId="41BA6350" w14:textId="33DEAD3C" w:rsidR="006108C2" w:rsidRPr="006F5332" w:rsidRDefault="006108C2" w:rsidP="00D0166B">
      <w:pPr>
        <w:spacing w:after="240"/>
        <w:ind w:firstLine="238"/>
        <w:jc w:val="center"/>
        <w:rPr>
          <w:rFonts w:cs="Times New Roman"/>
          <w:i/>
          <w:sz w:val="24"/>
          <w:szCs w:val="24"/>
        </w:rPr>
      </w:pPr>
      <w:r w:rsidRPr="006F5332">
        <w:rPr>
          <w:rFonts w:cs="Times New Roman"/>
          <w:i/>
          <w:sz w:val="24"/>
          <w:szCs w:val="24"/>
        </w:rPr>
        <w:t xml:space="preserve">Til § </w:t>
      </w:r>
      <w:r w:rsidR="002204FD" w:rsidRPr="006F5332">
        <w:rPr>
          <w:rFonts w:cs="Times New Roman"/>
          <w:i/>
          <w:sz w:val="24"/>
          <w:szCs w:val="24"/>
        </w:rPr>
        <w:t>5</w:t>
      </w:r>
    </w:p>
    <w:p w14:paraId="238DD716" w14:textId="77777777" w:rsidR="00D0166B" w:rsidRPr="006F5332" w:rsidRDefault="00D0166B" w:rsidP="00D0166B">
      <w:pPr>
        <w:spacing w:after="240"/>
        <w:rPr>
          <w:rFonts w:cs="Times New Roman"/>
          <w:sz w:val="24"/>
          <w:szCs w:val="24"/>
        </w:rPr>
      </w:pPr>
      <w:r w:rsidRPr="006F5332">
        <w:rPr>
          <w:rFonts w:cs="Times New Roman"/>
          <w:sz w:val="24"/>
          <w:szCs w:val="24"/>
        </w:rPr>
        <w:t>Det foreslås, at loven ikke skal gælde for Færøerne og Grønland, men at loven ved kongelig anordning helt eller delvis skal kunne sættes i kraft for Færøerne og Grønland med de ændringer, som henholdsvis de færøske og de grønlandske forhold tilsiger.</w:t>
      </w:r>
    </w:p>
    <w:p w14:paraId="6D2F8CCF" w14:textId="77777777" w:rsidR="006108C2" w:rsidRPr="006F5332" w:rsidRDefault="006108C2" w:rsidP="006108C2">
      <w:pPr>
        <w:pageBreakBefore/>
        <w:spacing w:after="240"/>
        <w:jc w:val="right"/>
        <w:rPr>
          <w:b/>
          <w:sz w:val="24"/>
          <w:szCs w:val="24"/>
        </w:rPr>
      </w:pPr>
      <w:r w:rsidRPr="006F5332">
        <w:rPr>
          <w:b/>
          <w:sz w:val="24"/>
          <w:szCs w:val="24"/>
        </w:rPr>
        <w:lastRenderedPageBreak/>
        <w:t>Bilag 1</w:t>
      </w:r>
    </w:p>
    <w:p w14:paraId="5439D231" w14:textId="77777777" w:rsidR="006108C2" w:rsidRPr="006F5332" w:rsidRDefault="006108C2" w:rsidP="006108C2">
      <w:pPr>
        <w:spacing w:after="240"/>
        <w:jc w:val="center"/>
        <w:rPr>
          <w:b/>
          <w:sz w:val="24"/>
          <w:szCs w:val="24"/>
        </w:rPr>
      </w:pPr>
      <w:r w:rsidRPr="006F5332">
        <w:rPr>
          <w:b/>
          <w:sz w:val="24"/>
          <w:szCs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6108C2" w:rsidRPr="006F5332" w14:paraId="31C88174" w14:textId="77777777" w:rsidTr="00DF743A">
        <w:tc>
          <w:tcPr>
            <w:tcW w:w="3610" w:type="dxa"/>
          </w:tcPr>
          <w:p w14:paraId="49417858" w14:textId="77777777" w:rsidR="006108C2" w:rsidRPr="006F5332" w:rsidRDefault="006108C2" w:rsidP="00DF743A">
            <w:pPr>
              <w:spacing w:after="240"/>
              <w:contextualSpacing/>
              <w:jc w:val="center"/>
              <w:rPr>
                <w:rFonts w:cs="Times New Roman"/>
                <w:i/>
                <w:sz w:val="24"/>
                <w:szCs w:val="24"/>
              </w:rPr>
            </w:pPr>
            <w:r w:rsidRPr="006F5332">
              <w:rPr>
                <w:rFonts w:cs="Times New Roman"/>
                <w:i/>
                <w:sz w:val="24"/>
                <w:szCs w:val="24"/>
              </w:rPr>
              <w:t>Gældende formulering</w:t>
            </w:r>
          </w:p>
        </w:tc>
        <w:tc>
          <w:tcPr>
            <w:tcW w:w="3608" w:type="dxa"/>
          </w:tcPr>
          <w:p w14:paraId="6FB299F0" w14:textId="77777777" w:rsidR="006108C2" w:rsidRPr="006F5332" w:rsidRDefault="006108C2" w:rsidP="00DF743A">
            <w:pPr>
              <w:spacing w:after="240"/>
              <w:contextualSpacing/>
              <w:jc w:val="center"/>
              <w:rPr>
                <w:rFonts w:cs="Times New Roman"/>
                <w:i/>
                <w:sz w:val="24"/>
                <w:szCs w:val="24"/>
              </w:rPr>
            </w:pPr>
            <w:r w:rsidRPr="006F5332">
              <w:rPr>
                <w:rFonts w:cs="Times New Roman"/>
                <w:i/>
                <w:sz w:val="24"/>
                <w:szCs w:val="24"/>
              </w:rPr>
              <w:t>Lovforslaget</w:t>
            </w:r>
          </w:p>
        </w:tc>
      </w:tr>
      <w:tr w:rsidR="006108C2" w:rsidRPr="006F5332" w14:paraId="31046A1C" w14:textId="77777777" w:rsidTr="00DF743A">
        <w:tc>
          <w:tcPr>
            <w:tcW w:w="3610" w:type="dxa"/>
          </w:tcPr>
          <w:p w14:paraId="741AFCF4" w14:textId="77777777" w:rsidR="006108C2" w:rsidRPr="006F5332" w:rsidRDefault="006108C2" w:rsidP="00DF743A">
            <w:pPr>
              <w:spacing w:after="240"/>
              <w:contextualSpacing/>
              <w:jc w:val="center"/>
              <w:rPr>
                <w:rFonts w:cs="Times New Roman"/>
                <w:i/>
                <w:sz w:val="24"/>
                <w:szCs w:val="24"/>
              </w:rPr>
            </w:pPr>
          </w:p>
        </w:tc>
        <w:tc>
          <w:tcPr>
            <w:tcW w:w="3608" w:type="dxa"/>
          </w:tcPr>
          <w:p w14:paraId="4A671739" w14:textId="77777777" w:rsidR="006108C2" w:rsidRPr="006F5332" w:rsidRDefault="006108C2" w:rsidP="00DF743A">
            <w:pPr>
              <w:spacing w:after="240"/>
              <w:contextualSpacing/>
              <w:jc w:val="center"/>
              <w:rPr>
                <w:rFonts w:cs="Times New Roman"/>
                <w:sz w:val="24"/>
                <w:szCs w:val="24"/>
              </w:rPr>
            </w:pPr>
          </w:p>
          <w:p w14:paraId="6FF2C5D6" w14:textId="77777777" w:rsidR="006108C2" w:rsidRPr="006F5332" w:rsidRDefault="006108C2" w:rsidP="00DF743A">
            <w:pPr>
              <w:spacing w:after="240"/>
              <w:contextualSpacing/>
              <w:jc w:val="center"/>
              <w:rPr>
                <w:rFonts w:cs="Times New Roman"/>
                <w:b/>
                <w:sz w:val="24"/>
                <w:szCs w:val="24"/>
              </w:rPr>
            </w:pPr>
            <w:r w:rsidRPr="006F5332">
              <w:rPr>
                <w:rFonts w:cs="Times New Roman"/>
                <w:b/>
                <w:sz w:val="24"/>
                <w:szCs w:val="24"/>
              </w:rPr>
              <w:t>§ 1</w:t>
            </w:r>
          </w:p>
          <w:p w14:paraId="4F9CA4AB" w14:textId="481B1CB1" w:rsidR="006108C2" w:rsidRPr="006F5332" w:rsidRDefault="00DF743A" w:rsidP="00DF743A">
            <w:pPr>
              <w:spacing w:after="240"/>
              <w:contextualSpacing/>
              <w:jc w:val="left"/>
              <w:rPr>
                <w:rFonts w:eastAsia="Calibri" w:cs="Times New Roman"/>
                <w:sz w:val="24"/>
                <w:szCs w:val="24"/>
              </w:rPr>
            </w:pPr>
            <w:r w:rsidRPr="006F5332">
              <w:rPr>
                <w:rFonts w:eastAsia="Calibri" w:cs="Times New Roman"/>
                <w:sz w:val="24"/>
                <w:szCs w:val="24"/>
              </w:rPr>
              <w:t xml:space="preserve"> </w:t>
            </w:r>
            <w:r w:rsidR="00D01B74" w:rsidRPr="006F5332">
              <w:rPr>
                <w:rFonts w:eastAsia="Calibri" w:cs="Times New Roman"/>
                <w:sz w:val="24"/>
                <w:szCs w:val="24"/>
              </w:rPr>
              <w:t>I lov om luftfart, jf. lovbekendtgørelse nr. 118 af 31. januar 2024, foretages følgende ændringer:</w:t>
            </w:r>
          </w:p>
          <w:p w14:paraId="47660CC3" w14:textId="77777777" w:rsidR="006108C2" w:rsidRPr="006F5332" w:rsidRDefault="006108C2" w:rsidP="00DF743A">
            <w:pPr>
              <w:spacing w:after="240"/>
              <w:contextualSpacing/>
              <w:jc w:val="left"/>
              <w:rPr>
                <w:rFonts w:cs="Times New Roman"/>
                <w:sz w:val="24"/>
                <w:szCs w:val="24"/>
              </w:rPr>
            </w:pPr>
          </w:p>
        </w:tc>
      </w:tr>
      <w:tr w:rsidR="006108C2" w:rsidRPr="006F5332" w14:paraId="27A442CD" w14:textId="77777777" w:rsidTr="00DF743A">
        <w:tc>
          <w:tcPr>
            <w:tcW w:w="3610" w:type="dxa"/>
          </w:tcPr>
          <w:p w14:paraId="31D4D931" w14:textId="77777777" w:rsidR="00D01B74" w:rsidRPr="006F5332" w:rsidRDefault="00D01B74" w:rsidP="00D01B74">
            <w:pPr>
              <w:spacing w:after="240"/>
              <w:contextualSpacing/>
              <w:rPr>
                <w:rFonts w:cs="Times New Roman"/>
                <w:sz w:val="24"/>
                <w:szCs w:val="24"/>
              </w:rPr>
            </w:pPr>
            <w:r w:rsidRPr="006F5332">
              <w:rPr>
                <w:rFonts w:cs="Times New Roman"/>
                <w:sz w:val="24"/>
                <w:szCs w:val="24"/>
              </w:rPr>
              <w:t>Kapitel 2</w:t>
            </w:r>
          </w:p>
          <w:p w14:paraId="4D9D03B8" w14:textId="77777777" w:rsidR="00D01B74" w:rsidRPr="006F5332" w:rsidRDefault="00D01B74" w:rsidP="00D01B74">
            <w:pPr>
              <w:spacing w:after="240"/>
              <w:contextualSpacing/>
              <w:rPr>
                <w:rFonts w:cs="Times New Roman"/>
                <w:sz w:val="24"/>
                <w:szCs w:val="24"/>
              </w:rPr>
            </w:pPr>
          </w:p>
          <w:p w14:paraId="1BA4784C" w14:textId="77777777" w:rsidR="00D01B74" w:rsidRPr="006F5332" w:rsidRDefault="00D01B74" w:rsidP="00D01B74">
            <w:pPr>
              <w:spacing w:after="240"/>
              <w:contextualSpacing/>
              <w:rPr>
                <w:rFonts w:cs="Times New Roman"/>
                <w:i/>
                <w:sz w:val="24"/>
                <w:szCs w:val="24"/>
              </w:rPr>
            </w:pPr>
            <w:r w:rsidRPr="006F5332">
              <w:rPr>
                <w:rFonts w:cs="Times New Roman"/>
                <w:i/>
                <w:sz w:val="24"/>
                <w:szCs w:val="24"/>
              </w:rPr>
              <w:t>Registrering, nationalitet og mærkning</w:t>
            </w:r>
          </w:p>
          <w:p w14:paraId="0FA7B5E8" w14:textId="77777777" w:rsidR="00D01B74" w:rsidRPr="006F5332" w:rsidRDefault="00D01B74" w:rsidP="00D01B74">
            <w:pPr>
              <w:spacing w:after="240"/>
              <w:contextualSpacing/>
              <w:rPr>
                <w:rFonts w:cs="Times New Roman"/>
                <w:i/>
                <w:sz w:val="24"/>
                <w:szCs w:val="24"/>
              </w:rPr>
            </w:pPr>
          </w:p>
          <w:p w14:paraId="116782C6" w14:textId="2FFA44E6" w:rsidR="006108C2" w:rsidRPr="006F5332" w:rsidRDefault="00D01B74" w:rsidP="00D01B74">
            <w:pPr>
              <w:spacing w:after="240"/>
              <w:contextualSpacing/>
              <w:rPr>
                <w:rFonts w:cs="Times New Roman"/>
                <w:i/>
                <w:sz w:val="24"/>
                <w:szCs w:val="24"/>
              </w:rPr>
            </w:pPr>
            <w:r w:rsidRPr="006F5332">
              <w:rPr>
                <w:rFonts w:cs="Times New Roman"/>
                <w:i/>
                <w:sz w:val="24"/>
                <w:szCs w:val="24"/>
              </w:rPr>
              <w:t>Nationalitetsregistrering</w:t>
            </w:r>
          </w:p>
          <w:p w14:paraId="4B10AE29" w14:textId="77777777" w:rsidR="006108C2" w:rsidRPr="006F5332" w:rsidRDefault="006108C2" w:rsidP="00DF743A">
            <w:pPr>
              <w:spacing w:after="240"/>
              <w:contextualSpacing/>
              <w:rPr>
                <w:rFonts w:cs="Times New Roman"/>
                <w:sz w:val="24"/>
                <w:szCs w:val="24"/>
              </w:rPr>
            </w:pPr>
          </w:p>
        </w:tc>
        <w:tc>
          <w:tcPr>
            <w:tcW w:w="3608" w:type="dxa"/>
          </w:tcPr>
          <w:p w14:paraId="6A6564F1" w14:textId="77777777" w:rsidR="00D01B74" w:rsidRPr="006F5332" w:rsidRDefault="00D01B74" w:rsidP="00D01B74">
            <w:pPr>
              <w:rPr>
                <w:rFonts w:cs="Times New Roman"/>
                <w:sz w:val="24"/>
                <w:szCs w:val="24"/>
              </w:rPr>
            </w:pPr>
            <w:r w:rsidRPr="006F5332">
              <w:rPr>
                <w:rFonts w:cs="Times New Roman"/>
                <w:b/>
                <w:bCs/>
                <w:sz w:val="24"/>
                <w:szCs w:val="24"/>
              </w:rPr>
              <w:t>1</w:t>
            </w:r>
            <w:r w:rsidRPr="006F5332">
              <w:rPr>
                <w:rFonts w:cs="Times New Roman"/>
                <w:sz w:val="24"/>
                <w:szCs w:val="24"/>
              </w:rPr>
              <w:t xml:space="preserve">. I </w:t>
            </w:r>
            <w:r w:rsidRPr="006F5332">
              <w:rPr>
                <w:rFonts w:cs="Times New Roman"/>
                <w:i/>
                <w:iCs/>
                <w:sz w:val="24"/>
                <w:szCs w:val="24"/>
              </w:rPr>
              <w:t xml:space="preserve">kapitel 2 </w:t>
            </w:r>
            <w:r w:rsidRPr="006F5332">
              <w:rPr>
                <w:rFonts w:cs="Times New Roman"/>
                <w:sz w:val="24"/>
                <w:szCs w:val="24"/>
              </w:rPr>
              <w:t xml:space="preserve">indsættes før afsnitsoverskriften »Nationalitetsregistrering«: </w:t>
            </w:r>
          </w:p>
          <w:p w14:paraId="4EDE6816" w14:textId="20E17B21" w:rsidR="00D01B74" w:rsidRPr="006F5332" w:rsidRDefault="00D01B74" w:rsidP="00D01B74">
            <w:pPr>
              <w:pStyle w:val="Listeafsnit"/>
              <w:spacing w:after="0" w:line="300" w:lineRule="auto"/>
              <w:ind w:left="0" w:firstLine="284"/>
              <w:jc w:val="both"/>
              <w:rPr>
                <w:rFonts w:ascii="Times New Roman" w:hAnsi="Times New Roman" w:cs="Times New Roman"/>
                <w:sz w:val="24"/>
                <w:szCs w:val="24"/>
              </w:rPr>
            </w:pPr>
            <w:r w:rsidRPr="006F5332">
              <w:rPr>
                <w:rFonts w:ascii="Times New Roman" w:hAnsi="Times New Roman" w:cs="Times New Roman"/>
                <w:b/>
                <w:bCs/>
                <w:sz w:val="24"/>
                <w:szCs w:val="24"/>
              </w:rPr>
              <w:t>»§ 5a</w:t>
            </w:r>
            <w:r w:rsidRPr="006F5332">
              <w:rPr>
                <w:rFonts w:ascii="Times New Roman" w:hAnsi="Times New Roman" w:cs="Times New Roman"/>
                <w:sz w:val="24"/>
                <w:szCs w:val="24"/>
              </w:rPr>
              <w:t xml:space="preserve">. </w:t>
            </w:r>
            <w:r w:rsidR="001D1A08" w:rsidRPr="006F5332">
              <w:rPr>
                <w:rFonts w:ascii="Times New Roman" w:hAnsi="Times New Roman" w:cs="Times New Roman"/>
                <w:sz w:val="24"/>
                <w:szCs w:val="24"/>
              </w:rPr>
              <w:t xml:space="preserve">Luftfartøjer, der begæres registreret i Danmark, registreres afhængigt af deres beskaffenhed enten i Nationalitetsregistret, jf. § 6, stk. 1, eller i et register </w:t>
            </w:r>
            <w:r w:rsidR="002A1964">
              <w:rPr>
                <w:rFonts w:ascii="Times New Roman" w:hAnsi="Times New Roman" w:cs="Times New Roman"/>
                <w:sz w:val="24"/>
                <w:szCs w:val="24"/>
              </w:rPr>
              <w:t>for</w:t>
            </w:r>
            <w:r w:rsidR="001D1A08" w:rsidRPr="006F5332">
              <w:rPr>
                <w:rFonts w:ascii="Times New Roman" w:hAnsi="Times New Roman" w:cs="Times New Roman"/>
                <w:sz w:val="24"/>
                <w:szCs w:val="24"/>
              </w:rPr>
              <w:t xml:space="preserve"> droner</w:t>
            </w:r>
            <w:r w:rsidR="001D1A08">
              <w:rPr>
                <w:rFonts w:ascii="Times New Roman" w:hAnsi="Times New Roman" w:cs="Times New Roman"/>
                <w:sz w:val="24"/>
                <w:szCs w:val="24"/>
              </w:rPr>
              <w:t xml:space="preserve">, jf. </w:t>
            </w:r>
            <w:r w:rsidR="002A1964" w:rsidRPr="003A3570">
              <w:rPr>
                <w:rFonts w:ascii="Times New Roman" w:hAnsi="Times New Roman" w:cs="Times New Roman"/>
                <w:sz w:val="24"/>
                <w:szCs w:val="24"/>
              </w:rPr>
              <w:t>Kommissionens gennemførelsesforordning</w:t>
            </w:r>
            <w:r w:rsidR="002A1964">
              <w:rPr>
                <w:rFonts w:ascii="Times New Roman" w:hAnsi="Times New Roman" w:cs="Times New Roman"/>
                <w:sz w:val="24"/>
                <w:szCs w:val="24"/>
              </w:rPr>
              <w:t xml:space="preserve"> nr.</w:t>
            </w:r>
            <w:r w:rsidR="002A1964" w:rsidRPr="003A3570">
              <w:rPr>
                <w:rFonts w:ascii="Times New Roman" w:hAnsi="Times New Roman" w:cs="Times New Roman"/>
                <w:sz w:val="24"/>
                <w:szCs w:val="24"/>
              </w:rPr>
              <w:t xml:space="preserve"> 2019/947 af 24. maj 2019 om regler og procedurer for operation af ubemandede luftfartøjer</w:t>
            </w:r>
            <w:r w:rsidR="002A1964">
              <w:rPr>
                <w:rFonts w:ascii="Times New Roman" w:hAnsi="Times New Roman" w:cs="Times New Roman"/>
                <w:sz w:val="24"/>
                <w:szCs w:val="24"/>
              </w:rPr>
              <w:t>,</w:t>
            </w:r>
            <w:r w:rsidR="001D1A08" w:rsidRPr="004252DD" w:rsidDel="004252DD">
              <w:rPr>
                <w:rFonts w:ascii="Times New Roman" w:hAnsi="Times New Roman" w:cs="Times New Roman"/>
                <w:sz w:val="24"/>
                <w:szCs w:val="24"/>
              </w:rPr>
              <w:t xml:space="preserve"> </w:t>
            </w:r>
            <w:r w:rsidR="001D1A08" w:rsidRPr="006F5332">
              <w:rPr>
                <w:rFonts w:ascii="Times New Roman" w:hAnsi="Times New Roman" w:cs="Times New Roman"/>
                <w:sz w:val="24"/>
                <w:szCs w:val="24"/>
              </w:rPr>
              <w:t xml:space="preserve">eller </w:t>
            </w:r>
            <w:r w:rsidR="002A1964">
              <w:rPr>
                <w:rFonts w:ascii="Times New Roman" w:hAnsi="Times New Roman" w:cs="Times New Roman"/>
                <w:sz w:val="24"/>
                <w:szCs w:val="24"/>
              </w:rPr>
              <w:t xml:space="preserve">i et register </w:t>
            </w:r>
            <w:r w:rsidR="001D1A08" w:rsidRPr="006F5332">
              <w:rPr>
                <w:rFonts w:ascii="Times New Roman" w:hAnsi="Times New Roman" w:cs="Times New Roman"/>
                <w:sz w:val="24"/>
                <w:szCs w:val="24"/>
              </w:rPr>
              <w:t>over luftfartøjer af særlig beskaffenhed</w:t>
            </w:r>
            <w:r w:rsidR="002A1964">
              <w:rPr>
                <w:rFonts w:ascii="Times New Roman" w:hAnsi="Times New Roman" w:cs="Times New Roman"/>
                <w:sz w:val="24"/>
                <w:szCs w:val="24"/>
              </w:rPr>
              <w:t xml:space="preserve"> efter forskrifter udstedt</w:t>
            </w:r>
            <w:r w:rsidR="001D1A08">
              <w:rPr>
                <w:rFonts w:ascii="Times New Roman" w:hAnsi="Times New Roman" w:cs="Times New Roman"/>
                <w:sz w:val="24"/>
                <w:szCs w:val="24"/>
              </w:rPr>
              <w:t xml:space="preserve"> i medfør af </w:t>
            </w:r>
            <w:r w:rsidR="001D1A08" w:rsidRPr="006F5332">
              <w:rPr>
                <w:rFonts w:ascii="Times New Roman" w:hAnsi="Times New Roman" w:cs="Times New Roman"/>
                <w:sz w:val="24"/>
                <w:szCs w:val="24"/>
              </w:rPr>
              <w:t>§ 151, stk. 1, der føres af Trafikstyrelsen eller en organisation, der efter godkendelse er beføjet til at træffe afgørelse vedrørende de pågældende luftfartøjer</w:t>
            </w:r>
            <w:r w:rsidR="002A1964">
              <w:rPr>
                <w:rFonts w:ascii="Times New Roman" w:hAnsi="Times New Roman" w:cs="Times New Roman"/>
                <w:sz w:val="24"/>
                <w:szCs w:val="24"/>
              </w:rPr>
              <w:t xml:space="preserve"> i henhold til</w:t>
            </w:r>
            <w:r w:rsidR="001D1A08" w:rsidRPr="006F5332">
              <w:rPr>
                <w:rFonts w:ascii="Times New Roman" w:hAnsi="Times New Roman" w:cs="Times New Roman"/>
                <w:sz w:val="24"/>
                <w:szCs w:val="24"/>
              </w:rPr>
              <w:t xml:space="preserve"> § 152, stk. 3</w:t>
            </w:r>
            <w:r w:rsidR="00E33273" w:rsidRPr="006F5332">
              <w:rPr>
                <w:rFonts w:ascii="Times New Roman" w:hAnsi="Times New Roman" w:cs="Times New Roman"/>
                <w:sz w:val="24"/>
                <w:szCs w:val="24"/>
              </w:rPr>
              <w:t>.</w:t>
            </w:r>
            <w:r w:rsidRPr="006F5332">
              <w:rPr>
                <w:rFonts w:ascii="Times New Roman" w:hAnsi="Times New Roman" w:cs="Times New Roman"/>
                <w:sz w:val="24"/>
                <w:szCs w:val="24"/>
              </w:rPr>
              <w:t>«</w:t>
            </w:r>
          </w:p>
          <w:p w14:paraId="55E75B3E" w14:textId="29971684" w:rsidR="00D01B74" w:rsidRPr="006F5332" w:rsidRDefault="00D01B74" w:rsidP="00DF743A">
            <w:pPr>
              <w:spacing w:after="240"/>
              <w:contextualSpacing/>
              <w:rPr>
                <w:rFonts w:eastAsia="Calibri" w:cs="Times New Roman"/>
                <w:sz w:val="24"/>
                <w:szCs w:val="24"/>
              </w:rPr>
            </w:pPr>
          </w:p>
        </w:tc>
      </w:tr>
      <w:tr w:rsidR="006108C2" w:rsidRPr="006F5332" w14:paraId="3D926E30" w14:textId="77777777" w:rsidTr="00DF743A">
        <w:tc>
          <w:tcPr>
            <w:tcW w:w="3610" w:type="dxa"/>
          </w:tcPr>
          <w:p w14:paraId="02A02BB4" w14:textId="77777777" w:rsidR="00D01B74" w:rsidRPr="006F5332" w:rsidRDefault="00D01B74" w:rsidP="00D01B74">
            <w:pPr>
              <w:spacing w:after="240"/>
              <w:contextualSpacing/>
              <w:rPr>
                <w:rFonts w:cs="Times New Roman"/>
                <w:sz w:val="24"/>
                <w:szCs w:val="24"/>
              </w:rPr>
            </w:pPr>
            <w:r w:rsidRPr="006F5332">
              <w:rPr>
                <w:rFonts w:cs="Times New Roman"/>
                <w:sz w:val="24"/>
                <w:szCs w:val="24"/>
              </w:rPr>
              <w:t>Kapitel 2</w:t>
            </w:r>
          </w:p>
          <w:p w14:paraId="55B951A3" w14:textId="77777777" w:rsidR="00D01B74" w:rsidRPr="006F5332" w:rsidRDefault="00D01B74" w:rsidP="00D01B74">
            <w:pPr>
              <w:spacing w:after="240"/>
              <w:contextualSpacing/>
              <w:rPr>
                <w:rFonts w:cs="Times New Roman"/>
                <w:sz w:val="24"/>
                <w:szCs w:val="24"/>
              </w:rPr>
            </w:pPr>
          </w:p>
          <w:p w14:paraId="417DAB5D" w14:textId="77777777" w:rsidR="00D01B74" w:rsidRPr="006F5332" w:rsidRDefault="00D01B74" w:rsidP="00D01B74">
            <w:pPr>
              <w:spacing w:after="240"/>
              <w:contextualSpacing/>
              <w:rPr>
                <w:rFonts w:cs="Times New Roman"/>
                <w:i/>
                <w:sz w:val="24"/>
                <w:szCs w:val="24"/>
              </w:rPr>
            </w:pPr>
            <w:r w:rsidRPr="006F5332">
              <w:rPr>
                <w:rFonts w:cs="Times New Roman"/>
                <w:i/>
                <w:sz w:val="24"/>
                <w:szCs w:val="24"/>
              </w:rPr>
              <w:t>Registrering, nationalitet og mærkning</w:t>
            </w:r>
          </w:p>
          <w:p w14:paraId="0D23F4C4" w14:textId="77777777" w:rsidR="00D01B74" w:rsidRPr="006F5332" w:rsidRDefault="00D01B74" w:rsidP="00D01B74">
            <w:pPr>
              <w:spacing w:after="240"/>
              <w:contextualSpacing/>
              <w:rPr>
                <w:rFonts w:cs="Times New Roman"/>
                <w:i/>
                <w:sz w:val="24"/>
                <w:szCs w:val="24"/>
              </w:rPr>
            </w:pPr>
          </w:p>
          <w:p w14:paraId="3771BED9" w14:textId="77777777" w:rsidR="00D01B74" w:rsidRPr="006F5332" w:rsidRDefault="00D01B74" w:rsidP="00D01B74">
            <w:pPr>
              <w:spacing w:after="240"/>
              <w:contextualSpacing/>
              <w:rPr>
                <w:rFonts w:cs="Times New Roman"/>
                <w:i/>
                <w:sz w:val="24"/>
                <w:szCs w:val="24"/>
              </w:rPr>
            </w:pPr>
            <w:r w:rsidRPr="006F5332">
              <w:rPr>
                <w:rFonts w:cs="Times New Roman"/>
                <w:i/>
                <w:sz w:val="24"/>
                <w:szCs w:val="24"/>
              </w:rPr>
              <w:t>Nationalitetsregistrering</w:t>
            </w:r>
          </w:p>
          <w:p w14:paraId="21B354CA" w14:textId="77777777" w:rsidR="00D01B74" w:rsidRPr="006F5332" w:rsidRDefault="00D01B74" w:rsidP="00D01B74">
            <w:pPr>
              <w:spacing w:after="240"/>
              <w:contextualSpacing/>
              <w:rPr>
                <w:rFonts w:cs="Times New Roman"/>
                <w:sz w:val="24"/>
                <w:szCs w:val="24"/>
              </w:rPr>
            </w:pPr>
          </w:p>
          <w:p w14:paraId="77C88792" w14:textId="77777777" w:rsidR="00D01B74" w:rsidRPr="006F5332" w:rsidRDefault="00D01B74" w:rsidP="00D01B74">
            <w:pPr>
              <w:spacing w:after="240"/>
              <w:contextualSpacing/>
              <w:rPr>
                <w:rFonts w:cs="Times New Roman"/>
                <w:sz w:val="24"/>
                <w:szCs w:val="24"/>
              </w:rPr>
            </w:pPr>
            <w:r w:rsidRPr="006F5332">
              <w:rPr>
                <w:rFonts w:cs="Times New Roman"/>
                <w:b/>
                <w:sz w:val="24"/>
                <w:szCs w:val="24"/>
              </w:rPr>
              <w:lastRenderedPageBreak/>
              <w:t>§ 6.</w:t>
            </w:r>
            <w:r w:rsidRPr="006F5332">
              <w:rPr>
                <w:rFonts w:cs="Times New Roman"/>
                <w:sz w:val="24"/>
                <w:szCs w:val="24"/>
              </w:rPr>
              <w:t xml:space="preserve"> Trafikstyrelsen fører som registreringsmyndighed et register over luftfartøjer (nationalitetsregister).</w:t>
            </w:r>
          </w:p>
          <w:p w14:paraId="6305E319" w14:textId="77777777" w:rsidR="00D01B74" w:rsidRPr="006F5332" w:rsidRDefault="00D01B74" w:rsidP="00D01B74">
            <w:pPr>
              <w:spacing w:after="240"/>
              <w:contextualSpacing/>
              <w:rPr>
                <w:rFonts w:cs="Times New Roman"/>
                <w:sz w:val="24"/>
                <w:szCs w:val="24"/>
              </w:rPr>
            </w:pPr>
          </w:p>
          <w:p w14:paraId="73E6280C" w14:textId="77777777" w:rsidR="00D01B74" w:rsidRPr="006F5332" w:rsidRDefault="00D01B74" w:rsidP="00D01B74">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Enhver har digital adgang til oplysninger om et luftfartøjs tekniske forhold, der er registreret i nationalitetsregisteret.</w:t>
            </w:r>
          </w:p>
          <w:p w14:paraId="5F9B38C3" w14:textId="77777777" w:rsidR="00D01B74" w:rsidRPr="006F5332" w:rsidRDefault="00D01B74" w:rsidP="00D01B74">
            <w:pPr>
              <w:spacing w:after="240"/>
              <w:contextualSpacing/>
              <w:rPr>
                <w:rFonts w:cs="Times New Roman"/>
                <w:sz w:val="24"/>
                <w:szCs w:val="24"/>
              </w:rPr>
            </w:pPr>
          </w:p>
          <w:p w14:paraId="63A36DD0" w14:textId="60DD79F6" w:rsidR="006108C2" w:rsidRPr="006F5332" w:rsidRDefault="00D01B74" w:rsidP="00D01B74">
            <w:pPr>
              <w:spacing w:after="240"/>
              <w:contextualSpacing/>
              <w:rPr>
                <w:rFonts w:cs="Times New Roman"/>
                <w:sz w:val="24"/>
                <w:szCs w:val="24"/>
              </w:rPr>
            </w:pPr>
            <w:r w:rsidRPr="006F5332">
              <w:rPr>
                <w:rFonts w:cs="Times New Roman"/>
                <w:i/>
                <w:sz w:val="24"/>
                <w:szCs w:val="24"/>
              </w:rPr>
              <w:t>Stk. 3.</w:t>
            </w:r>
            <w:r w:rsidRPr="006F5332">
              <w:rPr>
                <w:rFonts w:cs="Times New Roman"/>
                <w:sz w:val="24"/>
                <w:szCs w:val="24"/>
              </w:rPr>
              <w:t xml:space="preserve"> Transportministeren kan fastsætte regler om, at offentlige myndigheder og private virksomheder med erhvervsmæssig relation til luftfart efter ansøgning kan få udvidet digital adgang til oplysninger om identiteten af ejer og bruger af et luftfartøj i nationalitetsregisteret.</w:t>
            </w:r>
          </w:p>
        </w:tc>
        <w:tc>
          <w:tcPr>
            <w:tcW w:w="3608" w:type="dxa"/>
          </w:tcPr>
          <w:p w14:paraId="2A884558" w14:textId="77777777" w:rsidR="00D01B74" w:rsidRPr="006F5332" w:rsidRDefault="00D01B74" w:rsidP="00D01B74">
            <w:pPr>
              <w:rPr>
                <w:rFonts w:cs="Times New Roman"/>
                <w:sz w:val="24"/>
                <w:szCs w:val="24"/>
              </w:rPr>
            </w:pPr>
            <w:r w:rsidRPr="006F5332">
              <w:rPr>
                <w:rFonts w:cs="Times New Roman"/>
                <w:b/>
                <w:bCs/>
                <w:sz w:val="24"/>
                <w:szCs w:val="24"/>
              </w:rPr>
              <w:lastRenderedPageBreak/>
              <w:t xml:space="preserve">2. </w:t>
            </w:r>
            <w:r w:rsidRPr="006F5332">
              <w:rPr>
                <w:rFonts w:cs="Times New Roman"/>
                <w:sz w:val="24"/>
                <w:szCs w:val="24"/>
              </w:rPr>
              <w:t xml:space="preserve">I </w:t>
            </w:r>
            <w:r w:rsidRPr="006F5332">
              <w:rPr>
                <w:rFonts w:cs="Times New Roman"/>
                <w:i/>
                <w:iCs/>
                <w:sz w:val="24"/>
                <w:szCs w:val="24"/>
              </w:rPr>
              <w:t xml:space="preserve">kapitel </w:t>
            </w:r>
            <w:r w:rsidRPr="006F5332">
              <w:rPr>
                <w:rFonts w:cs="Times New Roman"/>
                <w:sz w:val="24"/>
                <w:szCs w:val="24"/>
              </w:rPr>
              <w:t xml:space="preserve">2 før § 6 affattes </w:t>
            </w:r>
            <w:r w:rsidRPr="006F5332">
              <w:rPr>
                <w:rFonts w:cs="Times New Roman"/>
                <w:i/>
                <w:iCs/>
                <w:sz w:val="24"/>
                <w:szCs w:val="24"/>
              </w:rPr>
              <w:t>afsnitsoverskriften</w:t>
            </w:r>
            <w:r w:rsidRPr="006F5332">
              <w:rPr>
                <w:rFonts w:cs="Times New Roman"/>
                <w:sz w:val="24"/>
                <w:szCs w:val="24"/>
              </w:rPr>
              <w:t xml:space="preserve"> således: </w:t>
            </w:r>
          </w:p>
          <w:p w14:paraId="48D91856" w14:textId="77777777" w:rsidR="00D01B74" w:rsidRPr="006F5332" w:rsidRDefault="00D01B74" w:rsidP="00D01B74">
            <w:pPr>
              <w:pStyle w:val="Listeafsnit"/>
              <w:spacing w:after="0" w:line="300" w:lineRule="auto"/>
              <w:ind w:left="0"/>
              <w:jc w:val="both"/>
              <w:rPr>
                <w:rStyle w:val="Kommentarhenvisning"/>
              </w:rPr>
            </w:pPr>
            <w:r w:rsidRPr="006F5332">
              <w:rPr>
                <w:rFonts w:ascii="Times New Roman" w:hAnsi="Times New Roman" w:cs="Times New Roman"/>
                <w:i/>
                <w:iCs/>
                <w:sz w:val="24"/>
                <w:szCs w:val="24"/>
              </w:rPr>
              <w:t>»Nationalitetsregistret</w:t>
            </w:r>
            <w:r w:rsidRPr="006F5332">
              <w:rPr>
                <w:rFonts w:ascii="Times New Roman" w:hAnsi="Times New Roman" w:cs="Times New Roman"/>
                <w:sz w:val="24"/>
                <w:szCs w:val="24"/>
              </w:rPr>
              <w:t>«</w:t>
            </w:r>
            <w:r w:rsidRPr="006F5332">
              <w:rPr>
                <w:rStyle w:val="Kommentarhenvisning"/>
              </w:rPr>
              <w:t>.</w:t>
            </w:r>
          </w:p>
          <w:p w14:paraId="0FB8BF60" w14:textId="77777777" w:rsidR="006108C2" w:rsidRPr="006F5332" w:rsidRDefault="006108C2" w:rsidP="00DF743A">
            <w:pPr>
              <w:spacing w:after="240"/>
              <w:contextualSpacing/>
              <w:rPr>
                <w:rFonts w:cs="Times New Roman"/>
                <w:b/>
                <w:sz w:val="24"/>
                <w:szCs w:val="24"/>
              </w:rPr>
            </w:pPr>
          </w:p>
        </w:tc>
      </w:tr>
      <w:tr w:rsidR="006108C2" w:rsidRPr="006F5332" w14:paraId="4A9B3C25" w14:textId="77777777" w:rsidTr="00DF743A">
        <w:trPr>
          <w:trHeight w:val="280"/>
        </w:trPr>
        <w:tc>
          <w:tcPr>
            <w:tcW w:w="3610" w:type="dxa"/>
          </w:tcPr>
          <w:p w14:paraId="3599F6A3" w14:textId="0D48882C" w:rsidR="006108C2" w:rsidRPr="006F5332" w:rsidRDefault="00D01B74" w:rsidP="00DF743A">
            <w:pPr>
              <w:spacing w:after="240"/>
              <w:contextualSpacing/>
              <w:rPr>
                <w:rFonts w:cs="Times New Roman"/>
                <w:sz w:val="24"/>
                <w:szCs w:val="24"/>
              </w:rPr>
            </w:pPr>
            <w:r w:rsidRPr="006F5332">
              <w:rPr>
                <w:rFonts w:cs="Times New Roman"/>
                <w:b/>
                <w:sz w:val="24"/>
                <w:szCs w:val="24"/>
              </w:rPr>
              <w:t>§ 6.</w:t>
            </w:r>
            <w:r w:rsidRPr="006F5332">
              <w:rPr>
                <w:rFonts w:cs="Times New Roman"/>
                <w:sz w:val="24"/>
                <w:szCs w:val="24"/>
              </w:rPr>
              <w:t xml:space="preserve"> Trafikstyrelsen fører som registreringsmyndighed et register over luftfartøjer (nationalitetsregister).</w:t>
            </w:r>
          </w:p>
        </w:tc>
        <w:tc>
          <w:tcPr>
            <w:tcW w:w="3608" w:type="dxa"/>
          </w:tcPr>
          <w:p w14:paraId="61B30B1F" w14:textId="77777777" w:rsidR="00D01B74" w:rsidRPr="006F5332" w:rsidRDefault="00D01B74" w:rsidP="00D01B74">
            <w:pPr>
              <w:spacing w:after="240"/>
              <w:contextualSpacing/>
              <w:rPr>
                <w:rFonts w:cs="Times New Roman"/>
                <w:sz w:val="24"/>
                <w:szCs w:val="24"/>
              </w:rPr>
            </w:pPr>
            <w:r w:rsidRPr="006F5332">
              <w:rPr>
                <w:rFonts w:cs="Times New Roman"/>
                <w:b/>
                <w:bCs/>
                <w:iCs/>
                <w:sz w:val="24"/>
                <w:szCs w:val="24"/>
              </w:rPr>
              <w:t>3.</w:t>
            </w:r>
            <w:r w:rsidRPr="006F5332">
              <w:rPr>
                <w:rFonts w:cs="Times New Roman"/>
                <w:b/>
                <w:bCs/>
                <w:i/>
                <w:iCs/>
                <w:sz w:val="24"/>
                <w:szCs w:val="24"/>
              </w:rPr>
              <w:t xml:space="preserve"> </w:t>
            </w:r>
            <w:r w:rsidRPr="006F5332">
              <w:rPr>
                <w:rFonts w:cs="Times New Roman"/>
                <w:i/>
                <w:iCs/>
                <w:sz w:val="24"/>
                <w:szCs w:val="24"/>
              </w:rPr>
              <w:t>§ 6, stk. 1</w:t>
            </w:r>
            <w:r w:rsidRPr="006F5332">
              <w:rPr>
                <w:rFonts w:cs="Times New Roman"/>
                <w:sz w:val="24"/>
                <w:szCs w:val="24"/>
              </w:rPr>
              <w:t xml:space="preserve">, affattes således: </w:t>
            </w:r>
          </w:p>
          <w:p w14:paraId="6E97A4D4" w14:textId="507CB2CF" w:rsidR="006108C2" w:rsidRPr="006F5332" w:rsidRDefault="00D01B74" w:rsidP="00DF743A">
            <w:pPr>
              <w:spacing w:after="240"/>
              <w:contextualSpacing/>
              <w:rPr>
                <w:rFonts w:cs="Times New Roman"/>
                <w:b/>
                <w:sz w:val="24"/>
                <w:szCs w:val="24"/>
              </w:rPr>
            </w:pPr>
            <w:r w:rsidRPr="006F5332">
              <w:rPr>
                <w:rFonts w:cs="Times New Roman"/>
                <w:sz w:val="24"/>
                <w:szCs w:val="24"/>
              </w:rPr>
              <w:t>»Trafikstyrelsen fører et register over luftfartøjer (Nationalitetsregistret).«</w:t>
            </w:r>
          </w:p>
        </w:tc>
      </w:tr>
      <w:tr w:rsidR="009A2C07" w:rsidRPr="006F5332" w14:paraId="614B9068" w14:textId="77777777" w:rsidTr="00DF743A">
        <w:trPr>
          <w:trHeight w:val="280"/>
        </w:trPr>
        <w:tc>
          <w:tcPr>
            <w:tcW w:w="3610" w:type="dxa"/>
          </w:tcPr>
          <w:p w14:paraId="3B6FED59" w14:textId="449A934D" w:rsidR="009A2C07" w:rsidRPr="00D30890" w:rsidRDefault="009A2C07" w:rsidP="009A2C07">
            <w:pPr>
              <w:spacing w:after="240"/>
              <w:contextualSpacing/>
              <w:rPr>
                <w:rFonts w:cs="Times New Roman"/>
                <w:sz w:val="24"/>
                <w:szCs w:val="24"/>
              </w:rPr>
            </w:pPr>
            <w:r w:rsidRPr="009A2C07">
              <w:rPr>
                <w:rFonts w:cs="Times New Roman"/>
                <w:b/>
                <w:bCs/>
                <w:sz w:val="24"/>
                <w:szCs w:val="24"/>
              </w:rPr>
              <w:t>§ 6.</w:t>
            </w:r>
            <w:r w:rsidRPr="00D30890">
              <w:rPr>
                <w:rFonts w:cs="Times New Roman"/>
                <w:sz w:val="24"/>
                <w:szCs w:val="24"/>
              </w:rPr>
              <w:t> ---</w:t>
            </w:r>
          </w:p>
          <w:p w14:paraId="4FF1414E" w14:textId="77777777" w:rsidR="009A2C07" w:rsidRPr="00D30890" w:rsidRDefault="009A2C07" w:rsidP="009A2C07">
            <w:pPr>
              <w:spacing w:after="240"/>
              <w:contextualSpacing/>
              <w:rPr>
                <w:rFonts w:cs="Times New Roman"/>
                <w:sz w:val="24"/>
                <w:szCs w:val="24"/>
              </w:rPr>
            </w:pPr>
            <w:r w:rsidRPr="00D30890">
              <w:rPr>
                <w:rFonts w:cs="Times New Roman"/>
                <w:i/>
                <w:iCs/>
                <w:sz w:val="24"/>
                <w:szCs w:val="24"/>
              </w:rPr>
              <w:t>Stk. 2.</w:t>
            </w:r>
            <w:r w:rsidRPr="00D30890">
              <w:rPr>
                <w:rFonts w:cs="Times New Roman"/>
                <w:sz w:val="24"/>
                <w:szCs w:val="24"/>
              </w:rPr>
              <w:t> Enhver har digital adgang til oplysninger om et luftfartøjs tekniske forhold, der er registreret i nationalitetsregisteret.</w:t>
            </w:r>
          </w:p>
          <w:p w14:paraId="75631C3C" w14:textId="77777777" w:rsidR="009A2C07" w:rsidRPr="00D30890" w:rsidRDefault="009A2C07" w:rsidP="009A2C07">
            <w:pPr>
              <w:spacing w:after="240"/>
              <w:contextualSpacing/>
              <w:rPr>
                <w:rFonts w:cs="Times New Roman"/>
                <w:sz w:val="24"/>
                <w:szCs w:val="24"/>
              </w:rPr>
            </w:pPr>
            <w:r w:rsidRPr="00D30890">
              <w:rPr>
                <w:rFonts w:cs="Times New Roman"/>
                <w:i/>
                <w:iCs/>
                <w:sz w:val="24"/>
                <w:szCs w:val="24"/>
              </w:rPr>
              <w:t>Stk. 3.</w:t>
            </w:r>
            <w:r w:rsidRPr="00D30890">
              <w:rPr>
                <w:rFonts w:cs="Times New Roman"/>
                <w:sz w:val="24"/>
                <w:szCs w:val="24"/>
              </w:rPr>
              <w:t> Transportministeren kan fastsætte regler om, at offentlige myndigheder og private virksomheder med erhvervsmæssig relation til luftfart efter ansøgning kan få udvidet digital adgang til oplysninger om identiteten af ejer og bruger af et luftfartøj i nationalitetsregisteret.</w:t>
            </w:r>
          </w:p>
          <w:p w14:paraId="5189DEA0" w14:textId="77777777" w:rsidR="009A2C07" w:rsidRPr="006F5332" w:rsidRDefault="009A2C07" w:rsidP="00DF743A">
            <w:pPr>
              <w:spacing w:after="240"/>
              <w:contextualSpacing/>
              <w:rPr>
                <w:rFonts w:cs="Times New Roman"/>
                <w:b/>
                <w:sz w:val="24"/>
                <w:szCs w:val="24"/>
              </w:rPr>
            </w:pPr>
          </w:p>
        </w:tc>
        <w:tc>
          <w:tcPr>
            <w:tcW w:w="3608" w:type="dxa"/>
          </w:tcPr>
          <w:p w14:paraId="312E8907" w14:textId="4CDE8E2E" w:rsidR="009A2C07" w:rsidRPr="00D30890" w:rsidRDefault="009A2C07" w:rsidP="00D30890">
            <w:pPr>
              <w:rPr>
                <w:rFonts w:cs="Times New Roman"/>
                <w:bCs/>
                <w:sz w:val="24"/>
                <w:szCs w:val="24"/>
              </w:rPr>
            </w:pPr>
            <w:r w:rsidRPr="006F5332">
              <w:rPr>
                <w:rFonts w:cs="Times New Roman"/>
                <w:b/>
                <w:bCs/>
                <w:sz w:val="24"/>
                <w:szCs w:val="24"/>
              </w:rPr>
              <w:t xml:space="preserve">4. </w:t>
            </w:r>
            <w:r>
              <w:rPr>
                <w:rFonts w:cs="Times New Roman"/>
                <w:bCs/>
                <w:sz w:val="24"/>
                <w:szCs w:val="24"/>
              </w:rPr>
              <w:t xml:space="preserve">I </w:t>
            </w:r>
            <w:r>
              <w:rPr>
                <w:rFonts w:cs="Times New Roman"/>
                <w:bCs/>
                <w:i/>
                <w:sz w:val="24"/>
                <w:szCs w:val="24"/>
              </w:rPr>
              <w:t xml:space="preserve">§ 6, stk. 2 og 3, </w:t>
            </w:r>
            <w:r>
              <w:rPr>
                <w:rFonts w:cs="Times New Roman"/>
                <w:bCs/>
                <w:sz w:val="24"/>
                <w:szCs w:val="24"/>
              </w:rPr>
              <w:t xml:space="preserve">ændres </w:t>
            </w:r>
            <w:r w:rsidRPr="006F5332">
              <w:rPr>
                <w:rFonts w:cs="Times New Roman"/>
                <w:sz w:val="24"/>
                <w:szCs w:val="24"/>
              </w:rPr>
              <w:t>»</w:t>
            </w:r>
            <w:r>
              <w:rPr>
                <w:rFonts w:cs="Times New Roman"/>
                <w:sz w:val="24"/>
                <w:szCs w:val="24"/>
              </w:rPr>
              <w:t>nationalitets</w:t>
            </w:r>
            <w:r w:rsidRPr="006F5332">
              <w:rPr>
                <w:rFonts w:cs="Times New Roman"/>
                <w:sz w:val="24"/>
                <w:szCs w:val="24"/>
              </w:rPr>
              <w:t>regist</w:t>
            </w:r>
            <w:r>
              <w:rPr>
                <w:rFonts w:cs="Times New Roman"/>
                <w:sz w:val="24"/>
                <w:szCs w:val="24"/>
              </w:rPr>
              <w:t>e</w:t>
            </w:r>
            <w:r w:rsidRPr="006F5332">
              <w:rPr>
                <w:rFonts w:cs="Times New Roman"/>
                <w:sz w:val="24"/>
                <w:szCs w:val="24"/>
              </w:rPr>
              <w:t>ret« til: »Nationalitetsregistret«</w:t>
            </w:r>
            <w:r>
              <w:rPr>
                <w:rFonts w:cs="Times New Roman"/>
                <w:sz w:val="24"/>
                <w:szCs w:val="24"/>
              </w:rPr>
              <w:t>.</w:t>
            </w:r>
          </w:p>
        </w:tc>
      </w:tr>
      <w:tr w:rsidR="00D01B74" w:rsidRPr="006F5332" w14:paraId="40126427" w14:textId="77777777" w:rsidTr="00DF743A">
        <w:trPr>
          <w:trHeight w:val="280"/>
        </w:trPr>
        <w:tc>
          <w:tcPr>
            <w:tcW w:w="3610" w:type="dxa"/>
          </w:tcPr>
          <w:p w14:paraId="5B03E88F" w14:textId="77777777" w:rsidR="00D01B74" w:rsidRPr="006F5332" w:rsidRDefault="00D01B74" w:rsidP="00D01B74">
            <w:pPr>
              <w:spacing w:after="240"/>
              <w:contextualSpacing/>
              <w:rPr>
                <w:rFonts w:cs="Times New Roman"/>
                <w:sz w:val="24"/>
                <w:szCs w:val="24"/>
              </w:rPr>
            </w:pPr>
            <w:r w:rsidRPr="006F5332">
              <w:rPr>
                <w:rFonts w:cs="Times New Roman"/>
                <w:b/>
                <w:sz w:val="24"/>
                <w:szCs w:val="24"/>
              </w:rPr>
              <w:t>§ 7.</w:t>
            </w:r>
            <w:r w:rsidRPr="006F5332">
              <w:rPr>
                <w:rFonts w:cs="Times New Roman"/>
                <w:sz w:val="24"/>
                <w:szCs w:val="24"/>
              </w:rPr>
              <w:t xml:space="preserve"> Et luftfartøj kan kun registreres i Danmark,</w:t>
            </w:r>
          </w:p>
          <w:p w14:paraId="3FFDA511" w14:textId="77777777" w:rsidR="00D01B74" w:rsidRPr="006F5332" w:rsidRDefault="00D01B74" w:rsidP="00D01B74">
            <w:pPr>
              <w:spacing w:after="240"/>
              <w:contextualSpacing/>
              <w:rPr>
                <w:rFonts w:cs="Times New Roman"/>
                <w:sz w:val="24"/>
                <w:szCs w:val="24"/>
              </w:rPr>
            </w:pPr>
          </w:p>
          <w:p w14:paraId="00B26555" w14:textId="106F88E3" w:rsidR="00D01B74" w:rsidRPr="006F5332" w:rsidRDefault="00D01B74" w:rsidP="00D01B74">
            <w:pPr>
              <w:spacing w:after="240"/>
              <w:contextualSpacing/>
              <w:rPr>
                <w:rFonts w:cs="Times New Roman"/>
                <w:sz w:val="24"/>
                <w:szCs w:val="24"/>
              </w:rPr>
            </w:pPr>
            <w:r w:rsidRPr="006F5332">
              <w:rPr>
                <w:rFonts w:cs="Times New Roman"/>
                <w:sz w:val="24"/>
                <w:szCs w:val="24"/>
              </w:rPr>
              <w:lastRenderedPageBreak/>
              <w:t>1) […]</w:t>
            </w:r>
          </w:p>
          <w:p w14:paraId="56E60D6C" w14:textId="77777777" w:rsidR="00D01B74" w:rsidRPr="006F5332" w:rsidRDefault="00D01B74" w:rsidP="00D01B74">
            <w:pPr>
              <w:spacing w:after="240"/>
              <w:contextualSpacing/>
              <w:rPr>
                <w:rFonts w:cs="Times New Roman"/>
                <w:sz w:val="24"/>
                <w:szCs w:val="24"/>
              </w:rPr>
            </w:pPr>
          </w:p>
          <w:p w14:paraId="495AADE8" w14:textId="50686A34" w:rsidR="00D01B74" w:rsidRPr="006F5332" w:rsidRDefault="00D01B74" w:rsidP="00D01B74">
            <w:pPr>
              <w:spacing w:after="240"/>
              <w:contextualSpacing/>
              <w:rPr>
                <w:rFonts w:cs="Times New Roman"/>
                <w:sz w:val="24"/>
                <w:szCs w:val="24"/>
              </w:rPr>
            </w:pPr>
            <w:r w:rsidRPr="006F5332">
              <w:rPr>
                <w:rFonts w:cs="Times New Roman"/>
                <w:sz w:val="24"/>
                <w:szCs w:val="24"/>
              </w:rPr>
              <w:t>2) når luftfartøjet er ejet af EU- eller EØS-statsborgere eller EU- eller EØS-selskaber m.v. (juridiske personer), i det omfang disse er omfattet af Den Europæiske Unions regler, eller</w:t>
            </w:r>
          </w:p>
          <w:p w14:paraId="50BF3C02" w14:textId="77777777" w:rsidR="00D01B74" w:rsidRPr="006F5332" w:rsidRDefault="00D01B74" w:rsidP="00D01B74">
            <w:pPr>
              <w:spacing w:after="240"/>
              <w:contextualSpacing/>
              <w:rPr>
                <w:rFonts w:cs="Times New Roman"/>
                <w:sz w:val="24"/>
                <w:szCs w:val="24"/>
              </w:rPr>
            </w:pPr>
          </w:p>
          <w:p w14:paraId="2A496FE7" w14:textId="592CA275" w:rsidR="00D01B74" w:rsidRPr="006F5332" w:rsidRDefault="00D01B74" w:rsidP="00D01B74">
            <w:pPr>
              <w:spacing w:after="240"/>
              <w:contextualSpacing/>
              <w:rPr>
                <w:rFonts w:cs="Times New Roman"/>
                <w:sz w:val="24"/>
                <w:szCs w:val="24"/>
              </w:rPr>
            </w:pPr>
            <w:r w:rsidRPr="006F5332">
              <w:rPr>
                <w:rFonts w:cs="Times New Roman"/>
                <w:sz w:val="24"/>
                <w:szCs w:val="24"/>
              </w:rPr>
              <w:t>[…]</w:t>
            </w:r>
          </w:p>
        </w:tc>
        <w:tc>
          <w:tcPr>
            <w:tcW w:w="3608" w:type="dxa"/>
          </w:tcPr>
          <w:p w14:paraId="5E56B95F" w14:textId="0555EDC2" w:rsidR="00D01B74" w:rsidRPr="006F5332" w:rsidRDefault="009A2C07" w:rsidP="00D01B74">
            <w:pPr>
              <w:rPr>
                <w:rFonts w:cs="Times New Roman"/>
                <w:sz w:val="24"/>
                <w:szCs w:val="24"/>
              </w:rPr>
            </w:pPr>
            <w:r>
              <w:rPr>
                <w:rFonts w:cs="Times New Roman"/>
                <w:b/>
                <w:bCs/>
                <w:sz w:val="24"/>
                <w:szCs w:val="24"/>
              </w:rPr>
              <w:lastRenderedPageBreak/>
              <w:t>5</w:t>
            </w:r>
            <w:r w:rsidR="00D01B74" w:rsidRPr="006F5332">
              <w:rPr>
                <w:rFonts w:cs="Times New Roman"/>
                <w:b/>
                <w:bCs/>
                <w:sz w:val="24"/>
                <w:szCs w:val="24"/>
              </w:rPr>
              <w:t xml:space="preserve">. </w:t>
            </w:r>
            <w:r w:rsidR="00D01B74" w:rsidRPr="006F5332">
              <w:rPr>
                <w:rFonts w:cs="Times New Roman"/>
                <w:iCs/>
                <w:sz w:val="24"/>
                <w:szCs w:val="24"/>
              </w:rPr>
              <w:t>I</w:t>
            </w:r>
            <w:r w:rsidR="00D01B74" w:rsidRPr="006F5332">
              <w:rPr>
                <w:rFonts w:cs="Times New Roman"/>
                <w:b/>
                <w:bCs/>
                <w:i/>
                <w:iCs/>
                <w:sz w:val="24"/>
                <w:szCs w:val="24"/>
              </w:rPr>
              <w:t xml:space="preserve"> </w:t>
            </w:r>
            <w:r w:rsidR="00D01B74" w:rsidRPr="006F5332">
              <w:rPr>
                <w:rFonts w:cs="Times New Roman"/>
                <w:i/>
                <w:iCs/>
                <w:sz w:val="24"/>
                <w:szCs w:val="24"/>
              </w:rPr>
              <w:t>§ 7, stk. 1, nr. 2</w:t>
            </w:r>
            <w:r w:rsidR="00D01B74" w:rsidRPr="006F5332">
              <w:rPr>
                <w:rFonts w:cs="Times New Roman"/>
                <w:sz w:val="24"/>
                <w:szCs w:val="24"/>
              </w:rPr>
              <w:t>, ændres »er omfattet af De</w:t>
            </w:r>
            <w:r w:rsidR="00D30890">
              <w:rPr>
                <w:rFonts w:cs="Times New Roman"/>
                <w:sz w:val="24"/>
                <w:szCs w:val="24"/>
              </w:rPr>
              <w:t>n Europæiske Unions</w:t>
            </w:r>
            <w:r w:rsidR="00D01B74" w:rsidRPr="006F5332">
              <w:rPr>
                <w:rFonts w:cs="Times New Roman"/>
                <w:sz w:val="24"/>
                <w:szCs w:val="24"/>
              </w:rPr>
              <w:t xml:space="preserve"> regler« til: »har tilknytning til </w:t>
            </w:r>
            <w:r w:rsidR="00D01B74" w:rsidRPr="006F5332">
              <w:rPr>
                <w:rFonts w:cs="Times New Roman"/>
                <w:sz w:val="24"/>
                <w:szCs w:val="24"/>
              </w:rPr>
              <w:lastRenderedPageBreak/>
              <w:t xml:space="preserve">Danmark som følge af, at de har udnyttet deres rettigheder efter Den Europæiske Unions regler om arbejdskraftens frie bevægelighed, etableringsretten og retten til fri udveksling af tjenesteydelser«. </w:t>
            </w:r>
          </w:p>
        </w:tc>
      </w:tr>
      <w:tr w:rsidR="00D01B74" w:rsidRPr="006F5332" w14:paraId="43520DDD" w14:textId="77777777" w:rsidTr="00DF743A">
        <w:trPr>
          <w:trHeight w:val="280"/>
        </w:trPr>
        <w:tc>
          <w:tcPr>
            <w:tcW w:w="3610" w:type="dxa"/>
          </w:tcPr>
          <w:p w14:paraId="125E69DD" w14:textId="77777777" w:rsidR="00D01B74" w:rsidRPr="006F5332" w:rsidRDefault="00D01B74" w:rsidP="00DF743A">
            <w:pPr>
              <w:spacing w:after="240"/>
              <w:contextualSpacing/>
              <w:rPr>
                <w:rFonts w:cs="Times New Roman"/>
                <w:sz w:val="24"/>
                <w:szCs w:val="24"/>
              </w:rPr>
            </w:pPr>
            <w:r w:rsidRPr="006F5332">
              <w:rPr>
                <w:rFonts w:cs="Times New Roman"/>
                <w:b/>
                <w:sz w:val="24"/>
                <w:szCs w:val="24"/>
              </w:rPr>
              <w:lastRenderedPageBreak/>
              <w:t>§ 11.</w:t>
            </w:r>
            <w:r w:rsidRPr="006F5332">
              <w:rPr>
                <w:rFonts w:cs="Times New Roman"/>
                <w:sz w:val="24"/>
                <w:szCs w:val="24"/>
              </w:rPr>
              <w:t xml:space="preserve"> Såfremt registreringsmyndigheden kan tage begæringen til følge, skal luftfartøjet registreres og tildeles registreringsmærke.</w:t>
            </w:r>
          </w:p>
          <w:p w14:paraId="3E1E6CA7" w14:textId="77777777" w:rsidR="00D01B74" w:rsidRPr="006F5332" w:rsidRDefault="00D01B74" w:rsidP="00DF743A">
            <w:pPr>
              <w:spacing w:after="240"/>
              <w:contextualSpacing/>
              <w:rPr>
                <w:rFonts w:cs="Times New Roman"/>
                <w:sz w:val="24"/>
                <w:szCs w:val="24"/>
              </w:rPr>
            </w:pPr>
          </w:p>
          <w:p w14:paraId="411F6EAB" w14:textId="77777777" w:rsidR="00D01B74" w:rsidRPr="006F5332" w:rsidRDefault="00D01B74" w:rsidP="00DF743A">
            <w:pPr>
              <w:spacing w:after="240"/>
              <w:contextualSpacing/>
              <w:rPr>
                <w:rFonts w:cs="Times New Roman"/>
                <w:sz w:val="24"/>
                <w:szCs w:val="24"/>
              </w:rPr>
            </w:pPr>
            <w:r w:rsidRPr="006F5332">
              <w:rPr>
                <w:rFonts w:cs="Times New Roman"/>
                <w:b/>
                <w:sz w:val="24"/>
                <w:szCs w:val="24"/>
              </w:rPr>
              <w:t>§ 12.</w:t>
            </w:r>
            <w:r w:rsidRPr="006F5332">
              <w:rPr>
                <w:rFonts w:cs="Times New Roman"/>
                <w:sz w:val="24"/>
                <w:szCs w:val="24"/>
              </w:rPr>
              <w:t xml:space="preserve"> Såfremt der efter registreringen sker ændring i ejendomsforholdet med hensyn til luftfartøjet, eller luftfartøjet undergår sådan forandring, at det har betydning for dets identificering, skal ejeren uopholdeligt anmelde det til registreringsmyndigheden. Det samme gælder, når ejeren ikke længere opfylder vilkårene efter § 7. Overdrages luftfartøjet ved aftale helt eller delvis til ny ejer, påhviler anmeldelsespligten også overdrageren. I tilfælde af et luftfartøjs salg ved tvangsauktion eller overtagelse ved umiddelbar fogedforretning skal fogeden eller - ved konkurs, ved offentligt skifte og ved bobestyrerbehandlede dødsboer, der omfatter luftfartøjet - henholdsvis kurator, skifteretten og bobestyreren sende meddelelse herom til registreringsmyndigheden.</w:t>
            </w:r>
          </w:p>
          <w:p w14:paraId="56A4DD38" w14:textId="77777777" w:rsidR="00D01B74" w:rsidRPr="006F5332" w:rsidRDefault="00D01B74" w:rsidP="00DF743A">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Registreringsmyndigheden skal under fornøden iagttagelse af </w:t>
            </w:r>
            <w:r w:rsidRPr="006F5332">
              <w:rPr>
                <w:rFonts w:cs="Times New Roman"/>
                <w:sz w:val="24"/>
                <w:szCs w:val="24"/>
              </w:rPr>
              <w:lastRenderedPageBreak/>
              <w:t>bestemmelserne i §§ 10-11 føre anmeldelsen ind i registret eller - i de i §§ 13-14 omhandlede tilfælde - slette luftfartøjet af registret eller gøre anmærkning på dets blad.</w:t>
            </w:r>
          </w:p>
          <w:p w14:paraId="3D5A2810" w14:textId="77777777" w:rsidR="00D01B74" w:rsidRPr="006F5332" w:rsidRDefault="00D01B74" w:rsidP="00DF743A">
            <w:pPr>
              <w:spacing w:after="240"/>
              <w:contextualSpacing/>
              <w:rPr>
                <w:rFonts w:cs="Times New Roman"/>
                <w:sz w:val="24"/>
                <w:szCs w:val="24"/>
              </w:rPr>
            </w:pPr>
          </w:p>
          <w:p w14:paraId="662787DD" w14:textId="24081347" w:rsidR="00D01B74" w:rsidRPr="006F5332" w:rsidRDefault="00D01B74" w:rsidP="00D01B74">
            <w:pPr>
              <w:spacing w:after="240"/>
              <w:contextualSpacing/>
              <w:rPr>
                <w:rFonts w:cs="Times New Roman"/>
                <w:b/>
                <w:sz w:val="24"/>
                <w:szCs w:val="24"/>
              </w:rPr>
            </w:pPr>
            <w:r w:rsidRPr="006F5332">
              <w:rPr>
                <w:rFonts w:cs="Times New Roman"/>
                <w:b/>
                <w:sz w:val="24"/>
                <w:szCs w:val="24"/>
              </w:rPr>
              <w:t xml:space="preserve">§ 13. </w:t>
            </w:r>
            <w:r w:rsidR="002B7D46" w:rsidRPr="006F5332">
              <w:rPr>
                <w:rFonts w:cs="Times New Roman"/>
                <w:b/>
                <w:sz w:val="24"/>
                <w:szCs w:val="24"/>
              </w:rPr>
              <w:t>---</w:t>
            </w:r>
          </w:p>
          <w:p w14:paraId="48DDBB82" w14:textId="77777777" w:rsidR="00D01B74" w:rsidRPr="006F5332" w:rsidRDefault="00D01B74" w:rsidP="00D01B74">
            <w:pPr>
              <w:spacing w:after="240"/>
              <w:contextualSpacing/>
              <w:rPr>
                <w:rFonts w:cs="Times New Roman"/>
                <w:sz w:val="24"/>
                <w:szCs w:val="24"/>
              </w:rPr>
            </w:pPr>
          </w:p>
          <w:p w14:paraId="7D6F43B0" w14:textId="77777777" w:rsidR="00D01B74" w:rsidRPr="006F5332" w:rsidRDefault="00D01B74" w:rsidP="00D01B74">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Når der er indtrådt et forhold som nævnt foran, skal ejeren uopholdeligt anmelde det til registreringsmyndigheden, hvis dette ikke allerede er gjort efter § 12.</w:t>
            </w:r>
          </w:p>
          <w:p w14:paraId="3084B27F" w14:textId="77777777" w:rsidR="00D01B74" w:rsidRPr="006F5332" w:rsidRDefault="00D01B74" w:rsidP="00D01B74">
            <w:pPr>
              <w:spacing w:after="240"/>
              <w:contextualSpacing/>
              <w:rPr>
                <w:rFonts w:cs="Times New Roman"/>
                <w:sz w:val="24"/>
                <w:szCs w:val="24"/>
              </w:rPr>
            </w:pPr>
          </w:p>
          <w:p w14:paraId="6DC079D7" w14:textId="77777777" w:rsidR="00D01B74" w:rsidRPr="006F5332" w:rsidRDefault="00D01B74" w:rsidP="00D01B74">
            <w:pPr>
              <w:spacing w:after="240"/>
              <w:contextualSpacing/>
              <w:rPr>
                <w:rFonts w:cs="Times New Roman"/>
                <w:sz w:val="24"/>
                <w:szCs w:val="24"/>
              </w:rPr>
            </w:pPr>
            <w:r w:rsidRPr="006F5332">
              <w:rPr>
                <w:rFonts w:cs="Times New Roman"/>
                <w:i/>
                <w:sz w:val="24"/>
                <w:szCs w:val="24"/>
              </w:rPr>
              <w:t xml:space="preserve">Stk. 3. </w:t>
            </w:r>
            <w:r w:rsidRPr="006F5332">
              <w:rPr>
                <w:rFonts w:cs="Times New Roman"/>
                <w:sz w:val="24"/>
                <w:szCs w:val="24"/>
              </w:rPr>
              <w:t>Har luftfartøjet i tre år ikke haft gyldigt luftdygtighedsbevis, kan det slettes i registret, såfremt ejeren ikke inden en af registreringsmyndigheden fastsat frist tilvejebringer sådant bevis.</w:t>
            </w:r>
          </w:p>
          <w:p w14:paraId="0C0F26CB" w14:textId="77777777" w:rsidR="00D01B74" w:rsidRPr="006F5332" w:rsidRDefault="00D01B74" w:rsidP="00D01B74">
            <w:pPr>
              <w:spacing w:after="240"/>
              <w:contextualSpacing/>
              <w:rPr>
                <w:rFonts w:cs="Times New Roman"/>
                <w:sz w:val="24"/>
                <w:szCs w:val="24"/>
              </w:rPr>
            </w:pPr>
          </w:p>
          <w:p w14:paraId="5C06D31E" w14:textId="77777777" w:rsidR="00D01B74" w:rsidRPr="006F5332" w:rsidRDefault="00D01B74" w:rsidP="00D01B74">
            <w:pPr>
              <w:spacing w:after="240"/>
              <w:contextualSpacing/>
              <w:rPr>
                <w:rFonts w:cs="Times New Roman"/>
                <w:sz w:val="24"/>
                <w:szCs w:val="24"/>
              </w:rPr>
            </w:pPr>
            <w:r w:rsidRPr="006F5332">
              <w:rPr>
                <w:rFonts w:cs="Times New Roman"/>
                <w:i/>
                <w:sz w:val="24"/>
                <w:szCs w:val="24"/>
              </w:rPr>
              <w:t xml:space="preserve">Stk. 4. </w:t>
            </w:r>
            <w:r w:rsidRPr="006F5332">
              <w:rPr>
                <w:rFonts w:cs="Times New Roman"/>
                <w:sz w:val="24"/>
                <w:szCs w:val="24"/>
              </w:rPr>
              <w:t>Et luftfartøj kan slettes af registeret, hvis et anmeldt ejerskifte ikke kan registreres, fordi begæring om registrering, dokumentation for erhvervelsen af luftfartøjet eller erklæring om, at betingelserne i § 7 er opfyldt, ikke er forelagt for registreringsmyndigheden, og den nye ejer ikke inden en frist, der fastsættes af registreringsmyndigheden, tilvejebringer det, der er nødvendigt for registreringen.</w:t>
            </w:r>
          </w:p>
          <w:p w14:paraId="3E57C86C" w14:textId="77777777" w:rsidR="002B7D46" w:rsidRPr="006F5332" w:rsidRDefault="002B7D46" w:rsidP="00D01B74">
            <w:pPr>
              <w:spacing w:after="240"/>
              <w:contextualSpacing/>
              <w:rPr>
                <w:rFonts w:cs="Times New Roman"/>
                <w:sz w:val="24"/>
                <w:szCs w:val="24"/>
              </w:rPr>
            </w:pPr>
          </w:p>
          <w:p w14:paraId="098CBF30" w14:textId="77777777" w:rsidR="002B7D46" w:rsidRPr="006F5332" w:rsidRDefault="002B7D46" w:rsidP="00D01B74">
            <w:pPr>
              <w:spacing w:after="240"/>
              <w:contextualSpacing/>
              <w:rPr>
                <w:rFonts w:cs="Times New Roman"/>
                <w:sz w:val="24"/>
                <w:szCs w:val="24"/>
              </w:rPr>
            </w:pPr>
            <w:r w:rsidRPr="006F5332">
              <w:rPr>
                <w:rFonts w:cs="Times New Roman"/>
                <w:b/>
                <w:sz w:val="24"/>
                <w:szCs w:val="24"/>
              </w:rPr>
              <w:t>§ 15.</w:t>
            </w:r>
            <w:r w:rsidRPr="006F5332">
              <w:rPr>
                <w:rFonts w:cs="Times New Roman"/>
                <w:sz w:val="24"/>
                <w:szCs w:val="24"/>
              </w:rPr>
              <w:t xml:space="preserve"> Er et her i landet registreret luftfartøj på ubestemt tid eller for et tidsrum af mindst 14 dage overladt til en lejetager eller en anden, der bruger det for egen regning, kan hver part i aftalen gøre anmeldelse </w:t>
            </w:r>
            <w:r w:rsidRPr="006F5332">
              <w:rPr>
                <w:rFonts w:cs="Times New Roman"/>
                <w:sz w:val="24"/>
                <w:szCs w:val="24"/>
              </w:rPr>
              <w:lastRenderedPageBreak/>
              <w:t>herom til registreringsmyndigheden, som i så fald skal gøre anmærkning i registret om brugeren og brugerens ret.</w:t>
            </w:r>
          </w:p>
          <w:p w14:paraId="4E08F637" w14:textId="77777777" w:rsidR="002B7D46" w:rsidRPr="006F5332" w:rsidRDefault="002B7D46" w:rsidP="00D01B74">
            <w:pPr>
              <w:spacing w:after="240"/>
              <w:contextualSpacing/>
              <w:rPr>
                <w:rFonts w:cs="Times New Roman"/>
                <w:sz w:val="24"/>
                <w:szCs w:val="24"/>
              </w:rPr>
            </w:pPr>
          </w:p>
          <w:p w14:paraId="3F9EB9AD" w14:textId="1E08B1F7" w:rsidR="002B7D46" w:rsidRPr="006F5332" w:rsidRDefault="002B7D46" w:rsidP="002B7D46">
            <w:pPr>
              <w:spacing w:after="240"/>
              <w:contextualSpacing/>
              <w:rPr>
                <w:rFonts w:cs="Times New Roman"/>
                <w:b/>
                <w:sz w:val="24"/>
                <w:szCs w:val="24"/>
              </w:rPr>
            </w:pPr>
            <w:r w:rsidRPr="006F5332">
              <w:rPr>
                <w:rFonts w:cs="Times New Roman"/>
                <w:b/>
                <w:sz w:val="24"/>
                <w:szCs w:val="24"/>
              </w:rPr>
              <w:t>§ 17.</w:t>
            </w:r>
            <w:r w:rsidRPr="006F5332">
              <w:rPr>
                <w:rFonts w:cs="Times New Roman"/>
                <w:sz w:val="24"/>
                <w:szCs w:val="24"/>
              </w:rPr>
              <w:t xml:space="preserve"> </w:t>
            </w:r>
            <w:r w:rsidRPr="006F5332">
              <w:rPr>
                <w:rFonts w:cs="Times New Roman"/>
                <w:b/>
                <w:sz w:val="24"/>
                <w:szCs w:val="24"/>
              </w:rPr>
              <w:t>---</w:t>
            </w:r>
          </w:p>
          <w:p w14:paraId="4EA017C3" w14:textId="77777777" w:rsidR="002B7D46" w:rsidRPr="006F5332" w:rsidRDefault="002B7D46" w:rsidP="002B7D46">
            <w:pPr>
              <w:spacing w:after="240"/>
              <w:contextualSpacing/>
              <w:rPr>
                <w:rFonts w:cs="Times New Roman"/>
                <w:sz w:val="24"/>
                <w:szCs w:val="24"/>
              </w:rPr>
            </w:pPr>
          </w:p>
          <w:p w14:paraId="5C0AC23A" w14:textId="77777777" w:rsidR="002B7D46" w:rsidRPr="006F5332" w:rsidRDefault="002B7D46" w:rsidP="002B7D46">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Registreringsmyndigheden udsteder nationalitets- og registreringsbevis for luftfartøjet.</w:t>
            </w:r>
          </w:p>
          <w:p w14:paraId="19FFBB3D" w14:textId="77777777" w:rsidR="002B7D46" w:rsidRPr="006F5332" w:rsidRDefault="002B7D46" w:rsidP="002B7D46">
            <w:pPr>
              <w:spacing w:after="240"/>
              <w:contextualSpacing/>
              <w:rPr>
                <w:rFonts w:cs="Times New Roman"/>
                <w:sz w:val="24"/>
                <w:szCs w:val="24"/>
              </w:rPr>
            </w:pPr>
          </w:p>
          <w:p w14:paraId="0DD4F480" w14:textId="32D7AF88" w:rsidR="002B7D46" w:rsidRPr="006F5332" w:rsidRDefault="002B7D46" w:rsidP="002B7D46">
            <w:pPr>
              <w:spacing w:after="240"/>
              <w:contextualSpacing/>
              <w:rPr>
                <w:rFonts w:cs="Times New Roman"/>
                <w:b/>
                <w:sz w:val="24"/>
                <w:szCs w:val="24"/>
              </w:rPr>
            </w:pPr>
            <w:r w:rsidRPr="006F5332">
              <w:rPr>
                <w:rFonts w:cs="Times New Roman"/>
                <w:b/>
                <w:sz w:val="24"/>
                <w:szCs w:val="24"/>
              </w:rPr>
              <w:t>§ 19. ---</w:t>
            </w:r>
          </w:p>
          <w:p w14:paraId="1775D212" w14:textId="77777777" w:rsidR="002B7D46" w:rsidRPr="006F5332" w:rsidRDefault="002B7D46" w:rsidP="002B7D46">
            <w:pPr>
              <w:spacing w:after="240"/>
              <w:contextualSpacing/>
              <w:rPr>
                <w:rFonts w:cs="Times New Roman"/>
                <w:b/>
                <w:sz w:val="24"/>
                <w:szCs w:val="24"/>
              </w:rPr>
            </w:pPr>
          </w:p>
          <w:p w14:paraId="3E50A5AC" w14:textId="3DB49137" w:rsidR="002B7D46" w:rsidRPr="006F5332" w:rsidRDefault="002B7D46" w:rsidP="002B7D46">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Registreringsmyndigheden udsteder et midlertidigt nationalitets- og registreringsbevis for luftfartøjet.</w:t>
            </w:r>
          </w:p>
        </w:tc>
        <w:tc>
          <w:tcPr>
            <w:tcW w:w="3608" w:type="dxa"/>
          </w:tcPr>
          <w:p w14:paraId="36F07F57" w14:textId="48A7FC11" w:rsidR="00D01B74" w:rsidRPr="006F5332" w:rsidRDefault="009A2C07" w:rsidP="00D01B74">
            <w:pPr>
              <w:rPr>
                <w:rFonts w:cs="Times New Roman"/>
                <w:sz w:val="24"/>
                <w:szCs w:val="24"/>
              </w:rPr>
            </w:pPr>
            <w:r>
              <w:rPr>
                <w:rFonts w:cs="Times New Roman"/>
                <w:b/>
                <w:bCs/>
                <w:iCs/>
                <w:sz w:val="24"/>
                <w:szCs w:val="24"/>
              </w:rPr>
              <w:lastRenderedPageBreak/>
              <w:t>6</w:t>
            </w:r>
            <w:r w:rsidR="00D01B74" w:rsidRPr="006F5332">
              <w:rPr>
                <w:rFonts w:cs="Times New Roman"/>
                <w:b/>
                <w:bCs/>
                <w:iCs/>
                <w:sz w:val="24"/>
                <w:szCs w:val="24"/>
              </w:rPr>
              <w:t xml:space="preserve">. </w:t>
            </w:r>
            <w:r w:rsidR="00D01B74" w:rsidRPr="006F5332">
              <w:rPr>
                <w:rFonts w:cs="Times New Roman"/>
                <w:sz w:val="24"/>
                <w:szCs w:val="24"/>
              </w:rPr>
              <w:t xml:space="preserve">I </w:t>
            </w:r>
            <w:r w:rsidR="00D01B74" w:rsidRPr="006F5332">
              <w:rPr>
                <w:rFonts w:cs="Times New Roman"/>
                <w:i/>
                <w:iCs/>
                <w:sz w:val="24"/>
                <w:szCs w:val="24"/>
              </w:rPr>
              <w:t xml:space="preserve">§ 11, stk. 1, </w:t>
            </w:r>
            <w:r w:rsidR="00D01B74" w:rsidRPr="006F5332">
              <w:rPr>
                <w:rFonts w:cs="Times New Roman"/>
                <w:sz w:val="24"/>
                <w:szCs w:val="24"/>
              </w:rPr>
              <w:t>to steder i</w:t>
            </w:r>
            <w:r w:rsidR="00D01B74" w:rsidRPr="006F5332">
              <w:rPr>
                <w:rFonts w:cs="Times New Roman"/>
                <w:i/>
                <w:iCs/>
                <w:sz w:val="24"/>
                <w:szCs w:val="24"/>
              </w:rPr>
              <w:t xml:space="preserve"> § 12, stk. 1, </w:t>
            </w:r>
            <w:r w:rsidR="00052E93" w:rsidRPr="006F5332">
              <w:rPr>
                <w:rFonts w:cs="Times New Roman"/>
                <w:iCs/>
                <w:sz w:val="24"/>
                <w:szCs w:val="24"/>
              </w:rPr>
              <w:t xml:space="preserve">i </w:t>
            </w:r>
            <w:r w:rsidR="00D01B74" w:rsidRPr="006F5332">
              <w:rPr>
                <w:rFonts w:cs="Times New Roman"/>
                <w:i/>
                <w:iCs/>
                <w:sz w:val="24"/>
                <w:szCs w:val="24"/>
              </w:rPr>
              <w:t>§ 12, stk. 2, § 13, stk. 2, § 13, stk. 3,</w:t>
            </w:r>
            <w:r w:rsidR="00D01B74" w:rsidRPr="006F5332">
              <w:rPr>
                <w:rFonts w:cs="Times New Roman"/>
                <w:sz w:val="24"/>
                <w:szCs w:val="24"/>
              </w:rPr>
              <w:t xml:space="preserve"> to steder i</w:t>
            </w:r>
            <w:r w:rsidR="00D01B74" w:rsidRPr="006F5332">
              <w:rPr>
                <w:rFonts w:cs="Times New Roman"/>
                <w:i/>
                <w:iCs/>
                <w:sz w:val="24"/>
                <w:szCs w:val="24"/>
              </w:rPr>
              <w:t xml:space="preserve"> § 13, stk. 4, </w:t>
            </w:r>
            <w:r w:rsidR="00194742" w:rsidRPr="006F5332">
              <w:rPr>
                <w:rFonts w:cs="Times New Roman"/>
                <w:iCs/>
                <w:sz w:val="24"/>
                <w:szCs w:val="24"/>
              </w:rPr>
              <w:t xml:space="preserve">og </w:t>
            </w:r>
            <w:r w:rsidR="00052E93" w:rsidRPr="006F5332">
              <w:rPr>
                <w:rFonts w:cs="Times New Roman"/>
                <w:iCs/>
                <w:sz w:val="24"/>
                <w:szCs w:val="24"/>
              </w:rPr>
              <w:t xml:space="preserve">i </w:t>
            </w:r>
            <w:r w:rsidR="00D01B74" w:rsidRPr="006F5332">
              <w:rPr>
                <w:rFonts w:cs="Times New Roman"/>
                <w:i/>
                <w:iCs/>
                <w:sz w:val="24"/>
                <w:szCs w:val="24"/>
              </w:rPr>
              <w:t xml:space="preserve">§ 15, § 17, stk. 2, </w:t>
            </w:r>
            <w:r w:rsidR="00D01B74" w:rsidRPr="006F5332">
              <w:rPr>
                <w:rFonts w:cs="Times New Roman"/>
                <w:sz w:val="24"/>
                <w:szCs w:val="24"/>
              </w:rPr>
              <w:t>og</w:t>
            </w:r>
            <w:r w:rsidR="002A1964">
              <w:rPr>
                <w:rFonts w:cs="Times New Roman"/>
                <w:sz w:val="24"/>
                <w:szCs w:val="24"/>
              </w:rPr>
              <w:t xml:space="preserve"> i</w:t>
            </w:r>
            <w:r w:rsidR="00D01B74" w:rsidRPr="006F5332">
              <w:rPr>
                <w:rFonts w:cs="Times New Roman"/>
                <w:i/>
                <w:iCs/>
                <w:sz w:val="24"/>
                <w:szCs w:val="24"/>
              </w:rPr>
              <w:t xml:space="preserve"> § 19, stk. 2</w:t>
            </w:r>
            <w:r w:rsidR="00D01B74" w:rsidRPr="006F5332">
              <w:rPr>
                <w:rFonts w:cs="Times New Roman"/>
                <w:sz w:val="24"/>
                <w:szCs w:val="24"/>
              </w:rPr>
              <w:t>, ændres »registreringsmyndigheden« til: »Trafikstyrelsen«.</w:t>
            </w:r>
          </w:p>
        </w:tc>
      </w:tr>
      <w:tr w:rsidR="00D01B74" w:rsidRPr="006F5332" w14:paraId="53C50A6D" w14:textId="77777777" w:rsidTr="00DF743A">
        <w:trPr>
          <w:trHeight w:val="280"/>
        </w:trPr>
        <w:tc>
          <w:tcPr>
            <w:tcW w:w="3610" w:type="dxa"/>
          </w:tcPr>
          <w:p w14:paraId="0C357D53" w14:textId="07AF0C69" w:rsidR="002B7D46" w:rsidRPr="006F5332" w:rsidRDefault="002B7D46" w:rsidP="002B7D46">
            <w:pPr>
              <w:spacing w:after="240"/>
              <w:contextualSpacing/>
              <w:rPr>
                <w:rFonts w:cs="Times New Roman"/>
                <w:sz w:val="24"/>
                <w:szCs w:val="24"/>
              </w:rPr>
            </w:pPr>
            <w:r w:rsidRPr="006F5332">
              <w:rPr>
                <w:rFonts w:cs="Times New Roman"/>
                <w:b/>
                <w:sz w:val="24"/>
                <w:szCs w:val="24"/>
              </w:rPr>
              <w:lastRenderedPageBreak/>
              <w:t xml:space="preserve">§ 14. </w:t>
            </w:r>
            <w:r w:rsidRPr="006F5332">
              <w:rPr>
                <w:rFonts w:cs="Times New Roman"/>
                <w:sz w:val="24"/>
                <w:szCs w:val="24"/>
              </w:rPr>
              <w:t>Hvis der på et luftfartøj hviler en registreret rettighed, må det ikke udslettes af nationalitetsregistret, medmindre rettighedshaveren meddeler sit samtykke hertil, men der gøres anmærkning i registret om det forhold, som skulle have medført slettelse. Sådan anmærkning berører ikke rettigheden, men har ellers samme virkning som slettelse.</w:t>
            </w:r>
          </w:p>
          <w:p w14:paraId="7511B383" w14:textId="7B15A02E" w:rsidR="00D01B74" w:rsidRPr="006F5332" w:rsidRDefault="002B7D46" w:rsidP="002B7D46">
            <w:pPr>
              <w:spacing w:after="240"/>
              <w:contextualSpacing/>
              <w:rPr>
                <w:rFonts w:cs="Times New Roman"/>
                <w:sz w:val="24"/>
                <w:szCs w:val="24"/>
              </w:rPr>
            </w:pPr>
            <w:r w:rsidRPr="006F5332">
              <w:rPr>
                <w:rFonts w:cs="Times New Roman"/>
                <w:i/>
                <w:sz w:val="24"/>
                <w:szCs w:val="24"/>
              </w:rPr>
              <w:t xml:space="preserve">Stk. 2. </w:t>
            </w:r>
            <w:r w:rsidRPr="006F5332">
              <w:rPr>
                <w:rFonts w:cs="Times New Roman"/>
                <w:sz w:val="24"/>
                <w:szCs w:val="24"/>
              </w:rPr>
              <w:t>Hvis et luftfartøj slettes af nationalitetsregistret, eller der i registret gøres sådan anmærkning, som omhandles i stk. 1, skal meddelelse herom gives føreren af rettighedsregistret.</w:t>
            </w:r>
          </w:p>
        </w:tc>
        <w:tc>
          <w:tcPr>
            <w:tcW w:w="3608" w:type="dxa"/>
          </w:tcPr>
          <w:p w14:paraId="43209370" w14:textId="22A12A92" w:rsidR="00D01B74" w:rsidRPr="006F5332" w:rsidRDefault="009A2C07" w:rsidP="00DF743A">
            <w:pPr>
              <w:spacing w:after="240"/>
              <w:contextualSpacing/>
              <w:rPr>
                <w:rFonts w:cs="Times New Roman"/>
                <w:b/>
                <w:sz w:val="24"/>
                <w:szCs w:val="24"/>
              </w:rPr>
            </w:pPr>
            <w:r>
              <w:rPr>
                <w:rFonts w:cs="Times New Roman"/>
                <w:b/>
                <w:bCs/>
                <w:sz w:val="24"/>
                <w:szCs w:val="24"/>
              </w:rPr>
              <w:t>7</w:t>
            </w:r>
            <w:r w:rsidR="002B7D46" w:rsidRPr="006F5332">
              <w:rPr>
                <w:rFonts w:cs="Times New Roman"/>
                <w:b/>
                <w:bCs/>
                <w:sz w:val="24"/>
                <w:szCs w:val="24"/>
              </w:rPr>
              <w:t xml:space="preserve">. </w:t>
            </w:r>
            <w:r w:rsidR="002B7D46" w:rsidRPr="006F5332">
              <w:rPr>
                <w:rFonts w:cs="Times New Roman"/>
                <w:sz w:val="24"/>
                <w:szCs w:val="24"/>
              </w:rPr>
              <w:t xml:space="preserve">I </w:t>
            </w:r>
            <w:r w:rsidR="002B7D46" w:rsidRPr="006F5332">
              <w:rPr>
                <w:rFonts w:cs="Times New Roman"/>
                <w:i/>
                <w:iCs/>
                <w:sz w:val="24"/>
                <w:szCs w:val="24"/>
              </w:rPr>
              <w:t xml:space="preserve">§ 14, stk. 1 og 2, </w:t>
            </w:r>
            <w:r w:rsidR="002B7D46" w:rsidRPr="006F5332">
              <w:rPr>
                <w:rFonts w:cs="Times New Roman"/>
                <w:sz w:val="24"/>
                <w:szCs w:val="24"/>
              </w:rPr>
              <w:t>ændres »nationalitetsregistret« til: »Nationalitetsregistret«.</w:t>
            </w:r>
          </w:p>
        </w:tc>
      </w:tr>
      <w:tr w:rsidR="00D01B74" w:rsidRPr="006F5332" w14:paraId="50A6CA02" w14:textId="77777777" w:rsidTr="00DF743A">
        <w:trPr>
          <w:trHeight w:val="280"/>
        </w:trPr>
        <w:tc>
          <w:tcPr>
            <w:tcW w:w="3610" w:type="dxa"/>
          </w:tcPr>
          <w:p w14:paraId="54208146" w14:textId="38126C26" w:rsidR="002B7D46" w:rsidRPr="006F5332" w:rsidRDefault="002B7D46" w:rsidP="002B7D46">
            <w:pPr>
              <w:spacing w:after="240"/>
              <w:contextualSpacing/>
              <w:rPr>
                <w:rFonts w:cs="Times New Roman"/>
                <w:sz w:val="24"/>
                <w:szCs w:val="24"/>
              </w:rPr>
            </w:pPr>
            <w:r w:rsidRPr="006F5332">
              <w:rPr>
                <w:rFonts w:cs="Times New Roman"/>
                <w:b/>
                <w:sz w:val="24"/>
                <w:szCs w:val="24"/>
              </w:rPr>
              <w:t>§ 16.</w:t>
            </w:r>
            <w:r w:rsidRPr="006F5332">
              <w:rPr>
                <w:rFonts w:cs="Times New Roman"/>
                <w:sz w:val="24"/>
                <w:szCs w:val="24"/>
              </w:rPr>
              <w:t xml:space="preserve"> Såfremt et luftfartøj i udlandet er bygget for dansk regning eller overgået i dansk eje og de i §§ 7-8 for registrering angivne vilkår er opfyldt, kan fartøjet på de vilkår, som fastsættes af </w:t>
            </w:r>
            <w:r w:rsidRPr="006F5332">
              <w:rPr>
                <w:rFonts w:cs="Times New Roman"/>
                <w:sz w:val="24"/>
                <w:szCs w:val="24"/>
              </w:rPr>
              <w:lastRenderedPageBreak/>
              <w:t>transportministeren, indføres midlertidigt i en særlig afdeling af luftfartøjsregistret.</w:t>
            </w:r>
          </w:p>
          <w:p w14:paraId="59F40F84" w14:textId="7E0C4726" w:rsidR="00D01B74" w:rsidRPr="006F5332" w:rsidRDefault="002B7D46" w:rsidP="002B7D46">
            <w:pPr>
              <w:spacing w:after="240"/>
              <w:contextualSpacing/>
              <w:rPr>
                <w:rFonts w:cs="Times New Roman"/>
                <w:sz w:val="24"/>
                <w:szCs w:val="24"/>
              </w:rPr>
            </w:pPr>
            <w:r w:rsidRPr="006F5332">
              <w:rPr>
                <w:rFonts w:cs="Times New Roman"/>
                <w:i/>
                <w:sz w:val="24"/>
                <w:szCs w:val="24"/>
              </w:rPr>
              <w:t xml:space="preserve">Stk. 2. </w:t>
            </w:r>
            <w:r w:rsidRPr="006F5332">
              <w:rPr>
                <w:rFonts w:cs="Times New Roman"/>
                <w:sz w:val="24"/>
                <w:szCs w:val="24"/>
              </w:rPr>
              <w:t>Ministeren kan endvidere tillade, at andre luftfartøjer, som opfylder betingelserne i §§ 7 og 8, og som har en flyvetilladelse udstedt af Trafikstyrelsen, indføres i en særlig afdeling af luftfartøjsregistret.</w:t>
            </w:r>
          </w:p>
        </w:tc>
        <w:tc>
          <w:tcPr>
            <w:tcW w:w="3608" w:type="dxa"/>
          </w:tcPr>
          <w:p w14:paraId="0304225C" w14:textId="1BEAE14F" w:rsidR="00D01B74" w:rsidRPr="006F5332" w:rsidRDefault="009A2C07" w:rsidP="002B7D46">
            <w:pPr>
              <w:rPr>
                <w:rFonts w:cs="Times New Roman"/>
                <w:sz w:val="24"/>
                <w:szCs w:val="24"/>
              </w:rPr>
            </w:pPr>
            <w:r>
              <w:rPr>
                <w:rFonts w:cs="Times New Roman"/>
                <w:b/>
                <w:bCs/>
                <w:sz w:val="24"/>
                <w:szCs w:val="24"/>
              </w:rPr>
              <w:lastRenderedPageBreak/>
              <w:t>8</w:t>
            </w:r>
            <w:r w:rsidR="002B7D46" w:rsidRPr="006F5332">
              <w:rPr>
                <w:rFonts w:cs="Times New Roman"/>
                <w:b/>
                <w:bCs/>
                <w:sz w:val="24"/>
                <w:szCs w:val="24"/>
              </w:rPr>
              <w:t xml:space="preserve">. </w:t>
            </w:r>
            <w:r w:rsidR="002B7D46" w:rsidRPr="006F5332">
              <w:rPr>
                <w:rFonts w:cs="Times New Roman"/>
                <w:sz w:val="24"/>
                <w:szCs w:val="24"/>
              </w:rPr>
              <w:t xml:space="preserve">I </w:t>
            </w:r>
            <w:r w:rsidR="002B7D46" w:rsidRPr="006F5332">
              <w:rPr>
                <w:rFonts w:cs="Times New Roman"/>
                <w:i/>
                <w:iCs/>
                <w:sz w:val="24"/>
                <w:szCs w:val="24"/>
              </w:rPr>
              <w:t>§ 16, stk. 1 og 2</w:t>
            </w:r>
            <w:r w:rsidR="002B7D46" w:rsidRPr="006F5332">
              <w:rPr>
                <w:rFonts w:cs="Times New Roman"/>
                <w:sz w:val="24"/>
                <w:szCs w:val="24"/>
              </w:rPr>
              <w:t xml:space="preserve">, ændres »luftfartøjsregistret« til: »Nationalitetsregistret«.  </w:t>
            </w:r>
          </w:p>
        </w:tc>
      </w:tr>
      <w:tr w:rsidR="00D01B74" w:rsidRPr="006F5332" w14:paraId="268CD137" w14:textId="77777777" w:rsidTr="00DF743A">
        <w:trPr>
          <w:trHeight w:val="280"/>
        </w:trPr>
        <w:tc>
          <w:tcPr>
            <w:tcW w:w="3610" w:type="dxa"/>
          </w:tcPr>
          <w:p w14:paraId="66D230CC" w14:textId="0E694D81" w:rsidR="00D01B74" w:rsidRPr="006F5332" w:rsidRDefault="002B7D46" w:rsidP="00DF743A">
            <w:pPr>
              <w:spacing w:after="240"/>
              <w:contextualSpacing/>
              <w:rPr>
                <w:rFonts w:cs="Times New Roman"/>
                <w:sz w:val="24"/>
                <w:szCs w:val="24"/>
              </w:rPr>
            </w:pPr>
            <w:r w:rsidRPr="006F5332">
              <w:rPr>
                <w:rFonts w:cs="Times New Roman"/>
                <w:b/>
                <w:sz w:val="24"/>
                <w:szCs w:val="24"/>
              </w:rPr>
              <w:t>§ 17.</w:t>
            </w:r>
            <w:r w:rsidRPr="006F5332">
              <w:rPr>
                <w:rFonts w:cs="Times New Roman"/>
                <w:sz w:val="24"/>
                <w:szCs w:val="24"/>
              </w:rPr>
              <w:t xml:space="preserve"> Når luftfartøjet er registreret, har det dansk nationalitet.</w:t>
            </w:r>
          </w:p>
        </w:tc>
        <w:tc>
          <w:tcPr>
            <w:tcW w:w="3608" w:type="dxa"/>
          </w:tcPr>
          <w:p w14:paraId="28A6EADC" w14:textId="49ADFEC5" w:rsidR="00D01B74" w:rsidRPr="006F5332" w:rsidRDefault="009A2C07" w:rsidP="002B7D46">
            <w:pPr>
              <w:rPr>
                <w:rFonts w:cs="Times New Roman"/>
                <w:sz w:val="24"/>
                <w:szCs w:val="24"/>
              </w:rPr>
            </w:pPr>
            <w:r>
              <w:rPr>
                <w:rFonts w:cs="Times New Roman"/>
                <w:b/>
                <w:bCs/>
                <w:sz w:val="24"/>
                <w:szCs w:val="24"/>
              </w:rPr>
              <w:t>9</w:t>
            </w:r>
            <w:r w:rsidR="002B7D46" w:rsidRPr="006F5332">
              <w:rPr>
                <w:rFonts w:cs="Times New Roman"/>
                <w:b/>
                <w:bCs/>
                <w:i/>
                <w:iCs/>
                <w:sz w:val="24"/>
                <w:szCs w:val="24"/>
              </w:rPr>
              <w:t xml:space="preserve">. </w:t>
            </w:r>
            <w:r w:rsidR="002B7D46" w:rsidRPr="006F5332">
              <w:rPr>
                <w:rFonts w:cs="Times New Roman"/>
                <w:bCs/>
                <w:iCs/>
                <w:sz w:val="24"/>
                <w:szCs w:val="24"/>
              </w:rPr>
              <w:t xml:space="preserve">I </w:t>
            </w:r>
            <w:r w:rsidR="002B7D46" w:rsidRPr="006F5332">
              <w:rPr>
                <w:rFonts w:cs="Times New Roman"/>
                <w:i/>
                <w:iCs/>
                <w:sz w:val="24"/>
                <w:szCs w:val="24"/>
              </w:rPr>
              <w:t>§ 17, stk. 1</w:t>
            </w:r>
            <w:r w:rsidR="002B7D46" w:rsidRPr="006F5332">
              <w:rPr>
                <w:rFonts w:cs="Times New Roman"/>
                <w:sz w:val="24"/>
                <w:szCs w:val="24"/>
              </w:rPr>
              <w:t xml:space="preserve">, indsættes efter »registreret,«: »jf. § 5 a,«. </w:t>
            </w:r>
          </w:p>
        </w:tc>
      </w:tr>
      <w:tr w:rsidR="00D01B74" w:rsidRPr="006F5332" w14:paraId="3880574B" w14:textId="77777777" w:rsidTr="00DF743A">
        <w:trPr>
          <w:trHeight w:val="280"/>
        </w:trPr>
        <w:tc>
          <w:tcPr>
            <w:tcW w:w="3610" w:type="dxa"/>
          </w:tcPr>
          <w:p w14:paraId="3DD5EB46" w14:textId="469BF8CF" w:rsidR="00D01B74" w:rsidRPr="006F5332" w:rsidRDefault="002B7D46" w:rsidP="00DF743A">
            <w:pPr>
              <w:spacing w:after="240"/>
              <w:contextualSpacing/>
              <w:rPr>
                <w:rFonts w:cs="Times New Roman"/>
                <w:sz w:val="24"/>
                <w:szCs w:val="24"/>
              </w:rPr>
            </w:pPr>
            <w:r w:rsidRPr="006F5332">
              <w:rPr>
                <w:rFonts w:cs="Times New Roman"/>
                <w:b/>
                <w:sz w:val="24"/>
                <w:szCs w:val="24"/>
              </w:rPr>
              <w:t xml:space="preserve">§ 20. </w:t>
            </w:r>
            <w:r w:rsidRPr="006F5332">
              <w:rPr>
                <w:rFonts w:cs="Times New Roman"/>
                <w:sz w:val="24"/>
                <w:szCs w:val="24"/>
              </w:rPr>
              <w:t>Dansk luftfartøj, som benyttes til luftfart efter denne lov, skal have dansk nationalitets- og registreringsbevis efter reglerne i dette kapitel.</w:t>
            </w:r>
          </w:p>
        </w:tc>
        <w:tc>
          <w:tcPr>
            <w:tcW w:w="3608" w:type="dxa"/>
          </w:tcPr>
          <w:p w14:paraId="52AFACAD" w14:textId="3313A961" w:rsidR="00D01B74" w:rsidRPr="006F5332" w:rsidRDefault="009A2C07" w:rsidP="002B7D46">
            <w:r>
              <w:rPr>
                <w:rFonts w:cs="Times New Roman"/>
                <w:b/>
                <w:bCs/>
                <w:iCs/>
                <w:sz w:val="24"/>
                <w:szCs w:val="24"/>
              </w:rPr>
              <w:t>10</w:t>
            </w:r>
            <w:r w:rsidR="002B7D46" w:rsidRPr="006F5332">
              <w:rPr>
                <w:rFonts w:cs="Times New Roman"/>
                <w:b/>
                <w:bCs/>
                <w:iCs/>
                <w:sz w:val="24"/>
                <w:szCs w:val="24"/>
              </w:rPr>
              <w:t>.</w:t>
            </w:r>
            <w:r w:rsidR="002B7D46" w:rsidRPr="006F5332">
              <w:rPr>
                <w:rFonts w:cs="Times New Roman"/>
                <w:b/>
                <w:bCs/>
                <w:i/>
                <w:iCs/>
                <w:sz w:val="24"/>
                <w:szCs w:val="24"/>
              </w:rPr>
              <w:t xml:space="preserve"> </w:t>
            </w:r>
            <w:r w:rsidR="002B7D46" w:rsidRPr="006F5332">
              <w:rPr>
                <w:rFonts w:cs="Times New Roman"/>
                <w:bCs/>
                <w:iCs/>
                <w:sz w:val="24"/>
                <w:szCs w:val="24"/>
              </w:rPr>
              <w:t xml:space="preserve">I </w:t>
            </w:r>
            <w:r w:rsidR="002B7D46" w:rsidRPr="006F5332">
              <w:rPr>
                <w:rFonts w:cs="Times New Roman"/>
                <w:i/>
                <w:iCs/>
                <w:sz w:val="24"/>
                <w:szCs w:val="24"/>
              </w:rPr>
              <w:t>§ 20, stk. 1</w:t>
            </w:r>
            <w:r w:rsidR="002B7D46" w:rsidRPr="006F5332">
              <w:rPr>
                <w:rFonts w:cs="Times New Roman"/>
                <w:sz w:val="24"/>
                <w:szCs w:val="24"/>
              </w:rPr>
              <w:t xml:space="preserve">, indsættes efter: </w:t>
            </w:r>
            <w:r w:rsidR="002B7D46" w:rsidRPr="006F5332">
              <w:rPr>
                <w:sz w:val="24"/>
                <w:szCs w:val="24"/>
              </w:rPr>
              <w:t>»Dansk luftfartøj,</w:t>
            </w:r>
            <w:r w:rsidR="002B7D46" w:rsidRPr="006F5332">
              <w:rPr>
                <w:rFonts w:cs="Times New Roman"/>
                <w:sz w:val="24"/>
                <w:szCs w:val="24"/>
              </w:rPr>
              <w:t>«</w:t>
            </w:r>
            <w:r w:rsidR="002B7D46" w:rsidRPr="006F5332">
              <w:rPr>
                <w:sz w:val="24"/>
                <w:szCs w:val="24"/>
              </w:rPr>
              <w:t xml:space="preserve">: </w:t>
            </w:r>
            <w:r w:rsidR="002B7D46" w:rsidRPr="006F5332">
              <w:rPr>
                <w:rFonts w:cs="Times New Roman"/>
                <w:sz w:val="24"/>
                <w:szCs w:val="24"/>
              </w:rPr>
              <w:t>»</w:t>
            </w:r>
            <w:r w:rsidR="002B7D46" w:rsidRPr="006F5332">
              <w:rPr>
                <w:sz w:val="24"/>
                <w:szCs w:val="24"/>
              </w:rPr>
              <w:t>der er registreret i Nationalitetsregistret, og</w:t>
            </w:r>
            <w:r w:rsidR="002B7D46" w:rsidRPr="006F5332">
              <w:rPr>
                <w:rFonts w:cs="Times New Roman"/>
                <w:sz w:val="24"/>
                <w:szCs w:val="24"/>
              </w:rPr>
              <w:t>«.</w:t>
            </w:r>
            <w:r w:rsidR="002B7D46" w:rsidRPr="006F5332" w:rsidDel="00655042">
              <w:rPr>
                <w:sz w:val="24"/>
                <w:szCs w:val="24"/>
              </w:rPr>
              <w:t xml:space="preserve"> </w:t>
            </w:r>
          </w:p>
        </w:tc>
      </w:tr>
      <w:tr w:rsidR="00D01B74" w:rsidRPr="006F5332" w14:paraId="73E620DC" w14:textId="77777777" w:rsidTr="00DF743A">
        <w:trPr>
          <w:trHeight w:val="280"/>
        </w:trPr>
        <w:tc>
          <w:tcPr>
            <w:tcW w:w="3610" w:type="dxa"/>
          </w:tcPr>
          <w:p w14:paraId="064BC59C" w14:textId="179A168D" w:rsidR="002B7D46" w:rsidRPr="006F5332" w:rsidRDefault="002B7D46" w:rsidP="002B7D46">
            <w:pPr>
              <w:spacing w:after="240"/>
              <w:contextualSpacing/>
              <w:rPr>
                <w:rFonts w:cs="Times New Roman"/>
                <w:b/>
                <w:sz w:val="24"/>
                <w:szCs w:val="24"/>
              </w:rPr>
            </w:pPr>
            <w:r w:rsidRPr="006F5332">
              <w:rPr>
                <w:rFonts w:cs="Times New Roman"/>
                <w:b/>
                <w:sz w:val="24"/>
                <w:szCs w:val="24"/>
              </w:rPr>
              <w:t>§ 21. ---</w:t>
            </w:r>
          </w:p>
          <w:p w14:paraId="0D5FE4C2" w14:textId="77777777" w:rsidR="002B7D46" w:rsidRPr="006F5332" w:rsidRDefault="002B7D46" w:rsidP="002B7D46">
            <w:pPr>
              <w:spacing w:after="240"/>
              <w:contextualSpacing/>
              <w:rPr>
                <w:rFonts w:cs="Times New Roman"/>
                <w:b/>
                <w:sz w:val="24"/>
                <w:szCs w:val="24"/>
              </w:rPr>
            </w:pPr>
          </w:p>
          <w:p w14:paraId="30434F73" w14:textId="23E8ABBE" w:rsidR="00D01B74" w:rsidRPr="006F5332" w:rsidRDefault="002B7D46" w:rsidP="002B7D46">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Luftfartøj, som benyttes med hjemmel i § 2, stk. 1, litra c, skal være mærket i overensstemmelse med de regler, som gælder i luftfartøjets hjemland.</w:t>
            </w:r>
          </w:p>
        </w:tc>
        <w:tc>
          <w:tcPr>
            <w:tcW w:w="3608" w:type="dxa"/>
          </w:tcPr>
          <w:p w14:paraId="214BCC37" w14:textId="1455B19A" w:rsidR="00D01B74" w:rsidRPr="006F5332" w:rsidRDefault="002B7D46" w:rsidP="002B7D46">
            <w:pPr>
              <w:rPr>
                <w:rFonts w:cs="Times New Roman"/>
                <w:sz w:val="24"/>
                <w:szCs w:val="24"/>
              </w:rPr>
            </w:pPr>
            <w:r w:rsidRPr="006F5332">
              <w:rPr>
                <w:rFonts w:cs="Times New Roman"/>
                <w:b/>
                <w:bCs/>
                <w:sz w:val="24"/>
                <w:szCs w:val="24"/>
              </w:rPr>
              <w:t>1</w:t>
            </w:r>
            <w:r w:rsidR="009A2C07">
              <w:rPr>
                <w:rFonts w:cs="Times New Roman"/>
                <w:b/>
                <w:bCs/>
                <w:sz w:val="24"/>
                <w:szCs w:val="24"/>
              </w:rPr>
              <w:t>1</w:t>
            </w:r>
            <w:r w:rsidRPr="006F5332">
              <w:rPr>
                <w:rFonts w:cs="Times New Roman"/>
                <w:b/>
                <w:bCs/>
                <w:sz w:val="24"/>
                <w:szCs w:val="24"/>
              </w:rPr>
              <w:t xml:space="preserve">. </w:t>
            </w:r>
            <w:r w:rsidRPr="006F5332">
              <w:rPr>
                <w:rFonts w:cs="Times New Roman"/>
                <w:sz w:val="24"/>
                <w:szCs w:val="24"/>
              </w:rPr>
              <w:t xml:space="preserve">I </w:t>
            </w:r>
            <w:r w:rsidRPr="006F5332">
              <w:rPr>
                <w:rFonts w:cs="Times New Roman"/>
                <w:i/>
                <w:iCs/>
                <w:sz w:val="24"/>
                <w:szCs w:val="24"/>
              </w:rPr>
              <w:t>§ 21, stk. 2</w:t>
            </w:r>
            <w:r w:rsidRPr="006F5332">
              <w:rPr>
                <w:rFonts w:cs="Times New Roman"/>
                <w:sz w:val="24"/>
                <w:szCs w:val="24"/>
              </w:rPr>
              <w:t>, indsættes efter »litra«: »b og«.</w:t>
            </w:r>
          </w:p>
        </w:tc>
      </w:tr>
      <w:tr w:rsidR="002B7D46" w:rsidRPr="006F5332" w14:paraId="14C9EECB" w14:textId="77777777" w:rsidTr="00DF743A">
        <w:trPr>
          <w:trHeight w:val="280"/>
        </w:trPr>
        <w:tc>
          <w:tcPr>
            <w:tcW w:w="3610" w:type="dxa"/>
          </w:tcPr>
          <w:p w14:paraId="20D71F03" w14:textId="77777777" w:rsidR="002B7D46" w:rsidRPr="006F5332" w:rsidRDefault="002B7D46" w:rsidP="002B7D46">
            <w:pPr>
              <w:spacing w:after="240"/>
              <w:contextualSpacing/>
              <w:rPr>
                <w:rFonts w:cs="Times New Roman"/>
                <w:sz w:val="24"/>
                <w:szCs w:val="24"/>
              </w:rPr>
            </w:pPr>
            <w:r w:rsidRPr="006F5332">
              <w:rPr>
                <w:rFonts w:cs="Times New Roman"/>
                <w:b/>
                <w:sz w:val="24"/>
                <w:szCs w:val="24"/>
              </w:rPr>
              <w:t xml:space="preserve">§ 21. </w:t>
            </w:r>
            <w:r w:rsidRPr="006F5332">
              <w:rPr>
                <w:rFonts w:cs="Times New Roman"/>
                <w:sz w:val="24"/>
                <w:szCs w:val="24"/>
              </w:rPr>
              <w:t>Et luftfartøj, som er indført i dansk nationalitetsregister efter § 11 eller § 16, skal mærkes med dansk nationalitetsmærke og det tildelte registreringsmærke. Disse mærker skal luftfartøjet føre, så længe det står i registret.</w:t>
            </w:r>
          </w:p>
          <w:p w14:paraId="77CD6CEF" w14:textId="77777777" w:rsidR="002B7D46" w:rsidRPr="006F5332" w:rsidRDefault="002B7D46" w:rsidP="002B7D46">
            <w:pPr>
              <w:spacing w:after="240"/>
              <w:contextualSpacing/>
              <w:rPr>
                <w:rFonts w:cs="Times New Roman"/>
                <w:sz w:val="24"/>
                <w:szCs w:val="24"/>
              </w:rPr>
            </w:pPr>
          </w:p>
          <w:p w14:paraId="1ED90B88" w14:textId="77777777" w:rsidR="002B7D46" w:rsidRPr="006F5332" w:rsidRDefault="002B7D46" w:rsidP="002B7D46">
            <w:pPr>
              <w:spacing w:after="240"/>
              <w:contextualSpacing/>
              <w:rPr>
                <w:rFonts w:cs="Times New Roman"/>
                <w:sz w:val="24"/>
                <w:szCs w:val="24"/>
              </w:rPr>
            </w:pPr>
            <w:r w:rsidRPr="006F5332">
              <w:rPr>
                <w:rFonts w:cs="Times New Roman"/>
                <w:i/>
                <w:sz w:val="24"/>
                <w:szCs w:val="24"/>
              </w:rPr>
              <w:t xml:space="preserve">Stk. 2. </w:t>
            </w:r>
            <w:r w:rsidRPr="006F5332">
              <w:rPr>
                <w:rFonts w:cs="Times New Roman"/>
                <w:sz w:val="24"/>
                <w:szCs w:val="24"/>
              </w:rPr>
              <w:t>Luftfartøj, som benyttes med hjemmel i § 2, stk. 1, litra c, skal være mærket i overensstemmelse med de regler, som gælder i luftfartøjets hjemland.</w:t>
            </w:r>
          </w:p>
          <w:p w14:paraId="079C19E1" w14:textId="77777777" w:rsidR="002B7D46" w:rsidRPr="006F5332" w:rsidRDefault="002B7D46" w:rsidP="002B7D46">
            <w:pPr>
              <w:spacing w:after="240"/>
              <w:contextualSpacing/>
              <w:rPr>
                <w:rFonts w:cs="Times New Roman"/>
                <w:sz w:val="24"/>
                <w:szCs w:val="24"/>
              </w:rPr>
            </w:pPr>
          </w:p>
          <w:p w14:paraId="009F7FD4" w14:textId="0A998C6E" w:rsidR="002B7D46" w:rsidRPr="006F5332" w:rsidRDefault="002B7D46" w:rsidP="002B7D46">
            <w:pPr>
              <w:spacing w:after="240"/>
              <w:contextualSpacing/>
              <w:rPr>
                <w:rFonts w:cs="Times New Roman"/>
                <w:sz w:val="24"/>
                <w:szCs w:val="24"/>
              </w:rPr>
            </w:pPr>
            <w:r w:rsidRPr="006F5332">
              <w:rPr>
                <w:rFonts w:cs="Times New Roman"/>
                <w:i/>
                <w:sz w:val="24"/>
                <w:szCs w:val="24"/>
              </w:rPr>
              <w:t>Stk. 3.</w:t>
            </w:r>
            <w:r w:rsidRPr="006F5332">
              <w:rPr>
                <w:rFonts w:cs="Times New Roman"/>
                <w:sz w:val="24"/>
                <w:szCs w:val="24"/>
              </w:rPr>
              <w:t xml:space="preserve"> Luftfartøj, som benyttes med tilladelse efter § 2, stk. 1, litra d, </w:t>
            </w:r>
            <w:r w:rsidRPr="006F5332">
              <w:rPr>
                <w:rFonts w:cs="Times New Roman"/>
                <w:sz w:val="24"/>
                <w:szCs w:val="24"/>
              </w:rPr>
              <w:lastRenderedPageBreak/>
              <w:t>skal være mærket i overensstemmelse med forskrifter, som udfærdiges af transportministeren.</w:t>
            </w:r>
          </w:p>
        </w:tc>
        <w:tc>
          <w:tcPr>
            <w:tcW w:w="3608" w:type="dxa"/>
          </w:tcPr>
          <w:p w14:paraId="33137DB5" w14:textId="368B1FBC" w:rsidR="002B7D46" w:rsidRPr="006F5332" w:rsidRDefault="002B7D46" w:rsidP="002B7D46">
            <w:pPr>
              <w:rPr>
                <w:rFonts w:cs="Times New Roman"/>
                <w:sz w:val="24"/>
                <w:szCs w:val="24"/>
              </w:rPr>
            </w:pPr>
            <w:r w:rsidRPr="006F5332">
              <w:rPr>
                <w:rFonts w:cs="Times New Roman"/>
                <w:b/>
                <w:bCs/>
                <w:sz w:val="24"/>
                <w:szCs w:val="24"/>
              </w:rPr>
              <w:lastRenderedPageBreak/>
              <w:t>1</w:t>
            </w:r>
            <w:r w:rsidR="009A2C07">
              <w:rPr>
                <w:rFonts w:cs="Times New Roman"/>
                <w:b/>
                <w:bCs/>
                <w:sz w:val="24"/>
                <w:szCs w:val="24"/>
              </w:rPr>
              <w:t>2</w:t>
            </w:r>
            <w:r w:rsidRPr="006F5332">
              <w:rPr>
                <w:rFonts w:cs="Times New Roman"/>
                <w:b/>
                <w:bCs/>
                <w:sz w:val="24"/>
                <w:szCs w:val="24"/>
              </w:rPr>
              <w:t xml:space="preserve">. </w:t>
            </w:r>
            <w:r w:rsidRPr="006F5332">
              <w:rPr>
                <w:rFonts w:cs="Times New Roman"/>
                <w:sz w:val="24"/>
                <w:szCs w:val="24"/>
              </w:rPr>
              <w:t xml:space="preserve">I </w:t>
            </w:r>
            <w:r w:rsidRPr="006F5332">
              <w:rPr>
                <w:rFonts w:cs="Times New Roman"/>
                <w:i/>
                <w:iCs/>
                <w:sz w:val="24"/>
                <w:szCs w:val="24"/>
              </w:rPr>
              <w:t>§ 21</w:t>
            </w:r>
            <w:r w:rsidRPr="006F5332">
              <w:rPr>
                <w:rFonts w:cs="Times New Roman"/>
                <w:sz w:val="24"/>
                <w:szCs w:val="24"/>
              </w:rPr>
              <w:t xml:space="preserve"> indsættes som </w:t>
            </w:r>
            <w:r w:rsidRPr="006F5332">
              <w:rPr>
                <w:rFonts w:cs="Times New Roman"/>
                <w:i/>
                <w:iCs/>
                <w:sz w:val="24"/>
                <w:szCs w:val="24"/>
              </w:rPr>
              <w:t>stk. 4</w:t>
            </w:r>
            <w:r w:rsidRPr="006F5332">
              <w:rPr>
                <w:rFonts w:cs="Times New Roman"/>
                <w:sz w:val="24"/>
                <w:szCs w:val="24"/>
              </w:rPr>
              <w:t>:</w:t>
            </w:r>
          </w:p>
          <w:p w14:paraId="01F7A6E2" w14:textId="0D25B904" w:rsidR="002B7D46" w:rsidRPr="006F5332" w:rsidRDefault="002B7D46" w:rsidP="002B7D46">
            <w:pPr>
              <w:ind w:firstLine="284"/>
              <w:rPr>
                <w:rFonts w:cs="Times New Roman"/>
                <w:sz w:val="24"/>
                <w:szCs w:val="24"/>
              </w:rPr>
            </w:pPr>
            <w:r w:rsidRPr="006F5332">
              <w:rPr>
                <w:rFonts w:cs="Times New Roman"/>
                <w:i/>
                <w:iCs/>
                <w:sz w:val="24"/>
                <w:szCs w:val="24"/>
              </w:rPr>
              <w:t>»Stk. 4.</w:t>
            </w:r>
            <w:r w:rsidRPr="006F5332">
              <w:rPr>
                <w:rFonts w:cs="Times New Roman"/>
                <w:sz w:val="24"/>
                <w:szCs w:val="24"/>
              </w:rPr>
              <w:t xml:space="preserve"> Transportministeren kan fastsætte</w:t>
            </w:r>
            <w:r w:rsidR="00194742" w:rsidRPr="006F5332">
              <w:rPr>
                <w:rFonts w:cs="Times New Roman"/>
                <w:sz w:val="24"/>
                <w:szCs w:val="24"/>
              </w:rPr>
              <w:t xml:space="preserve"> nærmere</w:t>
            </w:r>
            <w:r w:rsidRPr="006F5332">
              <w:rPr>
                <w:rFonts w:cs="Times New Roman"/>
                <w:sz w:val="24"/>
                <w:szCs w:val="24"/>
              </w:rPr>
              <w:t xml:space="preserve"> regler om krav til identifikation og bemaling af luftfartøjer omfattet af stk. 1 og 3, herunder om nationalitets- og registreringsmærkers udformning og placering.« </w:t>
            </w:r>
          </w:p>
        </w:tc>
      </w:tr>
      <w:tr w:rsidR="002B7D46" w:rsidRPr="006F5332" w14:paraId="0878F256" w14:textId="77777777" w:rsidTr="00DF743A">
        <w:trPr>
          <w:trHeight w:val="280"/>
        </w:trPr>
        <w:tc>
          <w:tcPr>
            <w:tcW w:w="3610" w:type="dxa"/>
          </w:tcPr>
          <w:p w14:paraId="284C00D6" w14:textId="77777777" w:rsidR="002B7D46" w:rsidRPr="006F5332" w:rsidRDefault="002B7D46" w:rsidP="002B7D46">
            <w:pPr>
              <w:spacing w:after="240"/>
              <w:contextualSpacing/>
              <w:rPr>
                <w:rFonts w:cs="Times New Roman"/>
                <w:sz w:val="24"/>
                <w:szCs w:val="24"/>
              </w:rPr>
            </w:pPr>
            <w:r w:rsidRPr="006F5332">
              <w:rPr>
                <w:rFonts w:cs="Times New Roman"/>
                <w:b/>
                <w:sz w:val="24"/>
                <w:szCs w:val="24"/>
              </w:rPr>
              <w:t>§ 22.</w:t>
            </w:r>
            <w:r w:rsidRPr="006F5332">
              <w:rPr>
                <w:rFonts w:cs="Times New Roman"/>
                <w:sz w:val="24"/>
                <w:szCs w:val="24"/>
              </w:rPr>
              <w:t xml:space="preserve"> Luftfartøj, som benyttes til luftfart efter denne lov, skal være luftdygtigt.</w:t>
            </w:r>
          </w:p>
          <w:p w14:paraId="06C8D7F4" w14:textId="77777777" w:rsidR="002B7D46" w:rsidRPr="006F5332" w:rsidRDefault="002B7D46" w:rsidP="002B7D46">
            <w:pPr>
              <w:spacing w:after="240"/>
              <w:contextualSpacing/>
              <w:rPr>
                <w:rFonts w:cs="Times New Roman"/>
                <w:sz w:val="24"/>
                <w:szCs w:val="24"/>
              </w:rPr>
            </w:pPr>
          </w:p>
          <w:p w14:paraId="7748DE04" w14:textId="621166AF" w:rsidR="002B7D46" w:rsidRPr="006F5332" w:rsidRDefault="002B7D46" w:rsidP="002B7D46">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Et luftfartøj kan ikke anses for luftdygtigt, medmindre det er således konstrueret, bygget, udstyret og vedligeholdt og har sådanne flyveegenskaber, at det tilfredsstiller sikkerhedens krav.</w:t>
            </w:r>
          </w:p>
        </w:tc>
        <w:tc>
          <w:tcPr>
            <w:tcW w:w="3608" w:type="dxa"/>
          </w:tcPr>
          <w:p w14:paraId="0D053DD3" w14:textId="124D5162" w:rsidR="002B7D46" w:rsidRPr="006F5332" w:rsidRDefault="002B7D46" w:rsidP="002B7D46">
            <w:pPr>
              <w:rPr>
                <w:rFonts w:cs="Times New Roman"/>
                <w:sz w:val="24"/>
                <w:szCs w:val="24"/>
              </w:rPr>
            </w:pPr>
            <w:r w:rsidRPr="006F5332">
              <w:rPr>
                <w:rFonts w:cs="Times New Roman"/>
                <w:b/>
                <w:bCs/>
                <w:sz w:val="24"/>
                <w:szCs w:val="24"/>
              </w:rPr>
              <w:t>1</w:t>
            </w:r>
            <w:r w:rsidR="009A2C07">
              <w:rPr>
                <w:rFonts w:cs="Times New Roman"/>
                <w:b/>
                <w:bCs/>
                <w:sz w:val="24"/>
                <w:szCs w:val="24"/>
              </w:rPr>
              <w:t>3</w:t>
            </w:r>
            <w:r w:rsidRPr="006F5332">
              <w:rPr>
                <w:rFonts w:cs="Times New Roman"/>
                <w:b/>
                <w:bCs/>
                <w:sz w:val="24"/>
                <w:szCs w:val="24"/>
              </w:rPr>
              <w:t xml:space="preserve">. </w:t>
            </w:r>
            <w:r w:rsidRPr="006F5332">
              <w:rPr>
                <w:rFonts w:cs="Times New Roman"/>
                <w:sz w:val="24"/>
                <w:szCs w:val="24"/>
              </w:rPr>
              <w:t xml:space="preserve">I </w:t>
            </w:r>
            <w:r w:rsidRPr="006F5332">
              <w:rPr>
                <w:rFonts w:cs="Times New Roman"/>
                <w:i/>
                <w:iCs/>
                <w:sz w:val="24"/>
                <w:szCs w:val="24"/>
              </w:rPr>
              <w:t>§ 22</w:t>
            </w:r>
            <w:r w:rsidRPr="006F5332">
              <w:rPr>
                <w:rFonts w:cs="Times New Roman"/>
                <w:sz w:val="24"/>
                <w:szCs w:val="24"/>
              </w:rPr>
              <w:t xml:space="preserve"> indsættes som </w:t>
            </w:r>
            <w:r w:rsidRPr="006F5332">
              <w:rPr>
                <w:rFonts w:cs="Times New Roman"/>
                <w:i/>
                <w:iCs/>
                <w:sz w:val="24"/>
                <w:szCs w:val="24"/>
              </w:rPr>
              <w:t>stk. 3</w:t>
            </w:r>
            <w:r w:rsidRPr="006F5332">
              <w:rPr>
                <w:rFonts w:cs="Times New Roman"/>
                <w:sz w:val="24"/>
                <w:szCs w:val="24"/>
              </w:rPr>
              <w:t>:</w:t>
            </w:r>
          </w:p>
          <w:p w14:paraId="417A3611" w14:textId="13D52E17" w:rsidR="002B7D46" w:rsidRPr="006F5332" w:rsidRDefault="002B7D46" w:rsidP="002B7D46">
            <w:pPr>
              <w:ind w:firstLine="284"/>
              <w:rPr>
                <w:rFonts w:cs="Times New Roman"/>
                <w:sz w:val="24"/>
                <w:szCs w:val="24"/>
              </w:rPr>
            </w:pPr>
            <w:r w:rsidRPr="006F5332">
              <w:rPr>
                <w:rFonts w:cs="Times New Roman"/>
                <w:i/>
                <w:iCs/>
                <w:sz w:val="24"/>
                <w:szCs w:val="24"/>
              </w:rPr>
              <w:t>»Stk. 3</w:t>
            </w:r>
            <w:r w:rsidRPr="006F5332">
              <w:rPr>
                <w:rFonts w:cs="Times New Roman"/>
                <w:sz w:val="24"/>
                <w:szCs w:val="24"/>
              </w:rPr>
              <w:t xml:space="preserve">. Transportministeren kan fastsætte </w:t>
            </w:r>
            <w:r w:rsidR="00194742" w:rsidRPr="006F5332">
              <w:rPr>
                <w:rFonts w:cs="Times New Roman"/>
                <w:sz w:val="24"/>
                <w:szCs w:val="24"/>
              </w:rPr>
              <w:t xml:space="preserve">nærmere </w:t>
            </w:r>
            <w:r w:rsidRPr="006F5332">
              <w:rPr>
                <w:rFonts w:cs="Times New Roman"/>
                <w:sz w:val="24"/>
                <w:szCs w:val="24"/>
              </w:rPr>
              <w:t>regler om krav af betydning for et luftfartøjs luftdygtighed og flyveegenskaber, herunder krav, der vedrører konstruktion, bygning og vedligeholdelse af og udstyr i et luftfartøj.«</w:t>
            </w:r>
          </w:p>
        </w:tc>
      </w:tr>
      <w:tr w:rsidR="002B7D46" w:rsidRPr="006F5332" w14:paraId="373BA146" w14:textId="77777777" w:rsidTr="00DF743A">
        <w:trPr>
          <w:trHeight w:val="280"/>
        </w:trPr>
        <w:tc>
          <w:tcPr>
            <w:tcW w:w="3610" w:type="dxa"/>
          </w:tcPr>
          <w:p w14:paraId="73E6E960" w14:textId="248E8E3D" w:rsidR="002B7D46" w:rsidRPr="006F5332" w:rsidRDefault="002B7D46" w:rsidP="00DF743A">
            <w:pPr>
              <w:spacing w:after="240"/>
              <w:contextualSpacing/>
              <w:rPr>
                <w:rFonts w:cs="Times New Roman"/>
                <w:b/>
                <w:sz w:val="24"/>
                <w:szCs w:val="24"/>
              </w:rPr>
            </w:pPr>
            <w:r w:rsidRPr="006F5332">
              <w:rPr>
                <w:rFonts w:cs="Times New Roman"/>
                <w:b/>
                <w:sz w:val="24"/>
                <w:szCs w:val="24"/>
              </w:rPr>
              <w:t>§ 57.</w:t>
            </w:r>
            <w:r w:rsidR="00E07D2D" w:rsidRPr="006F5332">
              <w:rPr>
                <w:rFonts w:cs="Times New Roman"/>
                <w:b/>
                <w:sz w:val="24"/>
                <w:szCs w:val="24"/>
              </w:rPr>
              <w:t xml:space="preserve"> ---</w:t>
            </w:r>
          </w:p>
          <w:p w14:paraId="69DADF5E" w14:textId="77777777" w:rsidR="002B7D46" w:rsidRPr="006F5332" w:rsidRDefault="002B7D46" w:rsidP="002B7D46">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I tilladelser til flyvepladser, som er af vital betydning for Danmarks nationale og internationale trafikforbindelser, kan der herudover stilles følgende særlige vilkår:</w:t>
            </w:r>
          </w:p>
          <w:p w14:paraId="0CB7FD08" w14:textId="77777777" w:rsidR="002B7D46" w:rsidRPr="006F5332" w:rsidRDefault="002B7D46" w:rsidP="002B7D46">
            <w:pPr>
              <w:spacing w:after="240"/>
              <w:contextualSpacing/>
              <w:rPr>
                <w:rFonts w:cs="Times New Roman"/>
                <w:sz w:val="24"/>
                <w:szCs w:val="24"/>
              </w:rPr>
            </w:pPr>
          </w:p>
          <w:p w14:paraId="7A53FB2E" w14:textId="0972D442" w:rsidR="002B7D46" w:rsidRPr="006F5332" w:rsidRDefault="002B7D46" w:rsidP="002B7D46">
            <w:pPr>
              <w:spacing w:after="240"/>
              <w:contextualSpacing/>
              <w:rPr>
                <w:rFonts w:cs="Times New Roman"/>
                <w:sz w:val="24"/>
                <w:szCs w:val="24"/>
              </w:rPr>
            </w:pPr>
            <w:r w:rsidRPr="006F5332">
              <w:rPr>
                <w:rFonts w:cs="Times New Roman"/>
                <w:sz w:val="24"/>
                <w:szCs w:val="24"/>
              </w:rPr>
              <w:t>1) Flyvepladsen skal drives som et EU- eller EØS-selskab omfattet af Det Europæiske Fællesskabs regler.</w:t>
            </w:r>
          </w:p>
        </w:tc>
        <w:tc>
          <w:tcPr>
            <w:tcW w:w="3608" w:type="dxa"/>
          </w:tcPr>
          <w:p w14:paraId="02D818CA" w14:textId="3B37C729" w:rsidR="002B7D46" w:rsidRPr="006F5332" w:rsidRDefault="002B7D46" w:rsidP="002B7D46">
            <w:pPr>
              <w:rPr>
                <w:rFonts w:cs="Times New Roman"/>
                <w:sz w:val="24"/>
                <w:szCs w:val="24"/>
              </w:rPr>
            </w:pPr>
            <w:r w:rsidRPr="006F5332">
              <w:rPr>
                <w:rFonts w:cs="Times New Roman"/>
                <w:b/>
                <w:sz w:val="24"/>
                <w:szCs w:val="24"/>
              </w:rPr>
              <w:t>1</w:t>
            </w:r>
            <w:r w:rsidR="009A2C07">
              <w:rPr>
                <w:rFonts w:cs="Times New Roman"/>
                <w:b/>
                <w:sz w:val="24"/>
                <w:szCs w:val="24"/>
              </w:rPr>
              <w:t>4</w:t>
            </w:r>
            <w:r w:rsidRPr="006F5332">
              <w:rPr>
                <w:rFonts w:cs="Times New Roman"/>
                <w:b/>
                <w:sz w:val="24"/>
                <w:szCs w:val="24"/>
              </w:rPr>
              <w:t xml:space="preserve">. </w:t>
            </w:r>
            <w:r w:rsidRPr="006F5332">
              <w:rPr>
                <w:rFonts w:cs="Times New Roman"/>
                <w:sz w:val="24"/>
                <w:szCs w:val="24"/>
              </w:rPr>
              <w:t xml:space="preserve">I </w:t>
            </w:r>
            <w:r w:rsidRPr="006F5332">
              <w:rPr>
                <w:rFonts w:cs="Times New Roman"/>
                <w:i/>
                <w:sz w:val="24"/>
                <w:szCs w:val="24"/>
              </w:rPr>
              <w:t xml:space="preserve">§ 57, stk. 2, nr. 1, </w:t>
            </w:r>
            <w:r w:rsidRPr="006F5332">
              <w:rPr>
                <w:rFonts w:cs="Times New Roman"/>
                <w:sz w:val="24"/>
                <w:szCs w:val="24"/>
              </w:rPr>
              <w:t>ændres »Det Europæiske Fællesskabs« til: »Den Europæiske Unions«.</w:t>
            </w:r>
          </w:p>
        </w:tc>
      </w:tr>
      <w:tr w:rsidR="00755665" w:rsidRPr="006F5332" w14:paraId="429DC829" w14:textId="77777777" w:rsidTr="00DF743A">
        <w:trPr>
          <w:trHeight w:val="280"/>
          <w:ins w:id="855" w:author="Forfatter"/>
        </w:trPr>
        <w:tc>
          <w:tcPr>
            <w:tcW w:w="3610" w:type="dxa"/>
          </w:tcPr>
          <w:p w14:paraId="556FD03E" w14:textId="77777777" w:rsidR="00755665" w:rsidRPr="00755665" w:rsidRDefault="00755665" w:rsidP="00755665">
            <w:pPr>
              <w:spacing w:after="240"/>
              <w:contextualSpacing/>
              <w:rPr>
                <w:ins w:id="856" w:author="Forfatter"/>
                <w:rFonts w:cs="Times New Roman"/>
                <w:sz w:val="24"/>
                <w:szCs w:val="24"/>
              </w:rPr>
            </w:pPr>
            <w:ins w:id="857" w:author="Forfatter">
              <w:r w:rsidRPr="00D33353">
                <w:rPr>
                  <w:rFonts w:cs="Times New Roman"/>
                  <w:b/>
                  <w:bCs/>
                  <w:sz w:val="24"/>
                  <w:szCs w:val="24"/>
                </w:rPr>
                <w:t>§ 111.</w:t>
              </w:r>
              <w:r w:rsidRPr="00755665">
                <w:rPr>
                  <w:rFonts w:cs="Times New Roman"/>
                  <w:sz w:val="24"/>
                  <w:szCs w:val="24"/>
                </w:rPr>
                <w:t> Ved befordring af passagerer kan befordrerens ansvar, hvis en passager bliver dræbt eller lider skade på legeme eller helbred, ikke afskæres eller begrænses, hvis erstatningen ikke overstiger 128.821 særlige trækningsrettigheder (SDR, jf. stk. 8) for hver passager, jf. dog § 110.</w:t>
              </w:r>
            </w:ins>
          </w:p>
          <w:p w14:paraId="21674728" w14:textId="77777777" w:rsidR="00755665" w:rsidRPr="00755665" w:rsidRDefault="00755665" w:rsidP="00755665">
            <w:pPr>
              <w:spacing w:after="240"/>
              <w:contextualSpacing/>
              <w:rPr>
                <w:ins w:id="858" w:author="Forfatter"/>
                <w:rFonts w:cs="Times New Roman"/>
                <w:sz w:val="24"/>
                <w:szCs w:val="24"/>
              </w:rPr>
            </w:pPr>
            <w:ins w:id="859" w:author="Forfatter">
              <w:r w:rsidRPr="00755665">
                <w:rPr>
                  <w:rFonts w:cs="Times New Roman"/>
                  <w:i/>
                  <w:iCs/>
                  <w:sz w:val="24"/>
                  <w:szCs w:val="24"/>
                </w:rPr>
                <w:t>Stk. 2.</w:t>
              </w:r>
              <w:r w:rsidRPr="00755665">
                <w:rPr>
                  <w:rFonts w:cs="Times New Roman"/>
                  <w:sz w:val="24"/>
                  <w:szCs w:val="24"/>
                </w:rPr>
                <w:t> Befordreren er ikke ansvarlig for den skade efter stk. 1, der overstiger 128.821 SDR for hver passager, hvis befordreren kan bevise, at</w:t>
              </w:r>
            </w:ins>
          </w:p>
          <w:p w14:paraId="12219357" w14:textId="77777777" w:rsidR="00755665" w:rsidRPr="00755665" w:rsidRDefault="00755665" w:rsidP="00755665">
            <w:pPr>
              <w:spacing w:after="240"/>
              <w:contextualSpacing/>
              <w:rPr>
                <w:ins w:id="860" w:author="Forfatter"/>
                <w:rFonts w:cs="Times New Roman"/>
                <w:sz w:val="24"/>
                <w:szCs w:val="24"/>
              </w:rPr>
            </w:pPr>
            <w:ins w:id="861" w:author="Forfatter">
              <w:r w:rsidRPr="00755665">
                <w:rPr>
                  <w:rFonts w:cs="Times New Roman"/>
                  <w:sz w:val="24"/>
                  <w:szCs w:val="24"/>
                </w:rPr>
                <w:t xml:space="preserve">1) skaden ikke skyldes forsætlig eller uagtsom handling eller </w:t>
              </w:r>
              <w:r w:rsidRPr="00755665">
                <w:rPr>
                  <w:rFonts w:cs="Times New Roman"/>
                  <w:sz w:val="24"/>
                  <w:szCs w:val="24"/>
                </w:rPr>
                <w:lastRenderedPageBreak/>
                <w:t>undladelse fra befordrerens eller dennes ansattes eller dennes agenters side eller</w:t>
              </w:r>
            </w:ins>
          </w:p>
          <w:p w14:paraId="2D1E20DC" w14:textId="77777777" w:rsidR="00755665" w:rsidRPr="00755665" w:rsidRDefault="00755665" w:rsidP="00755665">
            <w:pPr>
              <w:spacing w:after="240"/>
              <w:contextualSpacing/>
              <w:rPr>
                <w:ins w:id="862" w:author="Forfatter"/>
                <w:rFonts w:cs="Times New Roman"/>
                <w:sz w:val="24"/>
                <w:szCs w:val="24"/>
              </w:rPr>
            </w:pPr>
            <w:ins w:id="863" w:author="Forfatter">
              <w:r w:rsidRPr="00755665">
                <w:rPr>
                  <w:rFonts w:cs="Times New Roman"/>
                  <w:sz w:val="24"/>
                  <w:szCs w:val="24"/>
                </w:rPr>
                <w:t>2) skaden alene skyldes forsætlig eller uagtsom handling eller undladelse fra tredjemands side.</w:t>
              </w:r>
            </w:ins>
          </w:p>
          <w:p w14:paraId="465847F7" w14:textId="77777777" w:rsidR="00755665" w:rsidRPr="006F5332" w:rsidRDefault="00755665" w:rsidP="00DF743A">
            <w:pPr>
              <w:spacing w:after="240"/>
              <w:contextualSpacing/>
              <w:rPr>
                <w:ins w:id="864" w:author="Forfatter"/>
                <w:rFonts w:cs="Times New Roman"/>
                <w:b/>
                <w:sz w:val="24"/>
                <w:szCs w:val="24"/>
              </w:rPr>
            </w:pPr>
          </w:p>
        </w:tc>
        <w:tc>
          <w:tcPr>
            <w:tcW w:w="3608" w:type="dxa"/>
          </w:tcPr>
          <w:p w14:paraId="43CDA0C7" w14:textId="5EA3BDCE" w:rsidR="00755665" w:rsidRPr="00755665" w:rsidRDefault="00755665" w:rsidP="00755665">
            <w:pPr>
              <w:rPr>
                <w:ins w:id="865" w:author="Forfatter"/>
                <w:sz w:val="24"/>
                <w:szCs w:val="24"/>
              </w:rPr>
            </w:pPr>
            <w:ins w:id="866" w:author="Forfatter">
              <w:r w:rsidRPr="00400EF1">
                <w:rPr>
                  <w:rFonts w:cs="Times New Roman"/>
                  <w:b/>
                  <w:bCs/>
                  <w:sz w:val="24"/>
                  <w:szCs w:val="24"/>
                </w:rPr>
                <w:lastRenderedPageBreak/>
                <w:t>1</w:t>
              </w:r>
              <w:r>
                <w:rPr>
                  <w:rFonts w:cs="Times New Roman"/>
                  <w:b/>
                  <w:bCs/>
                  <w:sz w:val="24"/>
                  <w:szCs w:val="24"/>
                </w:rPr>
                <w:t>5</w:t>
              </w:r>
              <w:r w:rsidRPr="00400EF1">
                <w:rPr>
                  <w:rFonts w:cs="Times New Roman"/>
                  <w:b/>
                  <w:bCs/>
                  <w:sz w:val="24"/>
                  <w:szCs w:val="24"/>
                </w:rPr>
                <w:t>.</w:t>
              </w:r>
              <w:r w:rsidRPr="00400EF1">
                <w:rPr>
                  <w:sz w:val="24"/>
                  <w:szCs w:val="24"/>
                </w:rPr>
                <w:t xml:space="preserve"> I </w:t>
              </w:r>
              <w:r w:rsidRPr="00400EF1">
                <w:rPr>
                  <w:i/>
                  <w:iCs/>
                  <w:sz w:val="24"/>
                  <w:szCs w:val="24"/>
                </w:rPr>
                <w:t>§ 111, stk. 1 og 2,</w:t>
              </w:r>
              <w:r w:rsidRPr="00400EF1">
                <w:rPr>
                  <w:sz w:val="24"/>
                  <w:szCs w:val="24"/>
                </w:rPr>
                <w:t xml:space="preserve"> ændres »128.821« til: »151.880«.</w:t>
              </w:r>
            </w:ins>
          </w:p>
        </w:tc>
      </w:tr>
      <w:tr w:rsidR="00755665" w:rsidRPr="006F5332" w14:paraId="4F4B0E70" w14:textId="77777777" w:rsidTr="00DF743A">
        <w:trPr>
          <w:trHeight w:val="280"/>
          <w:ins w:id="867" w:author="Forfatter"/>
        </w:trPr>
        <w:tc>
          <w:tcPr>
            <w:tcW w:w="3610" w:type="dxa"/>
          </w:tcPr>
          <w:p w14:paraId="4F0F70FE" w14:textId="2589EA89" w:rsidR="00F11E80" w:rsidRPr="00D33353" w:rsidRDefault="00F11E80" w:rsidP="00755665">
            <w:pPr>
              <w:spacing w:after="240"/>
              <w:contextualSpacing/>
              <w:rPr>
                <w:ins w:id="868" w:author="Forfatter"/>
                <w:rFonts w:cs="Times New Roman"/>
                <w:b/>
                <w:i/>
                <w:sz w:val="24"/>
                <w:szCs w:val="24"/>
              </w:rPr>
            </w:pPr>
            <w:ins w:id="869" w:author="Forfatter">
              <w:r w:rsidRPr="006F5332">
                <w:rPr>
                  <w:rFonts w:cs="Times New Roman"/>
                  <w:b/>
                  <w:sz w:val="24"/>
                  <w:szCs w:val="24"/>
                </w:rPr>
                <w:t xml:space="preserve">§ </w:t>
              </w:r>
              <w:r>
                <w:rPr>
                  <w:rFonts w:cs="Times New Roman"/>
                  <w:b/>
                  <w:sz w:val="24"/>
                  <w:szCs w:val="24"/>
                </w:rPr>
                <w:t>11</w:t>
              </w:r>
              <w:r w:rsidRPr="006F5332">
                <w:rPr>
                  <w:rFonts w:cs="Times New Roman"/>
                  <w:b/>
                  <w:sz w:val="24"/>
                  <w:szCs w:val="24"/>
                </w:rPr>
                <w:t>1</w:t>
              </w:r>
              <w:r w:rsidRPr="00D33353">
                <w:rPr>
                  <w:rFonts w:cs="Times New Roman"/>
                  <w:sz w:val="24"/>
                  <w:szCs w:val="24"/>
                </w:rPr>
                <w:t>. ---</w:t>
              </w:r>
              <w:r>
                <w:rPr>
                  <w:rFonts w:cs="Times New Roman"/>
                  <w:b/>
                  <w:sz w:val="24"/>
                  <w:szCs w:val="24"/>
                </w:rPr>
                <w:t xml:space="preserve"> </w:t>
              </w:r>
              <w:r w:rsidRPr="00D33353">
                <w:rPr>
                  <w:rFonts w:cs="Times New Roman"/>
                  <w:i/>
                  <w:sz w:val="24"/>
                  <w:szCs w:val="24"/>
                </w:rPr>
                <w:t>Stk. 1-2 ---</w:t>
              </w:r>
            </w:ins>
          </w:p>
          <w:p w14:paraId="52662FE1" w14:textId="77777777" w:rsidR="00F11E80" w:rsidRPr="00D33353" w:rsidRDefault="00F11E80" w:rsidP="00755665">
            <w:pPr>
              <w:spacing w:after="240"/>
              <w:contextualSpacing/>
              <w:rPr>
                <w:ins w:id="870" w:author="Forfatter"/>
                <w:rFonts w:cs="Times New Roman"/>
                <w:b/>
                <w:sz w:val="24"/>
                <w:szCs w:val="24"/>
              </w:rPr>
            </w:pPr>
          </w:p>
          <w:p w14:paraId="74F9FD08" w14:textId="3805BC24" w:rsidR="00755665" w:rsidRPr="00755665" w:rsidRDefault="00755665" w:rsidP="00755665">
            <w:pPr>
              <w:spacing w:after="240"/>
              <w:contextualSpacing/>
              <w:rPr>
                <w:ins w:id="871" w:author="Forfatter"/>
                <w:rFonts w:cs="Times New Roman"/>
                <w:sz w:val="24"/>
                <w:szCs w:val="24"/>
              </w:rPr>
            </w:pPr>
            <w:ins w:id="872" w:author="Forfatter">
              <w:r w:rsidRPr="00755665">
                <w:rPr>
                  <w:rFonts w:cs="Times New Roman"/>
                  <w:i/>
                  <w:iCs/>
                  <w:sz w:val="24"/>
                  <w:szCs w:val="24"/>
                </w:rPr>
                <w:t>Stk. 3.</w:t>
              </w:r>
              <w:r w:rsidRPr="00755665">
                <w:rPr>
                  <w:rFonts w:cs="Times New Roman"/>
                  <w:sz w:val="24"/>
                  <w:szCs w:val="24"/>
                </w:rPr>
                <w:t> Ved befordring af passagerer er befordrerens ansvar for skade som følge af forsinkelse begrænset til 5.346 SDR for hver passager.</w:t>
              </w:r>
            </w:ins>
          </w:p>
          <w:p w14:paraId="13F62D85" w14:textId="0D75CF62" w:rsidR="00755665" w:rsidRPr="006F5332" w:rsidRDefault="00755665" w:rsidP="00DF743A">
            <w:pPr>
              <w:spacing w:after="240"/>
              <w:contextualSpacing/>
              <w:rPr>
                <w:ins w:id="873" w:author="Forfatter"/>
                <w:rFonts w:cs="Times New Roman"/>
                <w:b/>
                <w:sz w:val="24"/>
                <w:szCs w:val="24"/>
              </w:rPr>
            </w:pPr>
          </w:p>
        </w:tc>
        <w:tc>
          <w:tcPr>
            <w:tcW w:w="3608" w:type="dxa"/>
          </w:tcPr>
          <w:p w14:paraId="663D0DE6" w14:textId="38B6FA0E" w:rsidR="00755665" w:rsidRPr="00755665" w:rsidRDefault="00755665" w:rsidP="002B7D46">
            <w:pPr>
              <w:rPr>
                <w:ins w:id="874" w:author="Forfatter"/>
                <w:sz w:val="24"/>
                <w:szCs w:val="24"/>
              </w:rPr>
            </w:pPr>
            <w:ins w:id="875" w:author="Forfatter">
              <w:r w:rsidRPr="00400EF1">
                <w:rPr>
                  <w:b/>
                  <w:bCs/>
                  <w:sz w:val="24"/>
                  <w:szCs w:val="24"/>
                </w:rPr>
                <w:t>1</w:t>
              </w:r>
              <w:r>
                <w:rPr>
                  <w:b/>
                  <w:bCs/>
                  <w:sz w:val="24"/>
                  <w:szCs w:val="24"/>
                </w:rPr>
                <w:t>6</w:t>
              </w:r>
              <w:r w:rsidRPr="00400EF1">
                <w:rPr>
                  <w:b/>
                  <w:bCs/>
                  <w:sz w:val="24"/>
                  <w:szCs w:val="24"/>
                </w:rPr>
                <w:t>.</w:t>
              </w:r>
              <w:r w:rsidRPr="00400EF1">
                <w:rPr>
                  <w:sz w:val="24"/>
                  <w:szCs w:val="24"/>
                </w:rPr>
                <w:t xml:space="preserve"> I </w:t>
              </w:r>
              <w:r w:rsidRPr="00400EF1">
                <w:rPr>
                  <w:i/>
                  <w:iCs/>
                  <w:sz w:val="24"/>
                  <w:szCs w:val="24"/>
                </w:rPr>
                <w:t>§ 111, stk. 3,</w:t>
              </w:r>
              <w:r w:rsidRPr="00400EF1">
                <w:rPr>
                  <w:sz w:val="24"/>
                  <w:szCs w:val="24"/>
                </w:rPr>
                <w:t xml:space="preserve"> ændres »5.346« til</w:t>
              </w:r>
              <w:r>
                <w:rPr>
                  <w:sz w:val="24"/>
                  <w:szCs w:val="24"/>
                </w:rPr>
                <w:t>:</w:t>
              </w:r>
              <w:r w:rsidRPr="00400EF1">
                <w:rPr>
                  <w:sz w:val="24"/>
                  <w:szCs w:val="24"/>
                </w:rPr>
                <w:t xml:space="preserve"> »6.303«.</w:t>
              </w:r>
            </w:ins>
          </w:p>
        </w:tc>
      </w:tr>
      <w:tr w:rsidR="00755665" w:rsidRPr="006F5332" w14:paraId="622B1B05" w14:textId="77777777" w:rsidTr="00DF743A">
        <w:trPr>
          <w:trHeight w:val="280"/>
          <w:ins w:id="876" w:author="Forfatter"/>
        </w:trPr>
        <w:tc>
          <w:tcPr>
            <w:tcW w:w="3610" w:type="dxa"/>
          </w:tcPr>
          <w:p w14:paraId="3BBB28A0" w14:textId="71E5DC4A" w:rsidR="00F11E80" w:rsidRPr="00D33353" w:rsidRDefault="00F11E80" w:rsidP="00755665">
            <w:pPr>
              <w:spacing w:after="240"/>
              <w:contextualSpacing/>
              <w:rPr>
                <w:ins w:id="877" w:author="Forfatter"/>
                <w:rFonts w:cs="Times New Roman"/>
                <w:b/>
                <w:i/>
                <w:sz w:val="24"/>
                <w:szCs w:val="24"/>
              </w:rPr>
            </w:pPr>
            <w:ins w:id="878" w:author="Forfatter">
              <w:r w:rsidRPr="006F5332">
                <w:rPr>
                  <w:rFonts w:cs="Times New Roman"/>
                  <w:b/>
                  <w:sz w:val="24"/>
                  <w:szCs w:val="24"/>
                </w:rPr>
                <w:t xml:space="preserve">§ </w:t>
              </w:r>
              <w:r>
                <w:rPr>
                  <w:rFonts w:cs="Times New Roman"/>
                  <w:b/>
                  <w:sz w:val="24"/>
                  <w:szCs w:val="24"/>
                </w:rPr>
                <w:t>11</w:t>
              </w:r>
              <w:r w:rsidRPr="006F5332">
                <w:rPr>
                  <w:rFonts w:cs="Times New Roman"/>
                  <w:b/>
                  <w:sz w:val="24"/>
                  <w:szCs w:val="24"/>
                </w:rPr>
                <w:t>1</w:t>
              </w:r>
              <w:r w:rsidRPr="00400EF1">
                <w:rPr>
                  <w:rFonts w:cs="Times New Roman"/>
                  <w:sz w:val="24"/>
                  <w:szCs w:val="24"/>
                </w:rPr>
                <w:t>. ---</w:t>
              </w:r>
              <w:r>
                <w:rPr>
                  <w:rFonts w:cs="Times New Roman"/>
                  <w:b/>
                  <w:sz w:val="24"/>
                  <w:szCs w:val="24"/>
                </w:rPr>
                <w:t xml:space="preserve"> </w:t>
              </w:r>
              <w:r w:rsidRPr="00400EF1">
                <w:rPr>
                  <w:rFonts w:cs="Times New Roman"/>
                  <w:i/>
                  <w:sz w:val="24"/>
                  <w:szCs w:val="24"/>
                </w:rPr>
                <w:t>Stk. 1-</w:t>
              </w:r>
              <w:r>
                <w:rPr>
                  <w:rFonts w:cs="Times New Roman"/>
                  <w:i/>
                  <w:sz w:val="24"/>
                  <w:szCs w:val="24"/>
                </w:rPr>
                <w:t>3</w:t>
              </w:r>
              <w:r w:rsidRPr="00400EF1">
                <w:rPr>
                  <w:rFonts w:cs="Times New Roman"/>
                  <w:i/>
                  <w:sz w:val="24"/>
                  <w:szCs w:val="24"/>
                </w:rPr>
                <w:t xml:space="preserve"> ---</w:t>
              </w:r>
            </w:ins>
          </w:p>
          <w:p w14:paraId="5AF9F1E8" w14:textId="77777777" w:rsidR="00F11E80" w:rsidRDefault="00F11E80" w:rsidP="00755665">
            <w:pPr>
              <w:spacing w:after="240"/>
              <w:contextualSpacing/>
              <w:rPr>
                <w:ins w:id="879" w:author="Forfatter"/>
                <w:rFonts w:cs="Times New Roman"/>
                <w:i/>
                <w:iCs/>
                <w:sz w:val="24"/>
                <w:szCs w:val="24"/>
              </w:rPr>
            </w:pPr>
          </w:p>
          <w:p w14:paraId="3604AF41" w14:textId="161266AF" w:rsidR="00755665" w:rsidRPr="00755665" w:rsidRDefault="00755665" w:rsidP="00755665">
            <w:pPr>
              <w:spacing w:after="240"/>
              <w:contextualSpacing/>
              <w:rPr>
                <w:ins w:id="880" w:author="Forfatter"/>
                <w:rFonts w:cs="Times New Roman"/>
                <w:sz w:val="24"/>
                <w:szCs w:val="24"/>
              </w:rPr>
            </w:pPr>
            <w:ins w:id="881" w:author="Forfatter">
              <w:r w:rsidRPr="00755665">
                <w:rPr>
                  <w:rFonts w:cs="Times New Roman"/>
                  <w:i/>
                  <w:iCs/>
                  <w:sz w:val="24"/>
                  <w:szCs w:val="24"/>
                </w:rPr>
                <w:t>Stk. 4.</w:t>
              </w:r>
              <w:r w:rsidRPr="00755665">
                <w:rPr>
                  <w:rFonts w:cs="Times New Roman"/>
                  <w:sz w:val="24"/>
                  <w:szCs w:val="24"/>
                </w:rPr>
                <w:t> Ved befordring af rejsegods er befordrerens ansvar for skade som følge af, at rejsegods går tabt, beskadiges eller forsinkes, begrænset til 1.288 SDR for hver passager. Har passageren ved aflevering af det indskrevne rejsegods til befordreren afgivet en særlig erklæring med angivelse af den interesse, som er forbundet med rejsegodsets udlevering på bestemmelsesstedet, og betalt det fragttillæg, som måtte være fastsat, gælder det i erklæringen angivne beløb som grænse for befordrerens ansvar. Dette gælder dog ikke, hvis befordreren beviser, at beløbet overstiger passagerens særlige interesse som nævnt i 2. pkt.</w:t>
              </w:r>
            </w:ins>
          </w:p>
          <w:p w14:paraId="6B601375" w14:textId="77777777" w:rsidR="00755665" w:rsidRPr="006F5332" w:rsidRDefault="00755665" w:rsidP="00DF743A">
            <w:pPr>
              <w:spacing w:after="240"/>
              <w:contextualSpacing/>
              <w:rPr>
                <w:ins w:id="882" w:author="Forfatter"/>
                <w:rFonts w:cs="Times New Roman"/>
                <w:b/>
                <w:sz w:val="24"/>
                <w:szCs w:val="24"/>
              </w:rPr>
            </w:pPr>
          </w:p>
        </w:tc>
        <w:tc>
          <w:tcPr>
            <w:tcW w:w="3608" w:type="dxa"/>
          </w:tcPr>
          <w:p w14:paraId="5FD75029" w14:textId="4C2710A5" w:rsidR="00755665" w:rsidRPr="00755665" w:rsidRDefault="00755665" w:rsidP="002B7D46">
            <w:pPr>
              <w:rPr>
                <w:ins w:id="883" w:author="Forfatter"/>
                <w:sz w:val="24"/>
                <w:szCs w:val="24"/>
              </w:rPr>
            </w:pPr>
            <w:ins w:id="884" w:author="Forfatter">
              <w:r w:rsidRPr="00400EF1">
                <w:rPr>
                  <w:b/>
                  <w:bCs/>
                  <w:sz w:val="24"/>
                  <w:szCs w:val="24"/>
                </w:rPr>
                <w:t>1</w:t>
              </w:r>
              <w:r>
                <w:rPr>
                  <w:b/>
                  <w:bCs/>
                  <w:sz w:val="24"/>
                  <w:szCs w:val="24"/>
                </w:rPr>
                <w:t>7</w:t>
              </w:r>
              <w:r w:rsidRPr="00400EF1">
                <w:rPr>
                  <w:b/>
                  <w:bCs/>
                  <w:sz w:val="24"/>
                  <w:szCs w:val="24"/>
                </w:rPr>
                <w:t>.</w:t>
              </w:r>
              <w:r w:rsidRPr="00400EF1">
                <w:rPr>
                  <w:sz w:val="24"/>
                  <w:szCs w:val="24"/>
                </w:rPr>
                <w:t xml:space="preserve"> I </w:t>
              </w:r>
              <w:r w:rsidRPr="00400EF1">
                <w:rPr>
                  <w:i/>
                  <w:iCs/>
                  <w:sz w:val="24"/>
                  <w:szCs w:val="24"/>
                </w:rPr>
                <w:t>§ 111, stk. 4, 1. pkt.,</w:t>
              </w:r>
              <w:r w:rsidRPr="00400EF1">
                <w:rPr>
                  <w:sz w:val="24"/>
                  <w:szCs w:val="24"/>
                </w:rPr>
                <w:t xml:space="preserve"> ændres »1.288« til: »1.519«.</w:t>
              </w:r>
            </w:ins>
          </w:p>
        </w:tc>
      </w:tr>
      <w:tr w:rsidR="00755665" w:rsidRPr="006F5332" w14:paraId="281B5D1D" w14:textId="77777777" w:rsidTr="00DF743A">
        <w:trPr>
          <w:trHeight w:val="280"/>
          <w:ins w:id="885" w:author="Forfatter"/>
        </w:trPr>
        <w:tc>
          <w:tcPr>
            <w:tcW w:w="3610" w:type="dxa"/>
          </w:tcPr>
          <w:p w14:paraId="4AF25FDA" w14:textId="68CD3005" w:rsidR="00F11E80" w:rsidRPr="00400EF1" w:rsidRDefault="00F11E80" w:rsidP="00F11E80">
            <w:pPr>
              <w:spacing w:after="240"/>
              <w:contextualSpacing/>
              <w:rPr>
                <w:ins w:id="886" w:author="Forfatter"/>
                <w:rFonts w:cs="Times New Roman"/>
                <w:b/>
                <w:i/>
                <w:sz w:val="24"/>
                <w:szCs w:val="24"/>
              </w:rPr>
            </w:pPr>
            <w:ins w:id="887" w:author="Forfatter">
              <w:r w:rsidRPr="006F5332">
                <w:rPr>
                  <w:rFonts w:cs="Times New Roman"/>
                  <w:b/>
                  <w:sz w:val="24"/>
                  <w:szCs w:val="24"/>
                </w:rPr>
                <w:t xml:space="preserve">§ </w:t>
              </w:r>
              <w:r>
                <w:rPr>
                  <w:rFonts w:cs="Times New Roman"/>
                  <w:b/>
                  <w:sz w:val="24"/>
                  <w:szCs w:val="24"/>
                </w:rPr>
                <w:t>11</w:t>
              </w:r>
              <w:r w:rsidRPr="006F5332">
                <w:rPr>
                  <w:rFonts w:cs="Times New Roman"/>
                  <w:b/>
                  <w:sz w:val="24"/>
                  <w:szCs w:val="24"/>
                </w:rPr>
                <w:t>1</w:t>
              </w:r>
              <w:r w:rsidRPr="00400EF1">
                <w:rPr>
                  <w:rFonts w:cs="Times New Roman"/>
                  <w:sz w:val="24"/>
                  <w:szCs w:val="24"/>
                </w:rPr>
                <w:t>. ---</w:t>
              </w:r>
              <w:r>
                <w:rPr>
                  <w:rFonts w:cs="Times New Roman"/>
                  <w:b/>
                  <w:sz w:val="24"/>
                  <w:szCs w:val="24"/>
                </w:rPr>
                <w:t xml:space="preserve"> </w:t>
              </w:r>
              <w:r w:rsidRPr="00400EF1">
                <w:rPr>
                  <w:rFonts w:cs="Times New Roman"/>
                  <w:i/>
                  <w:sz w:val="24"/>
                  <w:szCs w:val="24"/>
                </w:rPr>
                <w:t>Stk. 1-</w:t>
              </w:r>
              <w:r>
                <w:rPr>
                  <w:rFonts w:cs="Times New Roman"/>
                  <w:i/>
                  <w:sz w:val="24"/>
                  <w:szCs w:val="24"/>
                </w:rPr>
                <w:t>4</w:t>
              </w:r>
              <w:r w:rsidRPr="00400EF1">
                <w:rPr>
                  <w:rFonts w:cs="Times New Roman"/>
                  <w:i/>
                  <w:sz w:val="24"/>
                  <w:szCs w:val="24"/>
                </w:rPr>
                <w:t xml:space="preserve"> ---</w:t>
              </w:r>
            </w:ins>
          </w:p>
          <w:p w14:paraId="4C1489AC" w14:textId="77777777" w:rsidR="00F11E80" w:rsidRDefault="00F11E80" w:rsidP="00755665">
            <w:pPr>
              <w:spacing w:after="240"/>
              <w:contextualSpacing/>
              <w:rPr>
                <w:ins w:id="888" w:author="Forfatter"/>
                <w:rFonts w:cs="Times New Roman"/>
                <w:i/>
                <w:iCs/>
                <w:sz w:val="24"/>
                <w:szCs w:val="24"/>
              </w:rPr>
            </w:pPr>
          </w:p>
          <w:p w14:paraId="0AA66756" w14:textId="1A410975" w:rsidR="00755665" w:rsidRPr="00755665" w:rsidRDefault="00755665" w:rsidP="00755665">
            <w:pPr>
              <w:spacing w:after="240"/>
              <w:contextualSpacing/>
              <w:rPr>
                <w:ins w:id="889" w:author="Forfatter"/>
                <w:rFonts w:cs="Times New Roman"/>
                <w:sz w:val="24"/>
                <w:szCs w:val="24"/>
              </w:rPr>
            </w:pPr>
            <w:ins w:id="890" w:author="Forfatter">
              <w:r w:rsidRPr="00755665">
                <w:rPr>
                  <w:rFonts w:cs="Times New Roman"/>
                  <w:i/>
                  <w:iCs/>
                  <w:sz w:val="24"/>
                  <w:szCs w:val="24"/>
                </w:rPr>
                <w:t>Stk. 5.</w:t>
              </w:r>
              <w:r w:rsidRPr="00755665">
                <w:rPr>
                  <w:rFonts w:cs="Times New Roman"/>
                  <w:sz w:val="24"/>
                  <w:szCs w:val="24"/>
                </w:rPr>
                <w:t xml:space="preserve"> Ved befordring af gods er befordrerens ansvar for skade som </w:t>
              </w:r>
              <w:r w:rsidRPr="00755665">
                <w:rPr>
                  <w:rFonts w:cs="Times New Roman"/>
                  <w:sz w:val="24"/>
                  <w:szCs w:val="24"/>
                </w:rPr>
                <w:lastRenderedPageBreak/>
                <w:t>følge af, at gods går tabt, beskadiges eller forsinkes begrænset til 22 SDR pr. kg. Har afsenderen ved godsets aflevering til befordreren afgivet en særlig erklæring med angivelse af den interesse, som er forbundet med godsets udlevering på bestemmelsesstedet, og betalt det fragttillæg, som måtte være fastsat, gælder det i erklæringen angivne beløb som grænse for befordrerens ansvar. Dette gælder dog ikke, hvis befordreren beviser, at beløbet overstiger afsenderens særlige interesse som nævnt i 2. pkt. Hvis en del af godset går tabt, beskadiges eller forsinkes, opgøres kun den samlede vægt af de berørte stykker gods, når grænsen for befordrerens ansvar skal fastsættes. Hvis skaden forringer værdien af andre stykker gods, som omfattes af samme luftfragtbrev, godskvittering eller de på anden måde registrerede oplysninger, jf. § 94, stk. 2, skal også vægten af disse stykker gods medregnes.</w:t>
              </w:r>
            </w:ins>
          </w:p>
          <w:p w14:paraId="543130CC" w14:textId="77777777" w:rsidR="00755665" w:rsidRPr="006F5332" w:rsidRDefault="00755665" w:rsidP="00755665">
            <w:pPr>
              <w:spacing w:after="240"/>
              <w:contextualSpacing/>
              <w:rPr>
                <w:ins w:id="891" w:author="Forfatter"/>
                <w:rFonts w:cs="Times New Roman"/>
                <w:b/>
                <w:sz w:val="24"/>
                <w:szCs w:val="24"/>
              </w:rPr>
            </w:pPr>
          </w:p>
        </w:tc>
        <w:tc>
          <w:tcPr>
            <w:tcW w:w="3608" w:type="dxa"/>
          </w:tcPr>
          <w:p w14:paraId="7E29E3F6" w14:textId="3B997C02" w:rsidR="00755665" w:rsidRPr="00755665" w:rsidRDefault="00755665" w:rsidP="00755665">
            <w:pPr>
              <w:rPr>
                <w:ins w:id="892" w:author="Forfatter"/>
                <w:sz w:val="24"/>
                <w:szCs w:val="24"/>
              </w:rPr>
            </w:pPr>
            <w:ins w:id="893" w:author="Forfatter">
              <w:r w:rsidRPr="00400EF1">
                <w:rPr>
                  <w:b/>
                  <w:bCs/>
                  <w:sz w:val="24"/>
                  <w:szCs w:val="24"/>
                </w:rPr>
                <w:lastRenderedPageBreak/>
                <w:t>1</w:t>
              </w:r>
              <w:r>
                <w:rPr>
                  <w:b/>
                  <w:bCs/>
                  <w:sz w:val="24"/>
                  <w:szCs w:val="24"/>
                </w:rPr>
                <w:t>8</w:t>
              </w:r>
              <w:r w:rsidRPr="00400EF1">
                <w:rPr>
                  <w:b/>
                  <w:bCs/>
                  <w:sz w:val="24"/>
                  <w:szCs w:val="24"/>
                </w:rPr>
                <w:t>.</w:t>
              </w:r>
              <w:r w:rsidRPr="00400EF1">
                <w:rPr>
                  <w:sz w:val="24"/>
                  <w:szCs w:val="24"/>
                </w:rPr>
                <w:t xml:space="preserve"> I </w:t>
              </w:r>
              <w:r w:rsidRPr="00400EF1">
                <w:rPr>
                  <w:i/>
                  <w:iCs/>
                  <w:sz w:val="24"/>
                  <w:szCs w:val="24"/>
                </w:rPr>
                <w:t xml:space="preserve">§ 111, stk. 5, 1. pkt., </w:t>
              </w:r>
              <w:r w:rsidRPr="00400EF1">
                <w:rPr>
                  <w:sz w:val="24"/>
                  <w:szCs w:val="24"/>
                </w:rPr>
                <w:t>ændres »22« til: »26«.</w:t>
              </w:r>
            </w:ins>
          </w:p>
        </w:tc>
      </w:tr>
      <w:tr w:rsidR="00755665" w:rsidRPr="006F5332" w14:paraId="4229A51D" w14:textId="77777777" w:rsidTr="00DF743A">
        <w:trPr>
          <w:trHeight w:val="280"/>
          <w:ins w:id="894" w:author="Forfatter"/>
        </w:trPr>
        <w:tc>
          <w:tcPr>
            <w:tcW w:w="3610" w:type="dxa"/>
          </w:tcPr>
          <w:p w14:paraId="3DA2B192" w14:textId="77777777" w:rsidR="00F11E80" w:rsidRPr="00F11E80" w:rsidRDefault="00F11E80" w:rsidP="00F11E80">
            <w:pPr>
              <w:spacing w:after="240"/>
              <w:contextualSpacing/>
              <w:rPr>
                <w:ins w:id="895" w:author="Forfatter"/>
                <w:rFonts w:cs="Times New Roman"/>
                <w:sz w:val="24"/>
                <w:szCs w:val="24"/>
              </w:rPr>
            </w:pPr>
            <w:ins w:id="896" w:author="Forfatter">
              <w:r w:rsidRPr="00F11E80">
                <w:rPr>
                  <w:rFonts w:cs="Times New Roman"/>
                  <w:b/>
                  <w:bCs/>
                  <w:sz w:val="24"/>
                  <w:szCs w:val="24"/>
                </w:rPr>
                <w:t>§ 111.</w:t>
              </w:r>
              <w:r w:rsidRPr="00F11E80">
                <w:rPr>
                  <w:rFonts w:cs="Times New Roman"/>
                  <w:sz w:val="24"/>
                  <w:szCs w:val="24"/>
                </w:rPr>
                <w:t> Ved befordring af passagerer kan befordrerens ansvar, hvis en passager bliver dræbt eller lider skade på legeme eller helbred, ikke afskæres eller begrænses, hvis erstatningen ikke overstiger 128.821 særlige trækningsrettigheder (SDR, jf. stk. 8) for hver passager, jf. dog § 110.</w:t>
              </w:r>
            </w:ins>
          </w:p>
          <w:p w14:paraId="2582F154" w14:textId="77777777" w:rsidR="00F11E80" w:rsidRPr="00F11E80" w:rsidRDefault="00F11E80" w:rsidP="00F11E80">
            <w:pPr>
              <w:spacing w:after="240"/>
              <w:contextualSpacing/>
              <w:rPr>
                <w:ins w:id="897" w:author="Forfatter"/>
                <w:rFonts w:cs="Times New Roman"/>
                <w:sz w:val="24"/>
                <w:szCs w:val="24"/>
              </w:rPr>
            </w:pPr>
            <w:ins w:id="898" w:author="Forfatter">
              <w:r w:rsidRPr="00F11E80">
                <w:rPr>
                  <w:rFonts w:cs="Times New Roman"/>
                  <w:i/>
                  <w:iCs/>
                  <w:sz w:val="24"/>
                  <w:szCs w:val="24"/>
                </w:rPr>
                <w:t>Stk. 2.</w:t>
              </w:r>
              <w:r w:rsidRPr="00F11E80">
                <w:rPr>
                  <w:rFonts w:cs="Times New Roman"/>
                  <w:sz w:val="24"/>
                  <w:szCs w:val="24"/>
                </w:rPr>
                <w:t xml:space="preserve"> Befordreren er ikke ansvarlig for den skade efter stk. 1, der overstiger 128.821 SDR for hver </w:t>
              </w:r>
              <w:r w:rsidRPr="00F11E80">
                <w:rPr>
                  <w:rFonts w:cs="Times New Roman"/>
                  <w:sz w:val="24"/>
                  <w:szCs w:val="24"/>
                </w:rPr>
                <w:lastRenderedPageBreak/>
                <w:t>passager, hvis befordreren kan bevise, at</w:t>
              </w:r>
            </w:ins>
          </w:p>
          <w:p w14:paraId="2B70DB57" w14:textId="77777777" w:rsidR="00F11E80" w:rsidRPr="00F11E80" w:rsidRDefault="00F11E80" w:rsidP="00F11E80">
            <w:pPr>
              <w:spacing w:after="240"/>
              <w:contextualSpacing/>
              <w:rPr>
                <w:ins w:id="899" w:author="Forfatter"/>
                <w:rFonts w:cs="Times New Roman"/>
                <w:sz w:val="24"/>
                <w:szCs w:val="24"/>
              </w:rPr>
            </w:pPr>
            <w:ins w:id="900" w:author="Forfatter">
              <w:r w:rsidRPr="00F11E80">
                <w:rPr>
                  <w:rFonts w:cs="Times New Roman"/>
                  <w:sz w:val="24"/>
                  <w:szCs w:val="24"/>
                </w:rPr>
                <w:t>1) skaden ikke skyldes forsætlig eller uagtsom handling eller undladelse fra befordrerens eller dennes ansattes eller dennes agenters side eller</w:t>
              </w:r>
            </w:ins>
          </w:p>
          <w:p w14:paraId="239B5872" w14:textId="77777777" w:rsidR="00F11E80" w:rsidRPr="00F11E80" w:rsidRDefault="00F11E80" w:rsidP="00F11E80">
            <w:pPr>
              <w:spacing w:after="240"/>
              <w:contextualSpacing/>
              <w:rPr>
                <w:ins w:id="901" w:author="Forfatter"/>
                <w:rFonts w:cs="Times New Roman"/>
                <w:sz w:val="24"/>
                <w:szCs w:val="24"/>
              </w:rPr>
            </w:pPr>
            <w:ins w:id="902" w:author="Forfatter">
              <w:r w:rsidRPr="00F11E80">
                <w:rPr>
                  <w:rFonts w:cs="Times New Roman"/>
                  <w:sz w:val="24"/>
                  <w:szCs w:val="24"/>
                </w:rPr>
                <w:t>2) skaden alene skyldes forsætlig eller uagtsom handling eller undladelse fra tredjemands side.</w:t>
              </w:r>
            </w:ins>
          </w:p>
          <w:p w14:paraId="199CDDF7" w14:textId="77777777" w:rsidR="00F11E80" w:rsidRPr="00F11E80" w:rsidRDefault="00F11E80" w:rsidP="00F11E80">
            <w:pPr>
              <w:spacing w:after="240"/>
              <w:contextualSpacing/>
              <w:rPr>
                <w:ins w:id="903" w:author="Forfatter"/>
                <w:rFonts w:cs="Times New Roman"/>
                <w:sz w:val="24"/>
                <w:szCs w:val="24"/>
              </w:rPr>
            </w:pPr>
            <w:ins w:id="904" w:author="Forfatter">
              <w:r w:rsidRPr="00F11E80">
                <w:rPr>
                  <w:rFonts w:cs="Times New Roman"/>
                  <w:i/>
                  <w:iCs/>
                  <w:sz w:val="24"/>
                  <w:szCs w:val="24"/>
                </w:rPr>
                <w:t>Stk. 3.</w:t>
              </w:r>
              <w:r w:rsidRPr="00F11E80">
                <w:rPr>
                  <w:rFonts w:cs="Times New Roman"/>
                  <w:sz w:val="24"/>
                  <w:szCs w:val="24"/>
                </w:rPr>
                <w:t> Ved befordring af passagerer er befordrerens ansvar for skade som følge af forsinkelse begrænset til 5.346 SDR for hver passager.</w:t>
              </w:r>
            </w:ins>
          </w:p>
          <w:p w14:paraId="31FC0A53" w14:textId="77777777" w:rsidR="00F11E80" w:rsidRPr="00F11E80" w:rsidRDefault="00F11E80" w:rsidP="00F11E80">
            <w:pPr>
              <w:spacing w:after="240"/>
              <w:contextualSpacing/>
              <w:rPr>
                <w:ins w:id="905" w:author="Forfatter"/>
                <w:rFonts w:cs="Times New Roman"/>
                <w:sz w:val="24"/>
                <w:szCs w:val="24"/>
              </w:rPr>
            </w:pPr>
            <w:ins w:id="906" w:author="Forfatter">
              <w:r w:rsidRPr="00F11E80">
                <w:rPr>
                  <w:rFonts w:cs="Times New Roman"/>
                  <w:i/>
                  <w:iCs/>
                  <w:sz w:val="24"/>
                  <w:szCs w:val="24"/>
                </w:rPr>
                <w:t>Stk. 4.</w:t>
              </w:r>
              <w:r w:rsidRPr="00F11E80">
                <w:rPr>
                  <w:rFonts w:cs="Times New Roman"/>
                  <w:sz w:val="24"/>
                  <w:szCs w:val="24"/>
                </w:rPr>
                <w:t> Ved befordring af rejsegods er befordrerens ansvar for skade som følge af, at rejsegods går tabt, beskadiges eller forsinkes, begrænset til 1.288 SDR for hver passager. Har passageren ved aflevering af det indskrevne rejsegods til befordreren afgivet en særlig erklæring med angivelse af den interesse, som er forbundet med rejsegodsets udlevering på bestemmelsesstedet, og betalt det fragttillæg, som måtte være fastsat, gælder det i erklæringen angivne beløb som grænse for befordrerens ansvar. Dette gælder dog ikke, hvis befordreren beviser, at beløbet overstiger passagerens særlige interesse som nævnt i 2. pkt.</w:t>
              </w:r>
            </w:ins>
          </w:p>
          <w:p w14:paraId="2D24D178" w14:textId="77777777" w:rsidR="00F11E80" w:rsidRPr="00F11E80" w:rsidRDefault="00F11E80" w:rsidP="00F11E80">
            <w:pPr>
              <w:spacing w:after="240"/>
              <w:contextualSpacing/>
              <w:rPr>
                <w:ins w:id="907" w:author="Forfatter"/>
                <w:rFonts w:cs="Times New Roman"/>
                <w:sz w:val="24"/>
                <w:szCs w:val="24"/>
              </w:rPr>
            </w:pPr>
            <w:ins w:id="908" w:author="Forfatter">
              <w:r w:rsidRPr="00F11E80">
                <w:rPr>
                  <w:rFonts w:cs="Times New Roman"/>
                  <w:i/>
                  <w:iCs/>
                  <w:sz w:val="24"/>
                  <w:szCs w:val="24"/>
                </w:rPr>
                <w:t>Stk. 5.</w:t>
              </w:r>
              <w:r w:rsidRPr="00F11E80">
                <w:rPr>
                  <w:rFonts w:cs="Times New Roman"/>
                  <w:sz w:val="24"/>
                  <w:szCs w:val="24"/>
                </w:rPr>
                <w:t xml:space="preserve"> Ved befordring af gods er befordrerens ansvar for skade som følge af, at gods går tabt, beskadiges eller forsinkes begrænset til 22 SDR pr. kg. Har afsenderen ved godsets aflevering til befordreren afgivet en særlig erklæring med </w:t>
              </w:r>
              <w:r w:rsidRPr="00F11E80">
                <w:rPr>
                  <w:rFonts w:cs="Times New Roman"/>
                  <w:sz w:val="24"/>
                  <w:szCs w:val="24"/>
                </w:rPr>
                <w:lastRenderedPageBreak/>
                <w:t>angivelse af den interesse, som er forbundet med godsets udlevering på bestemmelsesstedet, og betalt det fragttillæg, som måtte være fastsat, gælder det i erklæringen angivne beløb som grænse for befordrerens ansvar. Dette gælder dog ikke, hvis befordreren beviser, at beløbet overstiger afsenderens særlige interesse som nævnt i 2. pkt. Hvis en del af godset går tabt, beskadiges eller forsinkes, opgøres kun den samlede vægt af de berørte stykker gods, når grænsen for befordrerens ansvar skal fastsættes. Hvis skaden forringer værdien af andre stykker gods, som omfattes af samme luftfragtbrev, godskvittering eller de på anden måde registrerede oplysninger, jf. § 94, stk. 2, skal også vægten af disse stykker gods medregnes.</w:t>
              </w:r>
            </w:ins>
          </w:p>
          <w:p w14:paraId="7884AEB9" w14:textId="77777777" w:rsidR="00F11E80" w:rsidRPr="00F11E80" w:rsidRDefault="00F11E80" w:rsidP="00F11E80">
            <w:pPr>
              <w:spacing w:after="240"/>
              <w:contextualSpacing/>
              <w:rPr>
                <w:ins w:id="909" w:author="Forfatter"/>
                <w:rFonts w:cs="Times New Roman"/>
                <w:sz w:val="24"/>
                <w:szCs w:val="24"/>
              </w:rPr>
            </w:pPr>
            <w:ins w:id="910" w:author="Forfatter">
              <w:r w:rsidRPr="00F11E80">
                <w:rPr>
                  <w:rFonts w:cs="Times New Roman"/>
                  <w:i/>
                  <w:iCs/>
                  <w:sz w:val="24"/>
                  <w:szCs w:val="24"/>
                </w:rPr>
                <w:t>Stk. 6.</w:t>
              </w:r>
              <w:r w:rsidRPr="00F11E80">
                <w:rPr>
                  <w:rFonts w:cs="Times New Roman"/>
                  <w:sz w:val="24"/>
                  <w:szCs w:val="24"/>
                </w:rPr>
                <w:t> De i stk. 3 og stk. 4 fastsatte ansvarsgrænser finder ikke anvendelse, såfremt det bevises, at befordreren selv eller dennes ansatte eller agenter under udførelsen af deres tjeneste eller hverv har forårsaget skaden forsætligt eller ved en hensynsløs handling vidende om, at en skade kunne opstå.</w:t>
              </w:r>
            </w:ins>
          </w:p>
          <w:p w14:paraId="152FF003" w14:textId="77777777" w:rsidR="00F11E80" w:rsidRPr="00F11E80" w:rsidRDefault="00F11E80" w:rsidP="00F11E80">
            <w:pPr>
              <w:spacing w:after="240"/>
              <w:contextualSpacing/>
              <w:rPr>
                <w:ins w:id="911" w:author="Forfatter"/>
                <w:rFonts w:cs="Times New Roman"/>
                <w:sz w:val="24"/>
                <w:szCs w:val="24"/>
              </w:rPr>
            </w:pPr>
            <w:ins w:id="912" w:author="Forfatter">
              <w:r w:rsidRPr="00F11E80">
                <w:rPr>
                  <w:rFonts w:cs="Times New Roman"/>
                  <w:i/>
                  <w:iCs/>
                  <w:sz w:val="24"/>
                  <w:szCs w:val="24"/>
                </w:rPr>
                <w:t>Stk. 7.</w:t>
              </w:r>
              <w:r w:rsidRPr="00F11E80">
                <w:rPr>
                  <w:rFonts w:cs="Times New Roman"/>
                  <w:sz w:val="24"/>
                  <w:szCs w:val="24"/>
                </w:rPr>
                <w:t xml:space="preserve"> De ansvarsgrænser, som er fastsat i stk. 1-5, er ikke til hinder for, at retten kan tilkende sagsøgeren sagsomkostninger og tillægge renter. Dette gælder dog ikke, hvis befordreren inden seks måneder fra den begivenhed, som var årsag til skaden, eller inden retssag blev anlagt, skriftligt har tilbudt </w:t>
              </w:r>
              <w:r w:rsidRPr="00F11E80">
                <w:rPr>
                  <w:rFonts w:cs="Times New Roman"/>
                  <w:sz w:val="24"/>
                  <w:szCs w:val="24"/>
                </w:rPr>
                <w:lastRenderedPageBreak/>
                <w:t>sagsøgeren mindst lige så meget i erstatning som den tilkendte erstatning.</w:t>
              </w:r>
            </w:ins>
          </w:p>
          <w:p w14:paraId="5CB49D33" w14:textId="5D269865" w:rsidR="00755665" w:rsidRPr="00755665" w:rsidRDefault="00F11E80" w:rsidP="00755665">
            <w:pPr>
              <w:spacing w:after="240"/>
              <w:contextualSpacing/>
              <w:rPr>
                <w:ins w:id="913" w:author="Forfatter"/>
                <w:rFonts w:cs="Times New Roman"/>
                <w:sz w:val="24"/>
                <w:szCs w:val="24"/>
              </w:rPr>
            </w:pPr>
            <w:ins w:id="914" w:author="Forfatter">
              <w:r w:rsidRPr="00F11E80">
                <w:rPr>
                  <w:rFonts w:cs="Times New Roman"/>
                  <w:i/>
                  <w:iCs/>
                  <w:sz w:val="24"/>
                  <w:szCs w:val="24"/>
                </w:rPr>
                <w:t>Stk. 8.</w:t>
              </w:r>
              <w:r w:rsidRPr="00F11E80">
                <w:rPr>
                  <w:rFonts w:cs="Times New Roman"/>
                  <w:sz w:val="24"/>
                  <w:szCs w:val="24"/>
                </w:rPr>
                <w:t> Omregning af SDR til national valuta foretages efter den kurs, som Den Internationale Valutafond anvender i sin virksomhed og ved sine transaktioner den dag, da der afsiges dom.</w:t>
              </w:r>
            </w:ins>
          </w:p>
        </w:tc>
        <w:tc>
          <w:tcPr>
            <w:tcW w:w="3608" w:type="dxa"/>
          </w:tcPr>
          <w:p w14:paraId="7C4C5526" w14:textId="77777777" w:rsidR="00755665" w:rsidRPr="00400EF1" w:rsidRDefault="00755665" w:rsidP="00755665">
            <w:pPr>
              <w:rPr>
                <w:ins w:id="915" w:author="Forfatter"/>
                <w:sz w:val="24"/>
                <w:szCs w:val="24"/>
              </w:rPr>
            </w:pPr>
            <w:ins w:id="916" w:author="Forfatter">
              <w:r w:rsidRPr="00400EF1">
                <w:rPr>
                  <w:b/>
                  <w:bCs/>
                  <w:sz w:val="24"/>
                  <w:szCs w:val="24"/>
                </w:rPr>
                <w:lastRenderedPageBreak/>
                <w:t>1</w:t>
              </w:r>
              <w:r>
                <w:rPr>
                  <w:b/>
                  <w:bCs/>
                  <w:sz w:val="24"/>
                  <w:szCs w:val="24"/>
                </w:rPr>
                <w:t>9</w:t>
              </w:r>
              <w:r w:rsidRPr="00400EF1">
                <w:rPr>
                  <w:b/>
                  <w:bCs/>
                  <w:sz w:val="24"/>
                  <w:szCs w:val="24"/>
                </w:rPr>
                <w:t>.</w:t>
              </w:r>
              <w:r w:rsidRPr="00400EF1">
                <w:rPr>
                  <w:sz w:val="24"/>
                  <w:szCs w:val="24"/>
                </w:rPr>
                <w:t xml:space="preserve"> I </w:t>
              </w:r>
              <w:r w:rsidRPr="00400EF1">
                <w:rPr>
                  <w:i/>
                  <w:iCs/>
                  <w:sz w:val="24"/>
                  <w:szCs w:val="24"/>
                </w:rPr>
                <w:t>§ 111</w:t>
              </w:r>
              <w:r w:rsidRPr="00400EF1">
                <w:rPr>
                  <w:sz w:val="24"/>
                  <w:szCs w:val="24"/>
                </w:rPr>
                <w:t xml:space="preserve"> indsættes som </w:t>
              </w:r>
              <w:r w:rsidRPr="00400EF1">
                <w:rPr>
                  <w:i/>
                  <w:iCs/>
                  <w:sz w:val="24"/>
                  <w:szCs w:val="24"/>
                </w:rPr>
                <w:t>stk. 9</w:t>
              </w:r>
              <w:r w:rsidRPr="00400EF1">
                <w:rPr>
                  <w:sz w:val="24"/>
                  <w:szCs w:val="24"/>
                </w:rPr>
                <w:t>:</w:t>
              </w:r>
            </w:ins>
          </w:p>
          <w:p w14:paraId="17FF8F50" w14:textId="132D54FF" w:rsidR="00755665" w:rsidRPr="006F5332" w:rsidRDefault="00755665" w:rsidP="00755665">
            <w:pPr>
              <w:rPr>
                <w:ins w:id="917" w:author="Forfatter"/>
                <w:rFonts w:cs="Times New Roman"/>
                <w:b/>
                <w:sz w:val="24"/>
                <w:szCs w:val="24"/>
              </w:rPr>
            </w:pPr>
            <w:ins w:id="918" w:author="Forfatter">
              <w:r>
                <w:rPr>
                  <w:rFonts w:cs="Times New Roman"/>
                  <w:i/>
                  <w:iCs/>
                  <w:sz w:val="24"/>
                  <w:szCs w:val="24"/>
                </w:rPr>
                <w:t xml:space="preserve">     </w:t>
              </w:r>
              <w:r w:rsidRPr="00E76DD7">
                <w:rPr>
                  <w:rFonts w:cs="Times New Roman"/>
                  <w:i/>
                  <w:iCs/>
                  <w:sz w:val="24"/>
                  <w:szCs w:val="24"/>
                </w:rPr>
                <w:t>»</w:t>
              </w:r>
              <w:r w:rsidRPr="00400EF1">
                <w:rPr>
                  <w:i/>
                  <w:iCs/>
                  <w:sz w:val="24"/>
                  <w:szCs w:val="24"/>
                </w:rPr>
                <w:t xml:space="preserve">Stk. 9. </w:t>
              </w:r>
              <w:r w:rsidRPr="00400EF1">
                <w:rPr>
                  <w:sz w:val="24"/>
                  <w:szCs w:val="24"/>
                </w:rPr>
                <w:t xml:space="preserve">Transportministeren kan </w:t>
              </w:r>
              <w:r>
                <w:rPr>
                  <w:sz w:val="24"/>
                  <w:szCs w:val="24"/>
                </w:rPr>
                <w:t xml:space="preserve">med henblik på at gennemføre </w:t>
              </w:r>
              <w:r w:rsidRPr="00755665">
                <w:rPr>
                  <w:sz w:val="24"/>
                  <w:szCs w:val="24"/>
                </w:rPr>
                <w:t>Montreal-konventionen af 28. maj 1999 om indførelse af visse ensartede regler for international luftbefordring</w:t>
              </w:r>
              <w:r w:rsidRPr="00400EF1">
                <w:rPr>
                  <w:sz w:val="24"/>
                  <w:szCs w:val="24"/>
                </w:rPr>
                <w:t xml:space="preserve"> ændr</w:t>
              </w:r>
            </w:ins>
            <w:r w:rsidR="002A1964">
              <w:rPr>
                <w:sz w:val="24"/>
                <w:szCs w:val="24"/>
              </w:rPr>
              <w:t>e</w:t>
            </w:r>
            <w:ins w:id="919" w:author="Forfatter">
              <w:r w:rsidRPr="00400EF1">
                <w:rPr>
                  <w:sz w:val="24"/>
                  <w:szCs w:val="24"/>
                </w:rPr>
                <w:t xml:space="preserve"> de </w:t>
              </w:r>
              <w:r>
                <w:rPr>
                  <w:sz w:val="24"/>
                  <w:szCs w:val="24"/>
                </w:rPr>
                <w:t xml:space="preserve">i stk. 1-5 nævnte </w:t>
              </w:r>
              <w:r w:rsidRPr="00400EF1">
                <w:rPr>
                  <w:sz w:val="24"/>
                  <w:szCs w:val="24"/>
                </w:rPr>
                <w:t>beløb.</w:t>
              </w:r>
              <w:r w:rsidRPr="00097FB5">
                <w:rPr>
                  <w:sz w:val="24"/>
                  <w:szCs w:val="24"/>
                </w:rPr>
                <w:t>«</w:t>
              </w:r>
            </w:ins>
          </w:p>
        </w:tc>
      </w:tr>
      <w:tr w:rsidR="00755665" w:rsidRPr="006F5332" w14:paraId="42E0FE10" w14:textId="77777777" w:rsidTr="00DF743A">
        <w:trPr>
          <w:trHeight w:val="280"/>
        </w:trPr>
        <w:tc>
          <w:tcPr>
            <w:tcW w:w="3610" w:type="dxa"/>
          </w:tcPr>
          <w:p w14:paraId="37D01AFA" w14:textId="77777777" w:rsidR="00755665" w:rsidRPr="006F5332" w:rsidRDefault="00755665" w:rsidP="00755665">
            <w:pPr>
              <w:spacing w:after="240"/>
              <w:contextualSpacing/>
              <w:rPr>
                <w:rFonts w:cs="Times New Roman"/>
                <w:sz w:val="24"/>
                <w:szCs w:val="24"/>
              </w:rPr>
            </w:pPr>
            <w:r w:rsidRPr="006F5332">
              <w:rPr>
                <w:rFonts w:cs="Times New Roman"/>
                <w:b/>
                <w:sz w:val="24"/>
                <w:szCs w:val="24"/>
              </w:rPr>
              <w:lastRenderedPageBreak/>
              <w:t>§ 146 a.</w:t>
            </w:r>
            <w:r w:rsidRPr="006F5332">
              <w:rPr>
                <w:rFonts w:cs="Times New Roman"/>
                <w:sz w:val="24"/>
                <w:szCs w:val="24"/>
              </w:rPr>
              <w:t xml:space="preserve"> En ansøgning om tilladelse efter § 31, § 55, § 75 eller fællesskabsretlige regler på området kan afslås, hvis ansøgeren har betydelig forfalden gæld til det offentlige, hvorved forstås beløb i størrelsesordenen 50.000 kr. og derover.</w:t>
            </w:r>
          </w:p>
          <w:p w14:paraId="4E768F7D" w14:textId="77777777" w:rsidR="00755665" w:rsidRPr="006F5332" w:rsidRDefault="00755665" w:rsidP="00755665">
            <w:pPr>
              <w:spacing w:after="240"/>
              <w:contextualSpacing/>
              <w:rPr>
                <w:rFonts w:cs="Times New Roman"/>
                <w:sz w:val="24"/>
                <w:szCs w:val="24"/>
              </w:rPr>
            </w:pPr>
          </w:p>
          <w:p w14:paraId="64A58270" w14:textId="77777777" w:rsidR="00755665" w:rsidRPr="006F5332" w:rsidRDefault="00755665" w:rsidP="00755665">
            <w:pPr>
              <w:spacing w:after="240"/>
              <w:contextualSpacing/>
              <w:rPr>
                <w:rFonts w:cs="Times New Roman"/>
                <w:i/>
                <w:sz w:val="24"/>
                <w:szCs w:val="24"/>
              </w:rPr>
            </w:pPr>
            <w:r w:rsidRPr="006F5332">
              <w:rPr>
                <w:rFonts w:cs="Times New Roman"/>
                <w:b/>
                <w:sz w:val="24"/>
                <w:szCs w:val="24"/>
              </w:rPr>
              <w:t>§ 148. ---</w:t>
            </w:r>
            <w:r w:rsidRPr="006F5332">
              <w:rPr>
                <w:rFonts w:cs="Times New Roman"/>
                <w:sz w:val="24"/>
                <w:szCs w:val="24"/>
              </w:rPr>
              <w:t xml:space="preserve"> </w:t>
            </w:r>
            <w:r w:rsidRPr="006F5332">
              <w:rPr>
                <w:rFonts w:cs="Times New Roman"/>
                <w:i/>
                <w:sz w:val="24"/>
                <w:szCs w:val="24"/>
              </w:rPr>
              <w:t>Stk. 1-4---</w:t>
            </w:r>
          </w:p>
          <w:p w14:paraId="1025D57C" w14:textId="77777777" w:rsidR="00755665" w:rsidRPr="006F5332" w:rsidRDefault="00755665" w:rsidP="00755665">
            <w:pPr>
              <w:spacing w:after="240"/>
              <w:contextualSpacing/>
              <w:rPr>
                <w:rFonts w:cs="Times New Roman"/>
                <w:b/>
                <w:sz w:val="24"/>
                <w:szCs w:val="24"/>
              </w:rPr>
            </w:pPr>
          </w:p>
          <w:p w14:paraId="477CB699" w14:textId="593C1FF1" w:rsidR="00755665" w:rsidRPr="006F5332" w:rsidRDefault="00755665" w:rsidP="00755665">
            <w:pPr>
              <w:spacing w:after="240"/>
              <w:contextualSpacing/>
              <w:rPr>
                <w:rFonts w:cs="Times New Roman"/>
                <w:sz w:val="24"/>
                <w:szCs w:val="24"/>
              </w:rPr>
            </w:pPr>
            <w:r w:rsidRPr="006F5332">
              <w:rPr>
                <w:rFonts w:cs="Times New Roman"/>
                <w:i/>
                <w:sz w:val="24"/>
                <w:szCs w:val="24"/>
              </w:rPr>
              <w:t xml:space="preserve">Stk. 5. </w:t>
            </w:r>
            <w:r w:rsidRPr="006F5332">
              <w:rPr>
                <w:rFonts w:cs="Times New Roman"/>
                <w:sz w:val="24"/>
                <w:szCs w:val="24"/>
              </w:rPr>
              <w:t>Transportministeren fastsætter gebyrerne for Trafikstyrelsens øvrige opgaver vedrørende civil luftfart, herunder tiltrædelseskontrol og kursusvirksomhed i henhold til denne lov eller fællesskabsretlige regler på luftfartsområdet.</w:t>
            </w:r>
          </w:p>
        </w:tc>
        <w:tc>
          <w:tcPr>
            <w:tcW w:w="3608" w:type="dxa"/>
          </w:tcPr>
          <w:p w14:paraId="1675DE61" w14:textId="0F000287" w:rsidR="00755665" w:rsidRPr="006F5332" w:rsidRDefault="00F11E80" w:rsidP="00755665">
            <w:pPr>
              <w:rPr>
                <w:rFonts w:cs="Times New Roman"/>
                <w:sz w:val="24"/>
                <w:szCs w:val="24"/>
              </w:rPr>
            </w:pPr>
            <w:ins w:id="920" w:author="Forfatter">
              <w:r>
                <w:rPr>
                  <w:rFonts w:cs="Times New Roman"/>
                  <w:b/>
                  <w:sz w:val="24"/>
                  <w:szCs w:val="24"/>
                </w:rPr>
                <w:t>20</w:t>
              </w:r>
            </w:ins>
            <w:del w:id="921" w:author="Forfatter">
              <w:r w:rsidR="00755665" w:rsidRPr="006F5332" w:rsidDel="00F11E80">
                <w:rPr>
                  <w:rFonts w:cs="Times New Roman"/>
                  <w:b/>
                  <w:sz w:val="24"/>
                  <w:szCs w:val="24"/>
                </w:rPr>
                <w:delText>1</w:delText>
              </w:r>
              <w:r w:rsidR="00755665" w:rsidDel="00F11E80">
                <w:rPr>
                  <w:rFonts w:cs="Times New Roman"/>
                  <w:b/>
                  <w:sz w:val="24"/>
                  <w:szCs w:val="24"/>
                </w:rPr>
                <w:delText>5</w:delText>
              </w:r>
            </w:del>
            <w:r w:rsidR="00755665" w:rsidRPr="006F5332">
              <w:rPr>
                <w:rFonts w:cs="Times New Roman"/>
                <w:b/>
                <w:sz w:val="24"/>
                <w:szCs w:val="24"/>
              </w:rPr>
              <w:t xml:space="preserve">. </w:t>
            </w:r>
            <w:r w:rsidR="00755665" w:rsidRPr="006F5332">
              <w:rPr>
                <w:rFonts w:cs="Times New Roman"/>
                <w:sz w:val="24"/>
                <w:szCs w:val="24"/>
              </w:rPr>
              <w:t xml:space="preserve">I </w:t>
            </w:r>
            <w:r w:rsidR="00755665" w:rsidRPr="006F5332">
              <w:rPr>
                <w:rFonts w:cs="Times New Roman"/>
                <w:i/>
                <w:sz w:val="24"/>
                <w:szCs w:val="24"/>
              </w:rPr>
              <w:t xml:space="preserve">§ 146 a, stk. 1, </w:t>
            </w:r>
            <w:r w:rsidR="00755665" w:rsidRPr="006F5332">
              <w:rPr>
                <w:rFonts w:cs="Times New Roman"/>
                <w:sz w:val="24"/>
                <w:szCs w:val="24"/>
              </w:rPr>
              <w:t xml:space="preserve">og </w:t>
            </w:r>
            <w:r w:rsidR="00755665" w:rsidRPr="006F5332">
              <w:rPr>
                <w:rFonts w:cs="Times New Roman"/>
                <w:i/>
                <w:sz w:val="24"/>
                <w:szCs w:val="24"/>
              </w:rPr>
              <w:t xml:space="preserve">§ 148, stk. 5, </w:t>
            </w:r>
            <w:r w:rsidR="00755665" w:rsidRPr="006F5332">
              <w:rPr>
                <w:rFonts w:cs="Times New Roman"/>
                <w:sz w:val="24"/>
                <w:szCs w:val="24"/>
              </w:rPr>
              <w:t>ændres »fællesskabsretlige« til: »EU-retlige«.</w:t>
            </w:r>
          </w:p>
        </w:tc>
      </w:tr>
      <w:tr w:rsidR="00755665" w:rsidRPr="006F5332" w14:paraId="6CABEB76" w14:textId="77777777" w:rsidTr="00DF743A">
        <w:trPr>
          <w:trHeight w:val="280"/>
        </w:trPr>
        <w:tc>
          <w:tcPr>
            <w:tcW w:w="3610" w:type="dxa"/>
          </w:tcPr>
          <w:p w14:paraId="7247C3EF" w14:textId="426A71B5" w:rsidR="00755665" w:rsidRPr="006F5332" w:rsidRDefault="00755665" w:rsidP="00755665">
            <w:pPr>
              <w:spacing w:after="240"/>
              <w:contextualSpacing/>
              <w:rPr>
                <w:rFonts w:cs="Times New Roman"/>
                <w:sz w:val="24"/>
                <w:szCs w:val="24"/>
              </w:rPr>
            </w:pPr>
            <w:r w:rsidRPr="006F5332">
              <w:rPr>
                <w:rFonts w:cs="Times New Roman"/>
                <w:b/>
                <w:sz w:val="24"/>
                <w:szCs w:val="24"/>
              </w:rPr>
              <w:t>§ 148.</w:t>
            </w:r>
            <w:r w:rsidRPr="006F5332">
              <w:rPr>
                <w:rFonts w:cs="Times New Roman"/>
                <w:sz w:val="24"/>
                <w:szCs w:val="24"/>
              </w:rPr>
              <w:t xml:space="preserve"> Luftfartsselskaberne betaler en afgift til Trafikstyrelsen på 5,00 kr. for hver passager, som selskabet befordrer, undtagen for passagerer befordret i perioden fra den 1. juni 2021 til den 31. december 2021. Afgiften betales for passagerer, som rejser med et luftfartøj, der er godkendt til mere end 10 passagersæder, eller som har en maksimal startvægt på mere end 5.700 kg, og som afgår fra en dansk flyveplads, hvis benyttelse til flyvning står </w:t>
            </w:r>
            <w:r w:rsidRPr="006F5332">
              <w:rPr>
                <w:rFonts w:cs="Times New Roman"/>
                <w:sz w:val="24"/>
                <w:szCs w:val="24"/>
              </w:rPr>
              <w:lastRenderedPageBreak/>
              <w:t>åben for offentligheden, jf. dog stk. 3.</w:t>
            </w:r>
          </w:p>
        </w:tc>
        <w:tc>
          <w:tcPr>
            <w:tcW w:w="3608" w:type="dxa"/>
          </w:tcPr>
          <w:p w14:paraId="1B59D793" w14:textId="1F069214" w:rsidR="00755665" w:rsidRPr="006F5332" w:rsidRDefault="00F11E80" w:rsidP="00755665">
            <w:pPr>
              <w:rPr>
                <w:rFonts w:cs="Times New Roman"/>
                <w:iCs/>
                <w:sz w:val="24"/>
                <w:szCs w:val="24"/>
              </w:rPr>
            </w:pPr>
            <w:ins w:id="922" w:author="Forfatter">
              <w:r>
                <w:rPr>
                  <w:rFonts w:cs="Times New Roman"/>
                  <w:b/>
                  <w:bCs/>
                  <w:sz w:val="24"/>
                  <w:szCs w:val="24"/>
                </w:rPr>
                <w:lastRenderedPageBreak/>
                <w:t>21</w:t>
              </w:r>
            </w:ins>
            <w:del w:id="923" w:author="Forfatter">
              <w:r w:rsidR="00755665" w:rsidRPr="006F5332" w:rsidDel="00F11E80">
                <w:rPr>
                  <w:rFonts w:cs="Times New Roman"/>
                  <w:b/>
                  <w:bCs/>
                  <w:sz w:val="24"/>
                  <w:szCs w:val="24"/>
                </w:rPr>
                <w:delText>1</w:delText>
              </w:r>
              <w:r w:rsidR="00755665" w:rsidDel="00F11E80">
                <w:rPr>
                  <w:rFonts w:cs="Times New Roman"/>
                  <w:b/>
                  <w:bCs/>
                  <w:sz w:val="24"/>
                  <w:szCs w:val="24"/>
                </w:rPr>
                <w:delText>6</w:delText>
              </w:r>
            </w:del>
            <w:r w:rsidR="00755665" w:rsidRPr="006F5332">
              <w:rPr>
                <w:rFonts w:cs="Times New Roman"/>
                <w:b/>
                <w:bCs/>
                <w:sz w:val="24"/>
                <w:szCs w:val="24"/>
              </w:rPr>
              <w:t>.</w:t>
            </w:r>
            <w:r w:rsidR="00755665" w:rsidRPr="006F5332">
              <w:rPr>
                <w:rFonts w:cs="Times New Roman"/>
                <w:i/>
                <w:iCs/>
                <w:sz w:val="24"/>
                <w:szCs w:val="24"/>
              </w:rPr>
              <w:t xml:space="preserve"> § 148, stk. 1, </w:t>
            </w:r>
            <w:r w:rsidR="00755665" w:rsidRPr="006F5332">
              <w:rPr>
                <w:rFonts w:cs="Times New Roman"/>
                <w:iCs/>
                <w:sz w:val="24"/>
                <w:szCs w:val="24"/>
              </w:rPr>
              <w:t>affattes således:</w:t>
            </w:r>
          </w:p>
          <w:p w14:paraId="4634A508" w14:textId="4D9C4B79" w:rsidR="00755665" w:rsidRPr="006F5332" w:rsidRDefault="00755665" w:rsidP="00755665">
            <w:pPr>
              <w:rPr>
                <w:rFonts w:cs="Times New Roman"/>
                <w:sz w:val="24"/>
                <w:szCs w:val="24"/>
              </w:rPr>
            </w:pPr>
            <w:r w:rsidRPr="006F5332">
              <w:rPr>
                <w:rFonts w:cs="Times New Roman"/>
                <w:iCs/>
                <w:sz w:val="24"/>
                <w:szCs w:val="24"/>
              </w:rPr>
              <w:t xml:space="preserve">»Luftfartsselskaberne betaler en afgift til Trafikstyrelsen med en sats på 8,00 kr. for hver passager, som selskabet befordrer. For året 2026 udgør satsen 10,00 kr. For året 2027 udgør satsen 12,00 kr. For året 2028 og efterfølgende år udgør satsen 14,00 kr. Afgiften betales for passagerer, som rejser med et luftfartøj, der er godkendt til mere end 10 passagersæder, eller som har en maksimal startvægt på mere end 5.700 kg, og som afgår fra en dansk </w:t>
            </w:r>
            <w:r w:rsidRPr="006F5332">
              <w:rPr>
                <w:rFonts w:cs="Times New Roman"/>
                <w:iCs/>
                <w:sz w:val="24"/>
                <w:szCs w:val="24"/>
              </w:rPr>
              <w:lastRenderedPageBreak/>
              <w:t>flyveplads, hvis benyttelse til flyvning står åben for offentligheden, jf. dog stk. 3.«</w:t>
            </w:r>
          </w:p>
        </w:tc>
      </w:tr>
      <w:tr w:rsidR="00755665" w:rsidRPr="006F5332" w14:paraId="252207C2" w14:textId="77777777" w:rsidTr="00DF743A">
        <w:trPr>
          <w:trHeight w:val="280"/>
        </w:trPr>
        <w:tc>
          <w:tcPr>
            <w:tcW w:w="3610" w:type="dxa"/>
          </w:tcPr>
          <w:p w14:paraId="5AFCCAF9" w14:textId="21207BB6" w:rsidR="00755665" w:rsidRPr="006F5332" w:rsidRDefault="00755665" w:rsidP="00755665">
            <w:pPr>
              <w:spacing w:after="240"/>
              <w:contextualSpacing/>
              <w:rPr>
                <w:rFonts w:cs="Times New Roman"/>
                <w:b/>
                <w:sz w:val="24"/>
                <w:szCs w:val="24"/>
              </w:rPr>
            </w:pPr>
            <w:r w:rsidRPr="006F5332">
              <w:rPr>
                <w:rFonts w:cs="Times New Roman"/>
                <w:b/>
                <w:sz w:val="24"/>
                <w:szCs w:val="24"/>
              </w:rPr>
              <w:lastRenderedPageBreak/>
              <w:t>§ 148. ---</w:t>
            </w:r>
          </w:p>
          <w:p w14:paraId="2F038CD2" w14:textId="77777777" w:rsidR="00755665" w:rsidRPr="006F5332" w:rsidRDefault="00755665" w:rsidP="00755665">
            <w:pPr>
              <w:spacing w:after="240"/>
              <w:contextualSpacing/>
              <w:rPr>
                <w:rFonts w:cs="Times New Roman"/>
                <w:sz w:val="24"/>
                <w:szCs w:val="24"/>
              </w:rPr>
            </w:pPr>
          </w:p>
          <w:p w14:paraId="79A4FAB0" w14:textId="363E3060" w:rsidR="00755665" w:rsidRPr="006F5332" w:rsidRDefault="00755665" w:rsidP="00755665">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Den afgift, som er nævnt i stk. 1, dækker omkostninger forbundet med Trafikstyrelsens opgaver vedrørende tilsyn med civil luftfart, herunder tilsyn med aktører, der ikke er pålagt afgiften i medfør af stk. 1, men hvis aktivitet har betydning for luftfartspassagerernes sikkerhed.</w:t>
            </w:r>
          </w:p>
        </w:tc>
        <w:tc>
          <w:tcPr>
            <w:tcW w:w="3608" w:type="dxa"/>
          </w:tcPr>
          <w:p w14:paraId="5C6E493C" w14:textId="6A57FE61" w:rsidR="00755665" w:rsidRPr="006F5332" w:rsidRDefault="00F11E80" w:rsidP="00755665">
            <w:pPr>
              <w:rPr>
                <w:rFonts w:cs="Times New Roman"/>
                <w:b/>
                <w:bCs/>
                <w:sz w:val="24"/>
                <w:szCs w:val="24"/>
              </w:rPr>
            </w:pPr>
            <w:ins w:id="924" w:author="Forfatter">
              <w:r>
                <w:rPr>
                  <w:rFonts w:cs="Times New Roman"/>
                  <w:b/>
                  <w:bCs/>
                  <w:sz w:val="24"/>
                  <w:szCs w:val="24"/>
                </w:rPr>
                <w:t>22</w:t>
              </w:r>
            </w:ins>
            <w:del w:id="925" w:author="Forfatter">
              <w:r w:rsidR="00755665" w:rsidRPr="006F5332" w:rsidDel="00F11E80">
                <w:rPr>
                  <w:rFonts w:cs="Times New Roman"/>
                  <w:b/>
                  <w:bCs/>
                  <w:sz w:val="24"/>
                  <w:szCs w:val="24"/>
                </w:rPr>
                <w:delText>1</w:delText>
              </w:r>
              <w:r w:rsidR="00755665" w:rsidDel="00F11E80">
                <w:rPr>
                  <w:rFonts w:cs="Times New Roman"/>
                  <w:b/>
                  <w:bCs/>
                  <w:sz w:val="24"/>
                  <w:szCs w:val="24"/>
                </w:rPr>
                <w:delText>7</w:delText>
              </w:r>
            </w:del>
            <w:r w:rsidR="00755665" w:rsidRPr="006F5332">
              <w:rPr>
                <w:rFonts w:cs="Times New Roman"/>
                <w:b/>
                <w:bCs/>
                <w:sz w:val="24"/>
                <w:szCs w:val="24"/>
              </w:rPr>
              <w:t>.</w:t>
            </w:r>
            <w:r w:rsidR="00755665" w:rsidRPr="006F5332">
              <w:rPr>
                <w:rFonts w:cs="Times New Roman"/>
                <w:sz w:val="24"/>
                <w:szCs w:val="24"/>
              </w:rPr>
              <w:t xml:space="preserve"> I </w:t>
            </w:r>
            <w:r w:rsidR="00755665" w:rsidRPr="006F5332">
              <w:rPr>
                <w:rFonts w:cs="Times New Roman"/>
                <w:i/>
                <w:iCs/>
                <w:sz w:val="24"/>
                <w:szCs w:val="24"/>
              </w:rPr>
              <w:t>§ 148, stk. 2,</w:t>
            </w:r>
            <w:r w:rsidR="00755665" w:rsidRPr="006F5332">
              <w:rPr>
                <w:rFonts w:cs="Times New Roman"/>
                <w:sz w:val="24"/>
                <w:szCs w:val="24"/>
              </w:rPr>
              <w:t xml:space="preserve"> indsættes efter »sikkerhed«:</w:t>
            </w:r>
            <w:r w:rsidR="00755665" w:rsidRPr="006F5332">
              <w:rPr>
                <w:rFonts w:cs="Times New Roman"/>
                <w:b/>
                <w:bCs/>
                <w:sz w:val="24"/>
                <w:szCs w:val="24"/>
              </w:rPr>
              <w:t xml:space="preserve"> </w:t>
            </w:r>
          </w:p>
          <w:p w14:paraId="49322E2B" w14:textId="45591E1E" w:rsidR="00755665" w:rsidRPr="006F5332" w:rsidRDefault="00755665" w:rsidP="00755665">
            <w:pPr>
              <w:ind w:firstLine="284"/>
              <w:rPr>
                <w:rFonts w:cs="Times New Roman"/>
                <w:sz w:val="24"/>
                <w:szCs w:val="24"/>
              </w:rPr>
            </w:pPr>
            <w:r w:rsidRPr="006F5332">
              <w:rPr>
                <w:rFonts w:cs="Times New Roman"/>
                <w:sz w:val="24"/>
                <w:szCs w:val="24"/>
              </w:rPr>
              <w:t>»og opgaver vedrørende klager</w:t>
            </w:r>
            <w:r>
              <w:rPr>
                <w:rFonts w:cs="Times New Roman"/>
                <w:sz w:val="24"/>
                <w:szCs w:val="24"/>
              </w:rPr>
              <w:t xml:space="preserve"> over danske luftfartsselskaber</w:t>
            </w:r>
            <w:r w:rsidRPr="006F5332">
              <w:rPr>
                <w:rFonts w:cs="Times New Roman"/>
                <w:sz w:val="24"/>
                <w:szCs w:val="24"/>
              </w:rPr>
              <w:t>, der omhandler passagerrettigheder på luftfartsområdet«.</w:t>
            </w:r>
          </w:p>
        </w:tc>
      </w:tr>
      <w:tr w:rsidR="00755665" w:rsidRPr="006F5332" w14:paraId="3D6C406C" w14:textId="77777777" w:rsidTr="00DF743A">
        <w:trPr>
          <w:trHeight w:val="280"/>
        </w:trPr>
        <w:tc>
          <w:tcPr>
            <w:tcW w:w="3610" w:type="dxa"/>
          </w:tcPr>
          <w:p w14:paraId="7127AE7E" w14:textId="4383F791" w:rsidR="00755665" w:rsidRPr="006F5332" w:rsidRDefault="00755665" w:rsidP="00755665">
            <w:pPr>
              <w:spacing w:after="240"/>
              <w:contextualSpacing/>
              <w:rPr>
                <w:rFonts w:cs="Times New Roman"/>
                <w:i/>
                <w:sz w:val="24"/>
                <w:szCs w:val="24"/>
              </w:rPr>
            </w:pPr>
            <w:r w:rsidRPr="006F5332">
              <w:rPr>
                <w:rFonts w:cs="Times New Roman"/>
                <w:b/>
                <w:sz w:val="24"/>
                <w:szCs w:val="24"/>
              </w:rPr>
              <w:t xml:space="preserve">§ 148. </w:t>
            </w:r>
            <w:r w:rsidRPr="006F5332">
              <w:rPr>
                <w:rFonts w:cs="Times New Roman"/>
                <w:sz w:val="24"/>
                <w:szCs w:val="24"/>
              </w:rPr>
              <w:t>---</w:t>
            </w:r>
            <w:r w:rsidRPr="006F5332">
              <w:rPr>
                <w:rFonts w:cs="Times New Roman"/>
                <w:b/>
                <w:sz w:val="24"/>
                <w:szCs w:val="24"/>
              </w:rPr>
              <w:t xml:space="preserve"> </w:t>
            </w:r>
            <w:r w:rsidRPr="006F5332">
              <w:rPr>
                <w:rFonts w:cs="Times New Roman"/>
                <w:i/>
                <w:sz w:val="24"/>
                <w:szCs w:val="24"/>
              </w:rPr>
              <w:t>Stk. 1-3---</w:t>
            </w:r>
          </w:p>
          <w:p w14:paraId="2377C9D9" w14:textId="77777777" w:rsidR="00755665" w:rsidRPr="006F5332" w:rsidRDefault="00755665" w:rsidP="00755665">
            <w:pPr>
              <w:spacing w:after="240"/>
              <w:contextualSpacing/>
              <w:rPr>
                <w:rFonts w:cs="Times New Roman"/>
                <w:b/>
                <w:sz w:val="24"/>
                <w:szCs w:val="24"/>
              </w:rPr>
            </w:pPr>
          </w:p>
          <w:p w14:paraId="10E2D2B3" w14:textId="1AE6E29D" w:rsidR="00755665" w:rsidRPr="006F5332" w:rsidRDefault="00755665" w:rsidP="00755665">
            <w:pPr>
              <w:spacing w:after="240"/>
              <w:contextualSpacing/>
              <w:rPr>
                <w:rFonts w:cs="Times New Roman"/>
                <w:sz w:val="24"/>
                <w:szCs w:val="24"/>
              </w:rPr>
            </w:pPr>
            <w:r w:rsidRPr="006F5332">
              <w:rPr>
                <w:rFonts w:cs="Times New Roman"/>
                <w:i/>
                <w:sz w:val="24"/>
                <w:szCs w:val="24"/>
              </w:rPr>
              <w:t xml:space="preserve">Stk. 4. </w:t>
            </w:r>
            <w:r w:rsidRPr="006F5332">
              <w:rPr>
                <w:rFonts w:cs="Times New Roman"/>
                <w:sz w:val="24"/>
                <w:szCs w:val="24"/>
              </w:rPr>
              <w:t>Afgiften i stk. 1 reguleres en gang årligt med 2 pct. tillagt tilpasningsprocenten for det pågældende finansår, jf. lov om en satsreguleringsprocent, og fratrukket passagervækstprocenten mellem de to perioder på 12 måneder, der begyndte henholdsvis 36 og 24 måneder før det pågældende finansår. Det herefter fremkomne beløb afrundes til nærmeste 25 øre. Beløbet reguleres uanset 1. pkt. første gang den 1. januar 2025. Transportministeren bekendtgør reguleringen.</w:t>
            </w:r>
          </w:p>
        </w:tc>
        <w:tc>
          <w:tcPr>
            <w:tcW w:w="3608" w:type="dxa"/>
          </w:tcPr>
          <w:p w14:paraId="3FF83157" w14:textId="00E0416F" w:rsidR="00755665" w:rsidRPr="006F5332" w:rsidRDefault="00F11E80" w:rsidP="00755665">
            <w:pPr>
              <w:rPr>
                <w:rFonts w:cs="Times New Roman"/>
                <w:sz w:val="24"/>
                <w:szCs w:val="24"/>
              </w:rPr>
            </w:pPr>
            <w:ins w:id="926" w:author="Forfatter">
              <w:r>
                <w:rPr>
                  <w:rFonts w:cs="Times New Roman"/>
                  <w:b/>
                  <w:bCs/>
                  <w:sz w:val="24"/>
                  <w:szCs w:val="24"/>
                </w:rPr>
                <w:t>23</w:t>
              </w:r>
            </w:ins>
            <w:del w:id="927" w:author="Forfatter">
              <w:r w:rsidR="00755665" w:rsidRPr="006F5332" w:rsidDel="00F11E80">
                <w:rPr>
                  <w:rFonts w:cs="Times New Roman"/>
                  <w:b/>
                  <w:bCs/>
                  <w:sz w:val="24"/>
                  <w:szCs w:val="24"/>
                </w:rPr>
                <w:delText>1</w:delText>
              </w:r>
              <w:r w:rsidR="00755665" w:rsidDel="00F11E80">
                <w:rPr>
                  <w:rFonts w:cs="Times New Roman"/>
                  <w:b/>
                  <w:bCs/>
                  <w:sz w:val="24"/>
                  <w:szCs w:val="24"/>
                </w:rPr>
                <w:delText>8</w:delText>
              </w:r>
            </w:del>
            <w:r w:rsidR="00755665" w:rsidRPr="006F5332">
              <w:rPr>
                <w:rFonts w:cs="Times New Roman"/>
                <w:b/>
                <w:bCs/>
                <w:sz w:val="24"/>
                <w:szCs w:val="24"/>
              </w:rPr>
              <w:t>.</w:t>
            </w:r>
            <w:r w:rsidR="00755665">
              <w:rPr>
                <w:rFonts w:cs="Times New Roman"/>
                <w:b/>
                <w:bCs/>
                <w:sz w:val="24"/>
                <w:szCs w:val="24"/>
              </w:rPr>
              <w:t xml:space="preserve"> </w:t>
            </w:r>
            <w:r w:rsidR="00755665" w:rsidRPr="006F5332">
              <w:rPr>
                <w:rFonts w:cs="Times New Roman"/>
                <w:i/>
                <w:iCs/>
                <w:sz w:val="24"/>
                <w:szCs w:val="24"/>
              </w:rPr>
              <w:t>§ 148, stk. 4,</w:t>
            </w:r>
            <w:r w:rsidR="00755665" w:rsidRPr="006F5332">
              <w:rPr>
                <w:rFonts w:cs="Times New Roman"/>
                <w:sz w:val="24"/>
                <w:szCs w:val="24"/>
              </w:rPr>
              <w:t xml:space="preserve"> </w:t>
            </w:r>
            <w:r w:rsidR="00755665">
              <w:rPr>
                <w:rFonts w:cs="Times New Roman"/>
                <w:sz w:val="24"/>
                <w:szCs w:val="24"/>
              </w:rPr>
              <w:t xml:space="preserve">affattes således: </w:t>
            </w:r>
          </w:p>
          <w:p w14:paraId="0DAEBC09" w14:textId="39EF035D" w:rsidR="00755665" w:rsidRPr="00756EC1" w:rsidRDefault="00755665" w:rsidP="00755665">
            <w:pPr>
              <w:rPr>
                <w:rFonts w:cs="Times New Roman"/>
                <w:i/>
                <w:iCs/>
                <w:sz w:val="24"/>
                <w:szCs w:val="24"/>
              </w:rPr>
            </w:pPr>
            <w:r w:rsidRPr="006F5332">
              <w:rPr>
                <w:rFonts w:cs="Times New Roman"/>
                <w:sz w:val="24"/>
                <w:szCs w:val="24"/>
              </w:rPr>
              <w:t xml:space="preserve"> </w:t>
            </w:r>
            <w:r w:rsidRPr="00756EC1">
              <w:rPr>
                <w:rFonts w:cs="Times New Roman"/>
                <w:i/>
                <w:iCs/>
                <w:sz w:val="24"/>
                <w:szCs w:val="24"/>
              </w:rPr>
              <w:t xml:space="preserve">»Stk. 4. </w:t>
            </w:r>
            <w:r w:rsidRPr="00756EC1">
              <w:rPr>
                <w:rFonts w:cs="Times New Roman"/>
                <w:iCs/>
                <w:sz w:val="24"/>
                <w:szCs w:val="24"/>
              </w:rPr>
              <w:t>Afgifts</w:t>
            </w:r>
            <w:r>
              <w:rPr>
                <w:rFonts w:cs="Times New Roman"/>
                <w:iCs/>
                <w:sz w:val="24"/>
                <w:szCs w:val="24"/>
              </w:rPr>
              <w:t>s</w:t>
            </w:r>
            <w:r w:rsidRPr="00756EC1">
              <w:rPr>
                <w:rFonts w:cs="Times New Roman"/>
                <w:iCs/>
                <w:sz w:val="24"/>
                <w:szCs w:val="24"/>
              </w:rPr>
              <w:t>atsen i stk. 1 reguleres én gang årligt pr. 1. januar med den sats for det generelle pris- og lønindeks, der er fastsat af Finansministeriet. Det herefter fremkomne beløb afrundes til nærmeste 25 øre, idet</w:t>
            </w:r>
            <w:r w:rsidR="000D782F" w:rsidRPr="00E97974">
              <w:rPr>
                <w:rFonts w:cs="Times New Roman"/>
                <w:sz w:val="24"/>
                <w:szCs w:val="24"/>
              </w:rPr>
              <w:t xml:space="preserve"> det </w:t>
            </w:r>
            <w:proofErr w:type="spellStart"/>
            <w:r w:rsidR="000D782F" w:rsidRPr="00E97974">
              <w:rPr>
                <w:rFonts w:cs="Times New Roman"/>
                <w:sz w:val="24"/>
                <w:szCs w:val="24"/>
              </w:rPr>
              <w:t>uafrunde</w:t>
            </w:r>
            <w:r w:rsidR="000D782F">
              <w:rPr>
                <w:rFonts w:cs="Times New Roman"/>
                <w:sz w:val="24"/>
                <w:szCs w:val="24"/>
              </w:rPr>
              <w:t>de</w:t>
            </w:r>
            <w:proofErr w:type="spellEnd"/>
            <w:r w:rsidR="000D782F">
              <w:rPr>
                <w:rFonts w:cs="Times New Roman"/>
                <w:sz w:val="24"/>
                <w:szCs w:val="24"/>
              </w:rPr>
              <w:t xml:space="preserve"> beløb dog anvendes</w:t>
            </w:r>
            <w:r w:rsidRPr="00756EC1">
              <w:rPr>
                <w:rFonts w:cs="Times New Roman"/>
                <w:iCs/>
                <w:sz w:val="24"/>
                <w:szCs w:val="24"/>
              </w:rPr>
              <w:t xml:space="preserve"> som grundlag for reguleringen det følgende år. Transportministeren bekendtgør reguleringen hvert år, første gang pr. 1. januar 2025.«</w:t>
            </w:r>
          </w:p>
          <w:p w14:paraId="68B9DD50" w14:textId="03E5DF8B" w:rsidR="00755665" w:rsidRPr="006F5332" w:rsidRDefault="00755665" w:rsidP="00755665">
            <w:pPr>
              <w:rPr>
                <w:rFonts w:cs="Times New Roman"/>
                <w:sz w:val="24"/>
                <w:szCs w:val="24"/>
              </w:rPr>
            </w:pPr>
          </w:p>
        </w:tc>
      </w:tr>
      <w:tr w:rsidR="00755665" w:rsidRPr="006F5332" w14:paraId="028EF6FE" w14:textId="77777777" w:rsidTr="00DF743A">
        <w:trPr>
          <w:trHeight w:val="280"/>
        </w:trPr>
        <w:tc>
          <w:tcPr>
            <w:tcW w:w="3610" w:type="dxa"/>
          </w:tcPr>
          <w:p w14:paraId="6BCE56BA" w14:textId="708EDF8D" w:rsidR="00755665" w:rsidRPr="006F5332" w:rsidRDefault="00755665" w:rsidP="00755665">
            <w:pPr>
              <w:spacing w:after="240"/>
              <w:contextualSpacing/>
              <w:rPr>
                <w:rFonts w:cs="Times New Roman"/>
                <w:i/>
                <w:sz w:val="24"/>
                <w:szCs w:val="24"/>
              </w:rPr>
            </w:pPr>
            <w:r w:rsidRPr="006F5332">
              <w:rPr>
                <w:rFonts w:cs="Times New Roman"/>
                <w:b/>
                <w:sz w:val="24"/>
                <w:szCs w:val="24"/>
              </w:rPr>
              <w:t xml:space="preserve">§ 149. --- </w:t>
            </w:r>
            <w:r w:rsidRPr="006F5332">
              <w:rPr>
                <w:rFonts w:cs="Times New Roman"/>
                <w:i/>
                <w:sz w:val="24"/>
                <w:szCs w:val="24"/>
              </w:rPr>
              <w:t>Stk. 1-6---</w:t>
            </w:r>
          </w:p>
          <w:p w14:paraId="2A9DB4B8" w14:textId="77777777" w:rsidR="00755665" w:rsidRPr="006F5332" w:rsidRDefault="00755665" w:rsidP="00755665">
            <w:pPr>
              <w:spacing w:after="240"/>
              <w:contextualSpacing/>
              <w:rPr>
                <w:rFonts w:cs="Times New Roman"/>
                <w:b/>
                <w:sz w:val="24"/>
                <w:szCs w:val="24"/>
              </w:rPr>
            </w:pPr>
          </w:p>
          <w:p w14:paraId="7668D77E" w14:textId="20CF9F09" w:rsidR="00755665" w:rsidRPr="006F5332" w:rsidRDefault="00755665" w:rsidP="00755665">
            <w:pPr>
              <w:spacing w:after="240"/>
              <w:contextualSpacing/>
              <w:rPr>
                <w:rFonts w:cs="Times New Roman"/>
                <w:sz w:val="24"/>
                <w:szCs w:val="24"/>
              </w:rPr>
            </w:pPr>
            <w:r w:rsidRPr="006F5332">
              <w:rPr>
                <w:rFonts w:cs="Times New Roman"/>
                <w:i/>
                <w:sz w:val="24"/>
                <w:szCs w:val="24"/>
              </w:rPr>
              <w:t>Stk. 7.</w:t>
            </w:r>
            <w:r w:rsidRPr="006F5332">
              <w:rPr>
                <w:rFonts w:cs="Times New Roman"/>
                <w:sz w:val="24"/>
                <w:szCs w:val="24"/>
              </w:rPr>
              <w:t xml:space="preserve"> Den, der undlader at efterkomme et påbud eller forbud, der er udstedt i henhold til loven, forskrifter fastsat i medfør heraf eller EU-forordninger på områder, som omfattes af loven, straffes med bøde eller fængsel i indtil 4 måneder. Straffen for tilsidesættelse af et </w:t>
            </w:r>
            <w:r w:rsidRPr="006F5332">
              <w:rPr>
                <w:rFonts w:cs="Times New Roman"/>
                <w:sz w:val="24"/>
                <w:szCs w:val="24"/>
              </w:rPr>
              <w:lastRenderedPageBreak/>
              <w:t>pålæg i henhold til § 84, stk. 1, kan dog stige til fængsel i 2 år.</w:t>
            </w:r>
          </w:p>
          <w:p w14:paraId="702893DD" w14:textId="5D681CF9" w:rsidR="00755665" w:rsidRPr="006F5332" w:rsidRDefault="00755665" w:rsidP="00755665">
            <w:pPr>
              <w:spacing w:after="240"/>
              <w:contextualSpacing/>
              <w:rPr>
                <w:rFonts w:cs="Times New Roman"/>
                <w:sz w:val="24"/>
                <w:szCs w:val="24"/>
              </w:rPr>
            </w:pPr>
          </w:p>
        </w:tc>
        <w:tc>
          <w:tcPr>
            <w:tcW w:w="3608" w:type="dxa"/>
          </w:tcPr>
          <w:p w14:paraId="5FBD771A" w14:textId="10A95B51" w:rsidR="00755665" w:rsidRPr="006F5332" w:rsidRDefault="00F11E80" w:rsidP="00755665">
            <w:pPr>
              <w:rPr>
                <w:rFonts w:cs="Times New Roman"/>
                <w:sz w:val="24"/>
                <w:szCs w:val="24"/>
              </w:rPr>
            </w:pPr>
            <w:ins w:id="928" w:author="Forfatter">
              <w:r>
                <w:rPr>
                  <w:rFonts w:cs="Times New Roman"/>
                  <w:b/>
                  <w:sz w:val="24"/>
                  <w:szCs w:val="24"/>
                </w:rPr>
                <w:lastRenderedPageBreak/>
                <w:t>24</w:t>
              </w:r>
            </w:ins>
            <w:del w:id="929" w:author="Forfatter">
              <w:r w:rsidR="00755665" w:rsidRPr="006F5332" w:rsidDel="00F11E80">
                <w:rPr>
                  <w:rFonts w:cs="Times New Roman"/>
                  <w:b/>
                  <w:sz w:val="24"/>
                  <w:szCs w:val="24"/>
                </w:rPr>
                <w:delText>1</w:delText>
              </w:r>
              <w:r w:rsidR="00755665" w:rsidDel="00F11E80">
                <w:rPr>
                  <w:rFonts w:cs="Times New Roman"/>
                  <w:b/>
                  <w:sz w:val="24"/>
                  <w:szCs w:val="24"/>
                </w:rPr>
                <w:delText>9</w:delText>
              </w:r>
            </w:del>
            <w:r w:rsidR="00755665" w:rsidRPr="006F5332">
              <w:rPr>
                <w:rFonts w:cs="Times New Roman"/>
                <w:b/>
                <w:sz w:val="24"/>
                <w:szCs w:val="24"/>
              </w:rPr>
              <w:t xml:space="preserve">. </w:t>
            </w:r>
            <w:r w:rsidR="00755665" w:rsidRPr="006F5332">
              <w:rPr>
                <w:rFonts w:cs="Times New Roman"/>
                <w:sz w:val="24"/>
                <w:szCs w:val="24"/>
              </w:rPr>
              <w:t xml:space="preserve">I </w:t>
            </w:r>
            <w:r w:rsidR="00755665" w:rsidRPr="006F5332">
              <w:rPr>
                <w:rFonts w:cs="Times New Roman"/>
                <w:i/>
                <w:sz w:val="24"/>
                <w:szCs w:val="24"/>
              </w:rPr>
              <w:t xml:space="preserve">§ 149, stk. 7, </w:t>
            </w:r>
            <w:r w:rsidR="00755665" w:rsidRPr="006F5332">
              <w:rPr>
                <w:rFonts w:cs="Times New Roman"/>
                <w:sz w:val="24"/>
                <w:szCs w:val="24"/>
              </w:rPr>
              <w:t xml:space="preserve">ændres »områder, som omfattes af loven« til: »luftfartsområdet«. </w:t>
            </w:r>
          </w:p>
        </w:tc>
      </w:tr>
      <w:tr w:rsidR="00755665" w:rsidRPr="006F5332" w14:paraId="455D18DF" w14:textId="77777777" w:rsidTr="00DF743A">
        <w:trPr>
          <w:trHeight w:val="280"/>
        </w:trPr>
        <w:tc>
          <w:tcPr>
            <w:tcW w:w="3610" w:type="dxa"/>
          </w:tcPr>
          <w:p w14:paraId="5EC45A44" w14:textId="74858B9A" w:rsidR="00755665" w:rsidRPr="006F5332" w:rsidRDefault="00755665" w:rsidP="00755665">
            <w:pPr>
              <w:spacing w:after="240"/>
              <w:contextualSpacing/>
              <w:rPr>
                <w:rFonts w:cs="Times New Roman"/>
                <w:i/>
                <w:sz w:val="24"/>
                <w:szCs w:val="24"/>
              </w:rPr>
            </w:pPr>
            <w:r w:rsidRPr="006F5332">
              <w:rPr>
                <w:rFonts w:cs="Times New Roman"/>
                <w:b/>
                <w:sz w:val="24"/>
                <w:szCs w:val="24"/>
              </w:rPr>
              <w:t xml:space="preserve">§ 149. --- </w:t>
            </w:r>
            <w:r w:rsidRPr="006F5332">
              <w:rPr>
                <w:rFonts w:cs="Times New Roman"/>
                <w:i/>
                <w:sz w:val="24"/>
                <w:szCs w:val="24"/>
              </w:rPr>
              <w:t>Stk. 1-</w:t>
            </w:r>
            <w:r>
              <w:rPr>
                <w:rFonts w:cs="Times New Roman"/>
                <w:i/>
                <w:sz w:val="24"/>
                <w:szCs w:val="24"/>
              </w:rPr>
              <w:t>10</w:t>
            </w:r>
            <w:r w:rsidRPr="006F5332">
              <w:rPr>
                <w:rFonts w:cs="Times New Roman"/>
                <w:i/>
                <w:sz w:val="24"/>
                <w:szCs w:val="24"/>
              </w:rPr>
              <w:t>---</w:t>
            </w:r>
          </w:p>
          <w:p w14:paraId="0FA86B68" w14:textId="77777777" w:rsidR="00755665" w:rsidRDefault="00755665" w:rsidP="00755665">
            <w:pPr>
              <w:spacing w:after="240"/>
              <w:contextualSpacing/>
              <w:rPr>
                <w:rFonts w:cs="Times New Roman"/>
                <w:i/>
                <w:sz w:val="24"/>
                <w:szCs w:val="24"/>
              </w:rPr>
            </w:pPr>
          </w:p>
          <w:p w14:paraId="0BA91A9E" w14:textId="45D4CC24" w:rsidR="00755665" w:rsidRPr="006F5332" w:rsidRDefault="00755665" w:rsidP="00755665">
            <w:pPr>
              <w:spacing w:after="240"/>
              <w:contextualSpacing/>
              <w:rPr>
                <w:rFonts w:cs="Times New Roman"/>
                <w:b/>
                <w:sz w:val="24"/>
                <w:szCs w:val="24"/>
              </w:rPr>
            </w:pPr>
            <w:r w:rsidRPr="006F5332">
              <w:rPr>
                <w:rFonts w:cs="Times New Roman"/>
                <w:i/>
                <w:sz w:val="24"/>
                <w:szCs w:val="24"/>
              </w:rPr>
              <w:t xml:space="preserve">Stk. 11. </w:t>
            </w:r>
            <w:r w:rsidRPr="006F5332">
              <w:rPr>
                <w:rFonts w:cs="Times New Roman"/>
                <w:sz w:val="24"/>
                <w:szCs w:val="24"/>
              </w:rPr>
              <w:t>Overtrædelse af bestemmelser i EU-forordninger på områder, der omfattes af loven, straffes med bøde eller fængsel indtil 4 måneder, jf. dog § 149 a.</w:t>
            </w:r>
          </w:p>
        </w:tc>
        <w:tc>
          <w:tcPr>
            <w:tcW w:w="3608" w:type="dxa"/>
          </w:tcPr>
          <w:p w14:paraId="716EDE8F" w14:textId="4C20FF4D" w:rsidR="00755665" w:rsidRPr="006F5332" w:rsidRDefault="00755665" w:rsidP="00755665">
            <w:pPr>
              <w:rPr>
                <w:rFonts w:cs="Times New Roman"/>
                <w:b/>
                <w:sz w:val="24"/>
                <w:szCs w:val="24"/>
              </w:rPr>
            </w:pPr>
            <w:r>
              <w:rPr>
                <w:rFonts w:cs="Times New Roman"/>
                <w:b/>
                <w:bCs/>
                <w:sz w:val="24"/>
                <w:szCs w:val="24"/>
              </w:rPr>
              <w:t>2</w:t>
            </w:r>
            <w:ins w:id="930" w:author="Forfatter">
              <w:r w:rsidR="00F11E80">
                <w:rPr>
                  <w:rFonts w:cs="Times New Roman"/>
                  <w:b/>
                  <w:bCs/>
                  <w:sz w:val="24"/>
                  <w:szCs w:val="24"/>
                </w:rPr>
                <w:t>5</w:t>
              </w:r>
            </w:ins>
            <w:del w:id="931" w:author="Forfatter">
              <w:r w:rsidDel="00F11E80">
                <w:rPr>
                  <w:rFonts w:cs="Times New Roman"/>
                  <w:b/>
                  <w:bCs/>
                  <w:sz w:val="24"/>
                  <w:szCs w:val="24"/>
                </w:rPr>
                <w:delText>0</w:delText>
              </w:r>
            </w:del>
            <w:r>
              <w:rPr>
                <w:rFonts w:cs="Times New Roman"/>
                <w:b/>
                <w:bCs/>
                <w:sz w:val="24"/>
                <w:szCs w:val="24"/>
              </w:rPr>
              <w:t xml:space="preserve">. </w:t>
            </w:r>
            <w:r>
              <w:rPr>
                <w:rFonts w:cs="Times New Roman"/>
                <w:sz w:val="24"/>
                <w:szCs w:val="24"/>
              </w:rPr>
              <w:t>I</w:t>
            </w:r>
            <w:r w:rsidRPr="006F5332">
              <w:rPr>
                <w:rFonts w:cs="Times New Roman"/>
                <w:sz w:val="24"/>
                <w:szCs w:val="24"/>
              </w:rPr>
              <w:t xml:space="preserve"> </w:t>
            </w:r>
            <w:r w:rsidRPr="006F5332">
              <w:rPr>
                <w:rFonts w:cs="Times New Roman"/>
                <w:i/>
                <w:sz w:val="24"/>
                <w:szCs w:val="24"/>
              </w:rPr>
              <w:t xml:space="preserve">§ 149, stk. 11, </w:t>
            </w:r>
            <w:r w:rsidRPr="006F5332">
              <w:rPr>
                <w:rFonts w:cs="Times New Roman"/>
                <w:sz w:val="24"/>
                <w:szCs w:val="24"/>
              </w:rPr>
              <w:t xml:space="preserve">ændres »områder, </w:t>
            </w:r>
            <w:r>
              <w:rPr>
                <w:rFonts w:cs="Times New Roman"/>
                <w:sz w:val="24"/>
                <w:szCs w:val="24"/>
              </w:rPr>
              <w:t>der</w:t>
            </w:r>
            <w:r w:rsidRPr="006F5332">
              <w:rPr>
                <w:rFonts w:cs="Times New Roman"/>
                <w:sz w:val="24"/>
                <w:szCs w:val="24"/>
              </w:rPr>
              <w:t xml:space="preserve"> omfattes af loven« til: »luftfartsområdet«.</w:t>
            </w:r>
          </w:p>
        </w:tc>
      </w:tr>
      <w:tr w:rsidR="00755665" w:rsidRPr="006F5332" w14:paraId="2388F926" w14:textId="77777777" w:rsidTr="00DF743A">
        <w:trPr>
          <w:trHeight w:val="280"/>
        </w:trPr>
        <w:tc>
          <w:tcPr>
            <w:tcW w:w="3610" w:type="dxa"/>
          </w:tcPr>
          <w:p w14:paraId="633B913A" w14:textId="77777777" w:rsidR="00755665" w:rsidRPr="006F5332" w:rsidRDefault="00755665" w:rsidP="00755665">
            <w:pPr>
              <w:spacing w:after="240"/>
              <w:contextualSpacing/>
              <w:rPr>
                <w:rFonts w:cs="Times New Roman"/>
                <w:sz w:val="24"/>
                <w:szCs w:val="24"/>
              </w:rPr>
            </w:pPr>
            <w:r w:rsidRPr="006F5332">
              <w:rPr>
                <w:rFonts w:cs="Times New Roman"/>
                <w:b/>
                <w:sz w:val="24"/>
                <w:szCs w:val="24"/>
              </w:rPr>
              <w:t xml:space="preserve">§ 149 a. </w:t>
            </w:r>
            <w:r w:rsidRPr="006F5332">
              <w:rPr>
                <w:rFonts w:cs="Times New Roman"/>
                <w:sz w:val="24"/>
                <w:szCs w:val="24"/>
              </w:rPr>
              <w:t>Den, der har indberettet en begivenhed efter regler fastsat i medfør af § 89 b eller efter EU-forordninger om indberetning af begivenheder på områder omfattet af loven, der er indtruffet som følge af den pågældendes simple uagtsomhed, kan ikke straffes for det pågældende forhold, såfremt forholdet kun er kommet til andre end indberetterens kendskab som følge af indberetningen.</w:t>
            </w:r>
          </w:p>
          <w:p w14:paraId="7F3F4252" w14:textId="77777777" w:rsidR="00755665" w:rsidRPr="006F5332" w:rsidRDefault="00755665" w:rsidP="00755665">
            <w:pPr>
              <w:spacing w:after="240"/>
              <w:contextualSpacing/>
              <w:rPr>
                <w:rFonts w:cs="Times New Roman"/>
                <w:sz w:val="24"/>
                <w:szCs w:val="24"/>
              </w:rPr>
            </w:pPr>
          </w:p>
          <w:p w14:paraId="38FB4B30" w14:textId="38E04557" w:rsidR="00755665" w:rsidRPr="006F5332" w:rsidRDefault="00755665" w:rsidP="00755665">
            <w:pPr>
              <w:spacing w:after="240"/>
              <w:contextualSpacing/>
              <w:rPr>
                <w:rFonts w:cs="Times New Roman"/>
                <w:b/>
                <w:sz w:val="24"/>
                <w:szCs w:val="24"/>
              </w:rPr>
            </w:pPr>
            <w:r w:rsidRPr="006F5332">
              <w:rPr>
                <w:rFonts w:cs="Times New Roman"/>
                <w:i/>
                <w:sz w:val="24"/>
                <w:szCs w:val="24"/>
              </w:rPr>
              <w:t>Stk. 2.</w:t>
            </w:r>
            <w:r w:rsidRPr="006F5332">
              <w:rPr>
                <w:rFonts w:cs="Times New Roman"/>
                <w:sz w:val="24"/>
                <w:szCs w:val="24"/>
              </w:rPr>
              <w:t xml:space="preserve"> Den, der undlader at indberette en begivenhed efter regler fastsat i medfør af § 89 b eller EU-forordninger om indberetning af begivenheder på områder omfattet af loven, kan ikke straffes for manglende indberetning, såfremt begivenheden vedrører et forhold, der er opstået som følge af den pågældendes groft uagtsomme eller forsætlige handling.</w:t>
            </w:r>
          </w:p>
        </w:tc>
        <w:tc>
          <w:tcPr>
            <w:tcW w:w="3608" w:type="dxa"/>
          </w:tcPr>
          <w:p w14:paraId="1B80494E" w14:textId="28EF14C0" w:rsidR="00755665" w:rsidRPr="006F5332" w:rsidRDefault="00755665" w:rsidP="00755665">
            <w:pPr>
              <w:rPr>
                <w:rFonts w:cs="Times New Roman"/>
                <w:sz w:val="24"/>
                <w:szCs w:val="24"/>
              </w:rPr>
            </w:pPr>
            <w:r>
              <w:rPr>
                <w:rFonts w:cs="Times New Roman"/>
                <w:b/>
                <w:sz w:val="24"/>
                <w:szCs w:val="24"/>
              </w:rPr>
              <w:t>2</w:t>
            </w:r>
            <w:ins w:id="932" w:author="Forfatter">
              <w:r w:rsidR="00F11E80">
                <w:rPr>
                  <w:rFonts w:cs="Times New Roman"/>
                  <w:b/>
                  <w:sz w:val="24"/>
                  <w:szCs w:val="24"/>
                </w:rPr>
                <w:t>6</w:t>
              </w:r>
            </w:ins>
            <w:del w:id="933" w:author="Forfatter">
              <w:r w:rsidDel="00F11E80">
                <w:rPr>
                  <w:rFonts w:cs="Times New Roman"/>
                  <w:b/>
                  <w:sz w:val="24"/>
                  <w:szCs w:val="24"/>
                </w:rPr>
                <w:delText>1</w:delText>
              </w:r>
            </w:del>
            <w:r w:rsidRPr="006F5332">
              <w:rPr>
                <w:rFonts w:cs="Times New Roman"/>
                <w:b/>
                <w:sz w:val="24"/>
                <w:szCs w:val="24"/>
              </w:rPr>
              <w:t xml:space="preserve">. </w:t>
            </w:r>
            <w:r w:rsidRPr="006F5332">
              <w:rPr>
                <w:rFonts w:cs="Times New Roman"/>
                <w:sz w:val="24"/>
                <w:szCs w:val="24"/>
              </w:rPr>
              <w:t xml:space="preserve">I </w:t>
            </w:r>
            <w:r w:rsidRPr="006F5332">
              <w:rPr>
                <w:rFonts w:cs="Times New Roman"/>
                <w:i/>
                <w:sz w:val="24"/>
                <w:szCs w:val="24"/>
              </w:rPr>
              <w:t xml:space="preserve">§ 149 a, stk. 1 og stk. 2, </w:t>
            </w:r>
            <w:r w:rsidRPr="006F5332">
              <w:rPr>
                <w:rFonts w:cs="Times New Roman"/>
                <w:sz w:val="24"/>
                <w:szCs w:val="24"/>
              </w:rPr>
              <w:t xml:space="preserve">ændres »områder omfattet af loven« til: »luftfartsområdet«. </w:t>
            </w:r>
          </w:p>
        </w:tc>
      </w:tr>
      <w:tr w:rsidR="00755665" w:rsidRPr="006F5332" w14:paraId="095F064E" w14:textId="77777777" w:rsidTr="00DF743A">
        <w:trPr>
          <w:trHeight w:val="280"/>
        </w:trPr>
        <w:tc>
          <w:tcPr>
            <w:tcW w:w="3610" w:type="dxa"/>
          </w:tcPr>
          <w:p w14:paraId="43AB0D1A" w14:textId="3222A227" w:rsidR="00755665" w:rsidRPr="006F5332" w:rsidRDefault="00755665" w:rsidP="00755665">
            <w:pPr>
              <w:spacing w:after="240"/>
              <w:contextualSpacing/>
              <w:rPr>
                <w:rFonts w:cs="Times New Roman"/>
                <w:b/>
                <w:sz w:val="24"/>
                <w:szCs w:val="24"/>
              </w:rPr>
            </w:pPr>
            <w:r w:rsidRPr="006F5332">
              <w:rPr>
                <w:rFonts w:cs="Times New Roman"/>
                <w:b/>
                <w:sz w:val="24"/>
                <w:szCs w:val="24"/>
              </w:rPr>
              <w:t>§ 158.</w:t>
            </w:r>
            <w:r w:rsidRPr="006F5332">
              <w:rPr>
                <w:rFonts w:cs="Times New Roman"/>
                <w:sz w:val="24"/>
                <w:szCs w:val="24"/>
              </w:rPr>
              <w:t xml:space="preserve"> For Grønland gælder loven kun med de af den særlige grønlandske lovgivning flydende lempelser. Såfremt det måtte blive nødvendigt i Grønland at foretage ekspropriationer i henhold til denne </w:t>
            </w:r>
            <w:r w:rsidRPr="006F5332">
              <w:rPr>
                <w:rFonts w:cs="Times New Roman"/>
                <w:sz w:val="24"/>
                <w:szCs w:val="24"/>
              </w:rPr>
              <w:lastRenderedPageBreak/>
              <w:t>lov, vil de nærmere regler om fremgangsmåden herved være at fastsætte i en særlig lov.</w:t>
            </w:r>
          </w:p>
        </w:tc>
        <w:tc>
          <w:tcPr>
            <w:tcW w:w="3608" w:type="dxa"/>
          </w:tcPr>
          <w:p w14:paraId="142277EA" w14:textId="76FBD32D" w:rsidR="00755665" w:rsidRPr="006F5332" w:rsidRDefault="00755665" w:rsidP="00755665">
            <w:pPr>
              <w:rPr>
                <w:rFonts w:cs="Times New Roman"/>
                <w:sz w:val="24"/>
                <w:szCs w:val="24"/>
              </w:rPr>
            </w:pPr>
            <w:r w:rsidRPr="006F5332">
              <w:rPr>
                <w:rFonts w:cs="Times New Roman"/>
                <w:b/>
                <w:sz w:val="24"/>
                <w:szCs w:val="24"/>
              </w:rPr>
              <w:lastRenderedPageBreak/>
              <w:t>2</w:t>
            </w:r>
            <w:ins w:id="934" w:author="Forfatter">
              <w:r w:rsidR="00F11E80">
                <w:rPr>
                  <w:rFonts w:cs="Times New Roman"/>
                  <w:b/>
                  <w:sz w:val="24"/>
                  <w:szCs w:val="24"/>
                </w:rPr>
                <w:t>7</w:t>
              </w:r>
            </w:ins>
            <w:del w:id="935" w:author="Forfatter">
              <w:r w:rsidDel="00F11E80">
                <w:rPr>
                  <w:rFonts w:cs="Times New Roman"/>
                  <w:b/>
                  <w:sz w:val="24"/>
                  <w:szCs w:val="24"/>
                </w:rPr>
                <w:delText>2</w:delText>
              </w:r>
            </w:del>
            <w:r w:rsidRPr="006F5332">
              <w:rPr>
                <w:rFonts w:cs="Times New Roman"/>
                <w:b/>
                <w:sz w:val="24"/>
                <w:szCs w:val="24"/>
              </w:rPr>
              <w:t xml:space="preserve">. </w:t>
            </w:r>
            <w:r w:rsidRPr="006F5332">
              <w:rPr>
                <w:rFonts w:cs="Times New Roman"/>
                <w:sz w:val="24"/>
                <w:szCs w:val="24"/>
              </w:rPr>
              <w:t xml:space="preserve">I </w:t>
            </w:r>
            <w:r w:rsidRPr="006F5332">
              <w:rPr>
                <w:rFonts w:cs="Times New Roman"/>
                <w:i/>
                <w:sz w:val="24"/>
                <w:szCs w:val="24"/>
              </w:rPr>
              <w:t xml:space="preserve">§ 158, stk. 1, 1. pkt., </w:t>
            </w:r>
            <w:r w:rsidRPr="006F5332">
              <w:rPr>
                <w:rFonts w:cs="Times New Roman"/>
                <w:sz w:val="24"/>
                <w:szCs w:val="24"/>
              </w:rPr>
              <w:t xml:space="preserve">ændres »For Grønland gælder loven kun med de af den særlige grønlandske lovgivning flydende lempelser.« til: »Loven gælder ikke for Grønland, men kan ved kongelig </w:t>
            </w:r>
            <w:r w:rsidRPr="006F5332">
              <w:rPr>
                <w:rFonts w:cs="Times New Roman"/>
                <w:sz w:val="24"/>
                <w:szCs w:val="24"/>
              </w:rPr>
              <w:lastRenderedPageBreak/>
              <w:t xml:space="preserve">anordning helt eller delvis sættes i kraft for Grønland med de ændringer, som de grønlandske forhold tilsiger. Loven kan endvidere sættes i kraft på forskellige tidspunkter.«. </w:t>
            </w:r>
          </w:p>
        </w:tc>
      </w:tr>
      <w:tr w:rsidR="00755665" w:rsidRPr="006F5332" w14:paraId="648745B1" w14:textId="77777777" w:rsidTr="00DF743A">
        <w:tc>
          <w:tcPr>
            <w:tcW w:w="3610" w:type="dxa"/>
          </w:tcPr>
          <w:p w14:paraId="405F3D45" w14:textId="77777777" w:rsidR="00755665" w:rsidRPr="006F5332" w:rsidRDefault="00755665" w:rsidP="00755665">
            <w:pPr>
              <w:spacing w:after="240"/>
              <w:contextualSpacing/>
              <w:rPr>
                <w:rFonts w:cs="Times New Roman"/>
                <w:b/>
                <w:sz w:val="24"/>
                <w:szCs w:val="24"/>
              </w:rPr>
            </w:pPr>
          </w:p>
        </w:tc>
        <w:tc>
          <w:tcPr>
            <w:tcW w:w="3608" w:type="dxa"/>
          </w:tcPr>
          <w:p w14:paraId="20BE5423" w14:textId="77777777" w:rsidR="00755665" w:rsidRPr="006F5332" w:rsidRDefault="00755665" w:rsidP="00755665">
            <w:pPr>
              <w:spacing w:after="240"/>
              <w:contextualSpacing/>
              <w:jc w:val="center"/>
              <w:rPr>
                <w:rFonts w:cs="Times New Roman"/>
                <w:sz w:val="24"/>
                <w:szCs w:val="24"/>
              </w:rPr>
            </w:pPr>
          </w:p>
          <w:p w14:paraId="40AE94E9" w14:textId="77777777" w:rsidR="00755665" w:rsidRPr="006F5332" w:rsidRDefault="00755665" w:rsidP="00755665">
            <w:pPr>
              <w:spacing w:after="240"/>
              <w:contextualSpacing/>
              <w:jc w:val="center"/>
              <w:rPr>
                <w:rFonts w:cs="Times New Roman"/>
                <w:b/>
                <w:sz w:val="24"/>
                <w:szCs w:val="24"/>
              </w:rPr>
            </w:pPr>
            <w:r w:rsidRPr="006F5332">
              <w:rPr>
                <w:rFonts w:cs="Times New Roman"/>
                <w:b/>
                <w:sz w:val="24"/>
                <w:szCs w:val="24"/>
              </w:rPr>
              <w:t>§ 2</w:t>
            </w:r>
          </w:p>
          <w:p w14:paraId="04939274" w14:textId="5703369A" w:rsidR="00755665" w:rsidRPr="006F5332" w:rsidRDefault="00755665" w:rsidP="00755665">
            <w:pPr>
              <w:rPr>
                <w:rFonts w:cs="Times New Roman"/>
                <w:sz w:val="24"/>
                <w:szCs w:val="24"/>
              </w:rPr>
            </w:pPr>
            <w:r w:rsidRPr="006F5332">
              <w:rPr>
                <w:rFonts w:cs="Times New Roman"/>
                <w:sz w:val="24"/>
                <w:szCs w:val="24"/>
              </w:rPr>
              <w:t xml:space="preserve"> I lov nr. 2399 af 14. december 2021 om ændring af lov om luftfart (Præcisering af rammerne for indskrænkninger i adgangen til luftfart og for tildeling af tilladelse til at udføre ruteflyvning, hjemmel til krav om sikkerhedsgodkendelser m.v.) foretages følgende ændring</w:t>
            </w:r>
            <w:r>
              <w:rPr>
                <w:rFonts w:cs="Times New Roman"/>
                <w:sz w:val="24"/>
                <w:szCs w:val="24"/>
              </w:rPr>
              <w:t>er</w:t>
            </w:r>
            <w:r w:rsidRPr="006F5332">
              <w:rPr>
                <w:rFonts w:cs="Times New Roman"/>
                <w:sz w:val="24"/>
                <w:szCs w:val="24"/>
              </w:rPr>
              <w:t xml:space="preserve">: </w:t>
            </w:r>
          </w:p>
          <w:p w14:paraId="2C661D85" w14:textId="77777777" w:rsidR="00755665" w:rsidRPr="006F5332" w:rsidRDefault="00755665" w:rsidP="00755665">
            <w:pPr>
              <w:spacing w:after="240"/>
              <w:contextualSpacing/>
              <w:rPr>
                <w:rFonts w:cs="Times New Roman"/>
                <w:sz w:val="24"/>
                <w:szCs w:val="24"/>
              </w:rPr>
            </w:pPr>
          </w:p>
        </w:tc>
      </w:tr>
      <w:tr w:rsidR="00755665" w:rsidRPr="006F5332" w14:paraId="2EAE9791" w14:textId="77777777" w:rsidTr="00DF743A">
        <w:tc>
          <w:tcPr>
            <w:tcW w:w="3610" w:type="dxa"/>
          </w:tcPr>
          <w:p w14:paraId="1DF1F802" w14:textId="77777777" w:rsidR="00755665" w:rsidRPr="006F5332" w:rsidRDefault="00755665" w:rsidP="00755665">
            <w:pPr>
              <w:spacing w:after="240"/>
              <w:contextualSpacing/>
              <w:jc w:val="left"/>
              <w:rPr>
                <w:rFonts w:cs="Times New Roman"/>
                <w:sz w:val="24"/>
                <w:szCs w:val="24"/>
              </w:rPr>
            </w:pPr>
            <w:r w:rsidRPr="006F5332">
              <w:rPr>
                <w:rFonts w:cs="Times New Roman"/>
                <w:b/>
                <w:sz w:val="24"/>
                <w:szCs w:val="24"/>
              </w:rPr>
              <w:t>9.</w:t>
            </w:r>
            <w:r w:rsidRPr="006F5332">
              <w:rPr>
                <w:rFonts w:cs="Times New Roman"/>
                <w:sz w:val="24"/>
                <w:szCs w:val="24"/>
              </w:rPr>
              <w:t xml:space="preserve"> </w:t>
            </w:r>
            <w:r w:rsidRPr="006F5332">
              <w:rPr>
                <w:rFonts w:cs="Times New Roman"/>
                <w:i/>
                <w:sz w:val="24"/>
                <w:szCs w:val="24"/>
              </w:rPr>
              <w:t>§ 148, stk. 1,</w:t>
            </w:r>
            <w:r w:rsidRPr="006F5332">
              <w:rPr>
                <w:rFonts w:cs="Times New Roman"/>
                <w:sz w:val="24"/>
                <w:szCs w:val="24"/>
              </w:rPr>
              <w:t xml:space="preserve"> affattes således:</w:t>
            </w:r>
          </w:p>
          <w:p w14:paraId="66C419B3" w14:textId="77777777" w:rsidR="00755665" w:rsidRPr="006F5332" w:rsidRDefault="00755665" w:rsidP="00755665">
            <w:pPr>
              <w:spacing w:after="240"/>
              <w:contextualSpacing/>
              <w:jc w:val="left"/>
              <w:rPr>
                <w:rFonts w:cs="Times New Roman"/>
                <w:sz w:val="24"/>
                <w:szCs w:val="24"/>
              </w:rPr>
            </w:pPr>
            <w:r w:rsidRPr="006F5332">
              <w:rPr>
                <w:rFonts w:cs="Times New Roman"/>
                <w:sz w:val="24"/>
                <w:szCs w:val="24"/>
              </w:rPr>
              <w:t>»Luftfartsselskaberne betaler en afgift til Trafikstyrelsen på 6,00 kr. for hver passager, som selskabet</w:t>
            </w:r>
          </w:p>
          <w:p w14:paraId="53E3B0CB" w14:textId="490322FE" w:rsidR="00755665" w:rsidRPr="006F5332" w:rsidRDefault="00755665" w:rsidP="00755665">
            <w:pPr>
              <w:spacing w:after="240"/>
              <w:contextualSpacing/>
              <w:jc w:val="left"/>
              <w:rPr>
                <w:rFonts w:cs="Times New Roman"/>
                <w:sz w:val="24"/>
                <w:szCs w:val="24"/>
              </w:rPr>
            </w:pPr>
            <w:r w:rsidRPr="006F5332">
              <w:rPr>
                <w:rFonts w:cs="Times New Roman"/>
                <w:sz w:val="24"/>
                <w:szCs w:val="24"/>
              </w:rPr>
              <w:t>befordrer. Afgiften betales for passagerer, som rejser med et luftfartøj, der er godkendt til mere end 10 passagersæder, eller som har en maksimal startvægt på mere end 5.700 kg, og som afgår fra en dansk flyveplads, hvis benyttelse til flyvning står åben for offentligheden, jf. dog stk. 3.«</w:t>
            </w:r>
          </w:p>
        </w:tc>
        <w:tc>
          <w:tcPr>
            <w:tcW w:w="3608" w:type="dxa"/>
          </w:tcPr>
          <w:p w14:paraId="61024219" w14:textId="6D8A5950" w:rsidR="00755665" w:rsidRPr="006F5332" w:rsidRDefault="00755665" w:rsidP="00755665">
            <w:pPr>
              <w:rPr>
                <w:rFonts w:cs="Times New Roman"/>
                <w:sz w:val="24"/>
                <w:szCs w:val="24"/>
              </w:rPr>
            </w:pPr>
            <w:r w:rsidRPr="006F5332">
              <w:rPr>
                <w:rFonts w:cs="Times New Roman"/>
                <w:b/>
                <w:sz w:val="24"/>
                <w:szCs w:val="24"/>
              </w:rPr>
              <w:t xml:space="preserve">1. </w:t>
            </w:r>
            <w:r w:rsidRPr="006F5332">
              <w:rPr>
                <w:rFonts w:cs="Times New Roman"/>
                <w:i/>
                <w:sz w:val="24"/>
                <w:szCs w:val="24"/>
              </w:rPr>
              <w:t xml:space="preserve">§ 1, nr. 9, </w:t>
            </w:r>
            <w:r w:rsidRPr="006F5332">
              <w:rPr>
                <w:rFonts w:cs="Times New Roman"/>
                <w:sz w:val="24"/>
                <w:szCs w:val="24"/>
              </w:rPr>
              <w:t xml:space="preserve">ophæves. </w:t>
            </w:r>
          </w:p>
        </w:tc>
      </w:tr>
      <w:tr w:rsidR="00755665" w:rsidRPr="006F5332" w14:paraId="7450AD3B" w14:textId="77777777" w:rsidTr="00DF743A">
        <w:tc>
          <w:tcPr>
            <w:tcW w:w="3610" w:type="dxa"/>
          </w:tcPr>
          <w:p w14:paraId="664A1C61" w14:textId="6468E8D6" w:rsidR="00755665" w:rsidRPr="006F5332" w:rsidRDefault="00755665" w:rsidP="00755665">
            <w:pPr>
              <w:spacing w:after="240"/>
              <w:contextualSpacing/>
              <w:jc w:val="left"/>
              <w:rPr>
                <w:rFonts w:eastAsia="Calibri" w:cs="Times New Roman"/>
                <w:b/>
                <w:sz w:val="24"/>
                <w:szCs w:val="24"/>
              </w:rPr>
            </w:pPr>
            <w:r w:rsidRPr="006F5332">
              <w:rPr>
                <w:i/>
                <w:sz w:val="24"/>
                <w:szCs w:val="24"/>
              </w:rPr>
              <w:t>Stk. 4.</w:t>
            </w:r>
            <w:r w:rsidRPr="006F5332">
              <w:rPr>
                <w:sz w:val="24"/>
                <w:szCs w:val="24"/>
              </w:rPr>
              <w:t xml:space="preserve"> Lovens § 1, nr. 9, træder i kraft den 1. januar 2025</w:t>
            </w:r>
          </w:p>
        </w:tc>
        <w:tc>
          <w:tcPr>
            <w:tcW w:w="3608" w:type="dxa"/>
          </w:tcPr>
          <w:p w14:paraId="442FAEC6" w14:textId="0C93314A" w:rsidR="00755665" w:rsidRPr="006F5332" w:rsidRDefault="00755665" w:rsidP="00755665">
            <w:pPr>
              <w:rPr>
                <w:sz w:val="24"/>
                <w:szCs w:val="24"/>
              </w:rPr>
            </w:pPr>
            <w:r w:rsidRPr="006F5332">
              <w:rPr>
                <w:b/>
                <w:sz w:val="24"/>
                <w:szCs w:val="24"/>
              </w:rPr>
              <w:t xml:space="preserve">2. </w:t>
            </w:r>
            <w:r w:rsidRPr="006F5332">
              <w:rPr>
                <w:i/>
                <w:sz w:val="24"/>
                <w:szCs w:val="24"/>
              </w:rPr>
              <w:t xml:space="preserve">§ 4, stk. 4, </w:t>
            </w:r>
            <w:r w:rsidRPr="006F5332">
              <w:rPr>
                <w:sz w:val="24"/>
                <w:szCs w:val="24"/>
              </w:rPr>
              <w:t xml:space="preserve">ophæves. </w:t>
            </w:r>
          </w:p>
        </w:tc>
      </w:tr>
      <w:tr w:rsidR="00755665" w:rsidRPr="007244D5" w14:paraId="38FD39C9" w14:textId="77777777" w:rsidTr="00DF743A">
        <w:tc>
          <w:tcPr>
            <w:tcW w:w="3610" w:type="dxa"/>
          </w:tcPr>
          <w:p w14:paraId="64421A0B" w14:textId="77777777" w:rsidR="00755665" w:rsidRPr="006F5332" w:rsidRDefault="00755665" w:rsidP="00755665">
            <w:pPr>
              <w:spacing w:after="240"/>
              <w:contextualSpacing/>
              <w:jc w:val="left"/>
              <w:rPr>
                <w:rFonts w:eastAsia="Calibri" w:cs="Times New Roman"/>
                <w:b/>
                <w:sz w:val="24"/>
                <w:szCs w:val="24"/>
              </w:rPr>
            </w:pPr>
          </w:p>
        </w:tc>
        <w:tc>
          <w:tcPr>
            <w:tcW w:w="3608" w:type="dxa"/>
          </w:tcPr>
          <w:p w14:paraId="56EE0085" w14:textId="77777777" w:rsidR="00755665" w:rsidRPr="006F5332" w:rsidRDefault="00755665" w:rsidP="00755665">
            <w:pPr>
              <w:spacing w:after="240"/>
              <w:contextualSpacing/>
              <w:jc w:val="center"/>
              <w:rPr>
                <w:rFonts w:cs="Times New Roman"/>
                <w:sz w:val="24"/>
                <w:szCs w:val="24"/>
              </w:rPr>
            </w:pPr>
          </w:p>
          <w:p w14:paraId="0396D712" w14:textId="77777777" w:rsidR="00755665" w:rsidRPr="006F5332" w:rsidRDefault="00755665" w:rsidP="00755665">
            <w:pPr>
              <w:spacing w:after="240"/>
              <w:contextualSpacing/>
              <w:jc w:val="center"/>
              <w:rPr>
                <w:rFonts w:cs="Times New Roman"/>
                <w:b/>
                <w:sz w:val="24"/>
                <w:szCs w:val="24"/>
              </w:rPr>
            </w:pPr>
            <w:r w:rsidRPr="006F5332">
              <w:rPr>
                <w:rFonts w:cs="Times New Roman"/>
                <w:b/>
                <w:sz w:val="24"/>
                <w:szCs w:val="24"/>
              </w:rPr>
              <w:t>§ 3</w:t>
            </w:r>
          </w:p>
          <w:p w14:paraId="4CC57E77" w14:textId="77777777" w:rsidR="00755665" w:rsidRPr="006F5332" w:rsidRDefault="00755665" w:rsidP="00755665">
            <w:pPr>
              <w:spacing w:after="240"/>
              <w:contextualSpacing/>
              <w:rPr>
                <w:rFonts w:cs="Times New Roman"/>
                <w:sz w:val="24"/>
                <w:szCs w:val="24"/>
              </w:rPr>
            </w:pPr>
          </w:p>
          <w:p w14:paraId="4F918C85" w14:textId="5F332D3D" w:rsidR="00755665" w:rsidRPr="00385201" w:rsidRDefault="00755665" w:rsidP="00755665">
            <w:pPr>
              <w:rPr>
                <w:rFonts w:eastAsia="Calibri" w:cs="Times New Roman"/>
                <w:sz w:val="24"/>
                <w:szCs w:val="24"/>
              </w:rPr>
            </w:pPr>
            <w:r w:rsidRPr="006F5332">
              <w:rPr>
                <w:rFonts w:eastAsia="Calibri" w:cs="Times New Roman"/>
                <w:sz w:val="24"/>
                <w:szCs w:val="24"/>
              </w:rPr>
              <w:t>Lov nr. 381 af 10. juni 1987 om forlængelse af Danmarks deltagelse i det skandinaviske luftfartssamarbejde ophæves.</w:t>
            </w:r>
            <w:r>
              <w:rPr>
                <w:rFonts w:eastAsia="Calibri" w:cs="Times New Roman"/>
                <w:sz w:val="24"/>
                <w:szCs w:val="24"/>
              </w:rPr>
              <w:t xml:space="preserve"> </w:t>
            </w:r>
          </w:p>
          <w:p w14:paraId="1DC8BCBC" w14:textId="77777777" w:rsidR="00755665" w:rsidRPr="007244D5" w:rsidRDefault="00755665" w:rsidP="00755665">
            <w:pPr>
              <w:spacing w:after="240"/>
              <w:contextualSpacing/>
              <w:jc w:val="left"/>
              <w:rPr>
                <w:rFonts w:cs="Times New Roman"/>
                <w:sz w:val="24"/>
                <w:szCs w:val="24"/>
              </w:rPr>
            </w:pPr>
          </w:p>
        </w:tc>
      </w:tr>
    </w:tbl>
    <w:p w14:paraId="2D47CBAF" w14:textId="18686128" w:rsidR="006108C2" w:rsidRDefault="006108C2" w:rsidP="006108C2"/>
    <w:p w14:paraId="656C7DB7" w14:textId="77777777" w:rsidR="00D116B4" w:rsidRDefault="00D116B4" w:rsidP="00D116B4">
      <w:pPr>
        <w:rPr>
          <w:rFonts w:cs="Times New Roman"/>
          <w:sz w:val="24"/>
          <w:szCs w:val="24"/>
        </w:rPr>
      </w:pPr>
    </w:p>
    <w:p w14:paraId="0A6EAD58" w14:textId="070D01C9" w:rsidR="00D85865" w:rsidRPr="00D116B4" w:rsidRDefault="00D85865" w:rsidP="00D116B4">
      <w:pPr>
        <w:spacing w:after="200" w:line="276" w:lineRule="auto"/>
        <w:jc w:val="left"/>
        <w:rPr>
          <w:rFonts w:eastAsia="Calibri" w:cs="Times New Roman"/>
          <w:szCs w:val="24"/>
        </w:rPr>
      </w:pPr>
    </w:p>
    <w:sectPr w:rsidR="00D85865" w:rsidRPr="00D116B4" w:rsidSect="002E3EA1">
      <w:footerReference w:type="default" r:id="rId13"/>
      <w:headerReference w:type="first" r:id="rId14"/>
      <w:footerReference w:type="first" r:id="rId15"/>
      <w:pgSz w:w="11906" w:h="16838" w:code="9"/>
      <w:pgMar w:top="1418" w:right="3260" w:bottom="1531"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69FA0" w14:textId="77777777" w:rsidR="00136447" w:rsidRDefault="00136447" w:rsidP="00D712BA">
      <w:pPr>
        <w:spacing w:line="240" w:lineRule="auto"/>
      </w:pPr>
      <w:r>
        <w:separator/>
      </w:r>
    </w:p>
  </w:endnote>
  <w:endnote w:type="continuationSeparator" w:id="0">
    <w:p w14:paraId="3B4A3E99" w14:textId="77777777" w:rsidR="00136447" w:rsidRDefault="00136447" w:rsidP="00D712BA">
      <w:pPr>
        <w:spacing w:line="240" w:lineRule="auto"/>
      </w:pPr>
      <w:r>
        <w:continuationSeparator/>
      </w:r>
    </w:p>
  </w:endnote>
  <w:endnote w:type="continuationNotice" w:id="1">
    <w:p w14:paraId="64F382B3" w14:textId="77777777" w:rsidR="00136447" w:rsidRDefault="001364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ZWAdobeF">
    <w:altName w:val="Calibri"/>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0D782F" w14:paraId="79481E7C" w14:textId="77777777" w:rsidTr="007112C6">
      <w:trPr>
        <w:trHeight w:val="255"/>
      </w:trPr>
      <w:tc>
        <w:tcPr>
          <w:tcW w:w="1418" w:type="dxa"/>
          <w:hideMark/>
        </w:tcPr>
        <w:p w14:paraId="320EB525" w14:textId="77777777" w:rsidR="000D782F" w:rsidRPr="006A1B98" w:rsidRDefault="000D782F">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6</w:t>
          </w:r>
          <w:r w:rsidRPr="006A1B98">
            <w:rPr>
              <w:rStyle w:val="Sidetal"/>
              <w:sz w:val="16"/>
              <w:szCs w:val="16"/>
            </w:rPr>
            <w:fldChar w:fldCharType="end"/>
          </w:r>
        </w:p>
      </w:tc>
    </w:tr>
  </w:tbl>
  <w:p w14:paraId="5EC67747" w14:textId="77777777" w:rsidR="000D782F" w:rsidRDefault="000D782F">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0D782F" w14:paraId="70CEA7F2" w14:textId="77777777" w:rsidTr="00DF743A">
      <w:tc>
        <w:tcPr>
          <w:tcW w:w="1555" w:type="dxa"/>
        </w:tcPr>
        <w:p w14:paraId="7EA3E680" w14:textId="77777777" w:rsidR="000D782F" w:rsidRPr="00BD7A47" w:rsidRDefault="000D782F" w:rsidP="005E03DB">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sidRPr="00BD7A47">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sidRPr="00BD7A47">
            <w:rPr>
              <w:noProof/>
              <w:sz w:val="16"/>
              <w:szCs w:val="16"/>
            </w:rPr>
            <w:t>1</w:t>
          </w:r>
          <w:r w:rsidRPr="00BD7A47">
            <w:rPr>
              <w:sz w:val="16"/>
              <w:szCs w:val="16"/>
            </w:rPr>
            <w:fldChar w:fldCharType="end"/>
          </w:r>
        </w:p>
      </w:tc>
    </w:tr>
  </w:tbl>
  <w:p w14:paraId="430DDB09" w14:textId="77777777" w:rsidR="000D782F" w:rsidRDefault="000D782F">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0D782F" w14:paraId="77355518" w14:textId="77777777" w:rsidTr="00960D54">
      <w:tc>
        <w:tcPr>
          <w:tcW w:w="1555" w:type="dxa"/>
        </w:tcPr>
        <w:p w14:paraId="12DE5A27" w14:textId="77777777" w:rsidR="000D782F" w:rsidRPr="00BD7A47" w:rsidRDefault="000D782F" w:rsidP="00960D54">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Pr>
              <w:noProof/>
              <w:sz w:val="16"/>
              <w:szCs w:val="16"/>
            </w:rPr>
            <w:t>1</w:t>
          </w:r>
          <w:r w:rsidRPr="00BD7A47">
            <w:rPr>
              <w:sz w:val="16"/>
              <w:szCs w:val="16"/>
            </w:rPr>
            <w:fldChar w:fldCharType="end"/>
          </w:r>
        </w:p>
      </w:tc>
    </w:tr>
  </w:tbl>
  <w:p w14:paraId="540E6C22" w14:textId="77777777" w:rsidR="000D782F" w:rsidRDefault="000D782F">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507244" w14:textId="77777777" w:rsidR="00136447" w:rsidRDefault="00136447" w:rsidP="00D712BA">
      <w:pPr>
        <w:spacing w:line="240" w:lineRule="auto"/>
      </w:pPr>
      <w:r>
        <w:separator/>
      </w:r>
    </w:p>
  </w:footnote>
  <w:footnote w:type="continuationSeparator" w:id="0">
    <w:p w14:paraId="16478194" w14:textId="77777777" w:rsidR="00136447" w:rsidRDefault="00136447" w:rsidP="00D712BA">
      <w:pPr>
        <w:spacing w:line="240" w:lineRule="auto"/>
      </w:pPr>
      <w:r>
        <w:continuationSeparator/>
      </w:r>
    </w:p>
  </w:footnote>
  <w:footnote w:type="continuationNotice" w:id="1">
    <w:p w14:paraId="2E04659E" w14:textId="77777777" w:rsidR="00136447" w:rsidRDefault="0013644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A8A98" w14:textId="77777777" w:rsidR="000D782F" w:rsidRDefault="000D782F">
    <w:pPr>
      <w:pStyle w:val="Sidehoved"/>
    </w:pPr>
  </w:p>
  <w:p w14:paraId="4A73D32B" w14:textId="77777777" w:rsidR="000D782F" w:rsidRPr="004A7268" w:rsidRDefault="000D782F" w:rsidP="00DF743A">
    <w:pPr>
      <w:pStyle w:val="Sidehoved"/>
      <w:jc w:val="center"/>
      <w:rPr>
        <w:b/>
      </w:rPr>
    </w:pPr>
    <w:r w:rsidRPr="004A7268">
      <w:rPr>
        <w:b/>
      </w:rPr>
      <w:t>UDKAST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B65A9" w14:textId="77777777" w:rsidR="000D782F" w:rsidRDefault="000D782F">
    <w:pPr>
      <w:pStyle w:val="Sidehoved"/>
    </w:pPr>
  </w:p>
  <w:p w14:paraId="35CC940D" w14:textId="524D7C55" w:rsidR="000D782F" w:rsidRPr="00D310E9" w:rsidRDefault="000D782F" w:rsidP="00D310E9">
    <w:pPr>
      <w:pStyle w:val="Sidehoved"/>
      <w:jc w:val="center"/>
      <w:rPr>
        <w:b/>
      </w:rPr>
    </w:pPr>
    <w:r w:rsidRPr="004A7268">
      <w:rPr>
        <w:b/>
      </w:rPr>
      <w:t>UDKAST</w:t>
    </w:r>
  </w:p>
  <w:p w14:paraId="045879A3" w14:textId="77777777" w:rsidR="000D782F" w:rsidRDefault="000D782F">
    <w:pPr>
      <w:pStyle w:val="Sidehoved"/>
    </w:pPr>
  </w:p>
  <w:p w14:paraId="513F1D8F" w14:textId="77777777" w:rsidR="000D782F" w:rsidRDefault="000D782F" w:rsidP="00D712BA">
    <w:pPr>
      <w:pStyle w:val="Sidehoved"/>
      <w:spacing w:line="20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C769A" w14:textId="77777777" w:rsidR="000D782F" w:rsidRDefault="000D782F">
    <w:pPr>
      <w:pStyle w:val="Sidehoved"/>
    </w:pPr>
  </w:p>
  <w:p w14:paraId="005ECABD" w14:textId="77777777" w:rsidR="000D782F" w:rsidRDefault="000D782F">
    <w:pPr>
      <w:pStyle w:val="Sidehoved"/>
    </w:pPr>
  </w:p>
  <w:p w14:paraId="4F947180" w14:textId="77777777" w:rsidR="000D782F" w:rsidRDefault="000D782F">
    <w:pPr>
      <w:pStyle w:val="Sidehoved"/>
    </w:pPr>
  </w:p>
  <w:p w14:paraId="0CD3283A" w14:textId="77777777" w:rsidR="000D782F" w:rsidRDefault="000D782F" w:rsidP="00B60A17">
    <w:pPr>
      <w:pStyle w:val="Sidehoved"/>
      <w:tabs>
        <w:tab w:val="clear" w:pos="4819"/>
        <w:tab w:val="clear" w:pos="9638"/>
        <w:tab w:val="left" w:pos="2070"/>
      </w:tabs>
    </w:pPr>
  </w:p>
  <w:p w14:paraId="1BBAEA13" w14:textId="77777777" w:rsidR="000D782F" w:rsidRDefault="000D782F">
    <w:pPr>
      <w:pStyle w:val="Sidehoved"/>
    </w:pPr>
  </w:p>
  <w:p w14:paraId="6CB2ACCC" w14:textId="77777777" w:rsidR="000D782F" w:rsidRDefault="000D782F">
    <w:pPr>
      <w:pStyle w:val="Sidehoved"/>
    </w:pPr>
  </w:p>
  <w:p w14:paraId="1D9BFC68" w14:textId="77777777" w:rsidR="000D782F" w:rsidRDefault="000D782F">
    <w:pPr>
      <w:pStyle w:val="Sidehoved"/>
    </w:pPr>
  </w:p>
  <w:p w14:paraId="042EE3A6" w14:textId="77777777" w:rsidR="000D782F" w:rsidRDefault="000D782F">
    <w:pPr>
      <w:pStyle w:val="Sidehoved"/>
    </w:pPr>
  </w:p>
  <w:p w14:paraId="15DFFDD2" w14:textId="77777777" w:rsidR="000D782F" w:rsidRDefault="000D782F">
    <w:pPr>
      <w:pStyle w:val="Sidehoved"/>
    </w:pPr>
  </w:p>
  <w:p w14:paraId="4D1922B3" w14:textId="77777777" w:rsidR="000D782F" w:rsidRDefault="000D782F">
    <w:pPr>
      <w:pStyle w:val="Sidehoved"/>
    </w:pPr>
  </w:p>
  <w:p w14:paraId="58551CD2" w14:textId="77777777" w:rsidR="000D782F" w:rsidRDefault="000D782F">
    <w:pPr>
      <w:pStyle w:val="Sidehoved"/>
    </w:pPr>
  </w:p>
  <w:p w14:paraId="543F7E6D" w14:textId="77777777" w:rsidR="000D782F" w:rsidRDefault="000D782F">
    <w:pPr>
      <w:pStyle w:val="Sidehoved"/>
    </w:pPr>
  </w:p>
  <w:p w14:paraId="22E20925" w14:textId="77777777" w:rsidR="000D782F" w:rsidRDefault="000D782F">
    <w:pPr>
      <w:pStyle w:val="Sidehoved"/>
    </w:pPr>
  </w:p>
  <w:p w14:paraId="54859959" w14:textId="77777777" w:rsidR="000D782F" w:rsidRDefault="000D782F">
    <w:pPr>
      <w:pStyle w:val="Sidehoved"/>
    </w:pPr>
  </w:p>
  <w:p w14:paraId="2458BB0F" w14:textId="77777777" w:rsidR="000D782F" w:rsidRDefault="000D782F">
    <w:pPr>
      <w:pStyle w:val="Sidehoved"/>
    </w:pPr>
  </w:p>
  <w:p w14:paraId="7B0CEC1D" w14:textId="77777777" w:rsidR="000D782F" w:rsidRDefault="000D782F">
    <w:pPr>
      <w:pStyle w:val="Sidehoved"/>
    </w:pPr>
  </w:p>
  <w:p w14:paraId="39CB012F" w14:textId="77777777" w:rsidR="000D782F" w:rsidRDefault="000D782F">
    <w:pPr>
      <w:pStyle w:val="Sidehoved"/>
    </w:pPr>
  </w:p>
  <w:p w14:paraId="3BF92A3D" w14:textId="77777777" w:rsidR="000D782F" w:rsidRDefault="000D782F"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B0A35E0"/>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FC527074"/>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994ECAA0"/>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A19EAC6E"/>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5864B3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70985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D2AAB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BF86F58"/>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71E48EC"/>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B10819D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2A8048A"/>
    <w:multiLevelType w:val="hybridMultilevel"/>
    <w:tmpl w:val="BF86233C"/>
    <w:lvl w:ilvl="0" w:tplc="DB7812EA">
      <w:start w:val="1"/>
      <w:numFmt w:val="bullet"/>
      <w:pStyle w:val="Punktopstilling"/>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15:restartNumberingAfterBreak="0">
    <w:nsid w:val="08957305"/>
    <w:multiLevelType w:val="multilevel"/>
    <w:tmpl w:val="E564F20C"/>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C2E6900"/>
    <w:multiLevelType w:val="hybridMultilevel"/>
    <w:tmpl w:val="AD763B6A"/>
    <w:lvl w:ilvl="0" w:tplc="ACE68708">
      <w:start w:val="1"/>
      <w:numFmt w:val="decimal"/>
      <w:lvlText w:val="%1)"/>
      <w:lvlJc w:val="left"/>
      <w:pPr>
        <w:ind w:left="0" w:hanging="360"/>
      </w:pPr>
      <w:rPr>
        <w:rFonts w:ascii="Times New Roman" w:eastAsiaTheme="minorHAnsi" w:hAnsi="Times New Roman" w:cs="Times New Roman"/>
      </w:rPr>
    </w:lvl>
    <w:lvl w:ilvl="1" w:tplc="04060019" w:tentative="1">
      <w:start w:val="1"/>
      <w:numFmt w:val="lowerLetter"/>
      <w:lvlText w:val="%2."/>
      <w:lvlJc w:val="left"/>
      <w:pPr>
        <w:ind w:left="720" w:hanging="360"/>
      </w:pPr>
    </w:lvl>
    <w:lvl w:ilvl="2" w:tplc="0406001B" w:tentative="1">
      <w:start w:val="1"/>
      <w:numFmt w:val="lowerRoman"/>
      <w:lvlText w:val="%3."/>
      <w:lvlJc w:val="right"/>
      <w:pPr>
        <w:ind w:left="1440" w:hanging="180"/>
      </w:pPr>
    </w:lvl>
    <w:lvl w:ilvl="3" w:tplc="0406000F" w:tentative="1">
      <w:start w:val="1"/>
      <w:numFmt w:val="decimal"/>
      <w:lvlText w:val="%4."/>
      <w:lvlJc w:val="left"/>
      <w:pPr>
        <w:ind w:left="2160" w:hanging="360"/>
      </w:pPr>
    </w:lvl>
    <w:lvl w:ilvl="4" w:tplc="04060019" w:tentative="1">
      <w:start w:val="1"/>
      <w:numFmt w:val="lowerLetter"/>
      <w:lvlText w:val="%5."/>
      <w:lvlJc w:val="left"/>
      <w:pPr>
        <w:ind w:left="2880" w:hanging="360"/>
      </w:pPr>
    </w:lvl>
    <w:lvl w:ilvl="5" w:tplc="0406001B" w:tentative="1">
      <w:start w:val="1"/>
      <w:numFmt w:val="lowerRoman"/>
      <w:lvlText w:val="%6."/>
      <w:lvlJc w:val="right"/>
      <w:pPr>
        <w:ind w:left="3600" w:hanging="180"/>
      </w:pPr>
    </w:lvl>
    <w:lvl w:ilvl="6" w:tplc="0406000F" w:tentative="1">
      <w:start w:val="1"/>
      <w:numFmt w:val="decimal"/>
      <w:lvlText w:val="%7."/>
      <w:lvlJc w:val="left"/>
      <w:pPr>
        <w:ind w:left="4320" w:hanging="360"/>
      </w:pPr>
    </w:lvl>
    <w:lvl w:ilvl="7" w:tplc="04060019" w:tentative="1">
      <w:start w:val="1"/>
      <w:numFmt w:val="lowerLetter"/>
      <w:lvlText w:val="%8."/>
      <w:lvlJc w:val="left"/>
      <w:pPr>
        <w:ind w:left="5040" w:hanging="360"/>
      </w:pPr>
    </w:lvl>
    <w:lvl w:ilvl="8" w:tplc="0406001B" w:tentative="1">
      <w:start w:val="1"/>
      <w:numFmt w:val="lowerRoman"/>
      <w:lvlText w:val="%9."/>
      <w:lvlJc w:val="right"/>
      <w:pPr>
        <w:ind w:left="5760" w:hanging="180"/>
      </w:pPr>
    </w:lvl>
  </w:abstractNum>
  <w:abstractNum w:abstractNumId="14" w15:restartNumberingAfterBreak="0">
    <w:nsid w:val="15021ABE"/>
    <w:multiLevelType w:val="hybridMultilevel"/>
    <w:tmpl w:val="DA8822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16697EED"/>
    <w:multiLevelType w:val="hybridMultilevel"/>
    <w:tmpl w:val="D0D056CC"/>
    <w:lvl w:ilvl="0" w:tplc="735608BE">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26567B3D"/>
    <w:multiLevelType w:val="hybridMultilevel"/>
    <w:tmpl w:val="23E45AF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280A4D1C"/>
    <w:multiLevelType w:val="hybridMultilevel"/>
    <w:tmpl w:val="C3E2597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284F133F"/>
    <w:multiLevelType w:val="hybridMultilevel"/>
    <w:tmpl w:val="616E37A4"/>
    <w:lvl w:ilvl="0" w:tplc="0406000F">
      <w:start w:val="3"/>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2B7E321A"/>
    <w:multiLevelType w:val="hybridMultilevel"/>
    <w:tmpl w:val="5D529DA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3A33665D"/>
    <w:multiLevelType w:val="hybridMultilevel"/>
    <w:tmpl w:val="6E2029EC"/>
    <w:lvl w:ilvl="0" w:tplc="2C6C79A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7B6F58"/>
    <w:multiLevelType w:val="hybridMultilevel"/>
    <w:tmpl w:val="21E472C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D847889"/>
    <w:multiLevelType w:val="hybridMultilevel"/>
    <w:tmpl w:val="0A580F94"/>
    <w:lvl w:ilvl="0" w:tplc="E3D4F1BE">
      <w:start w:val="1"/>
      <w:numFmt w:val="bullet"/>
      <w:pStyle w:val="Punktopstilling-Tal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F48541B"/>
    <w:multiLevelType w:val="hybridMultilevel"/>
    <w:tmpl w:val="23E45AF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A217E4C"/>
    <w:multiLevelType w:val="hybridMultilevel"/>
    <w:tmpl w:val="FA1E12A2"/>
    <w:lvl w:ilvl="0" w:tplc="BC5C95B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59D06C6"/>
    <w:multiLevelType w:val="hybridMultilevel"/>
    <w:tmpl w:val="E27AE786"/>
    <w:lvl w:ilvl="0" w:tplc="CF080F02">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7" w15:restartNumberingAfterBreak="0">
    <w:nsid w:val="6C1D5F94"/>
    <w:multiLevelType w:val="hybridMultilevel"/>
    <w:tmpl w:val="AF666ED2"/>
    <w:lvl w:ilvl="0" w:tplc="04D483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F090162"/>
    <w:multiLevelType w:val="hybridMultilevel"/>
    <w:tmpl w:val="745C5B32"/>
    <w:lvl w:ilvl="0" w:tplc="EA6E142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73B82EBE"/>
    <w:multiLevelType w:val="hybridMultilevel"/>
    <w:tmpl w:val="23E45A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5ED4858"/>
    <w:multiLevelType w:val="hybridMultilevel"/>
    <w:tmpl w:val="3B84AA86"/>
    <w:lvl w:ilvl="0" w:tplc="2078EB94">
      <w:start w:val="1"/>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774978C8"/>
    <w:multiLevelType w:val="multilevel"/>
    <w:tmpl w:val="D3526A8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23"/>
  </w:num>
  <w:num w:numId="3">
    <w:abstractNumId w:val="9"/>
  </w:num>
  <w:num w:numId="4">
    <w:abstractNumId w:val="11"/>
  </w:num>
  <w:num w:numId="5">
    <w:abstractNumId w:val="20"/>
  </w:num>
  <w:num w:numId="6">
    <w:abstractNumId w:val="13"/>
  </w:num>
  <w:num w:numId="7">
    <w:abstractNumId w:val="16"/>
  </w:num>
  <w:num w:numId="8">
    <w:abstractNumId w:val="29"/>
  </w:num>
  <w:num w:numId="9">
    <w:abstractNumId w:val="27"/>
  </w:num>
  <w:num w:numId="10">
    <w:abstractNumId w:val="21"/>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2"/>
  </w:num>
  <w:num w:numId="21">
    <w:abstractNumId w:val="24"/>
  </w:num>
  <w:num w:numId="22">
    <w:abstractNumId w:val="26"/>
  </w:num>
  <w:num w:numId="23">
    <w:abstractNumId w:val="12"/>
  </w:num>
  <w:num w:numId="24">
    <w:abstractNumId w:val="15"/>
  </w:num>
  <w:num w:numId="25">
    <w:abstractNumId w:val="18"/>
  </w:num>
  <w:num w:numId="26">
    <w:abstractNumId w:val="31"/>
  </w:num>
  <w:num w:numId="27">
    <w:abstractNumId w:val="17"/>
  </w:num>
  <w:num w:numId="28">
    <w:abstractNumId w:val="14"/>
  </w:num>
  <w:num w:numId="29">
    <w:abstractNumId w:val="28"/>
  </w:num>
  <w:num w:numId="30">
    <w:abstractNumId w:val="19"/>
  </w:num>
  <w:num w:numId="31">
    <w:abstractNumId w:val="25"/>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1304"/>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325"/>
    <w:rsid w:val="00000643"/>
    <w:rsid w:val="00000B60"/>
    <w:rsid w:val="0000424A"/>
    <w:rsid w:val="000044EF"/>
    <w:rsid w:val="00006C89"/>
    <w:rsid w:val="00007CAA"/>
    <w:rsid w:val="00017296"/>
    <w:rsid w:val="0002794A"/>
    <w:rsid w:val="00033BF5"/>
    <w:rsid w:val="0004133B"/>
    <w:rsid w:val="00041ED5"/>
    <w:rsid w:val="00043B82"/>
    <w:rsid w:val="00046EA4"/>
    <w:rsid w:val="000505BA"/>
    <w:rsid w:val="00052E93"/>
    <w:rsid w:val="00052F61"/>
    <w:rsid w:val="0005325F"/>
    <w:rsid w:val="00054D96"/>
    <w:rsid w:val="00055950"/>
    <w:rsid w:val="00056C9E"/>
    <w:rsid w:val="00062DCA"/>
    <w:rsid w:val="000673DC"/>
    <w:rsid w:val="00067CF2"/>
    <w:rsid w:val="00081A2F"/>
    <w:rsid w:val="00081B68"/>
    <w:rsid w:val="00082E20"/>
    <w:rsid w:val="00092308"/>
    <w:rsid w:val="000939C1"/>
    <w:rsid w:val="00095939"/>
    <w:rsid w:val="00097096"/>
    <w:rsid w:val="000A082D"/>
    <w:rsid w:val="000A299C"/>
    <w:rsid w:val="000A2EB6"/>
    <w:rsid w:val="000A3095"/>
    <w:rsid w:val="000B1B2E"/>
    <w:rsid w:val="000B2C74"/>
    <w:rsid w:val="000B4462"/>
    <w:rsid w:val="000B5607"/>
    <w:rsid w:val="000C1068"/>
    <w:rsid w:val="000C3E5F"/>
    <w:rsid w:val="000C4636"/>
    <w:rsid w:val="000C52E2"/>
    <w:rsid w:val="000C7EC4"/>
    <w:rsid w:val="000D4BED"/>
    <w:rsid w:val="000D75D1"/>
    <w:rsid w:val="000D782F"/>
    <w:rsid w:val="000D7C72"/>
    <w:rsid w:val="000E3A1B"/>
    <w:rsid w:val="000E3BEF"/>
    <w:rsid w:val="000E4BCF"/>
    <w:rsid w:val="000E56F5"/>
    <w:rsid w:val="000F2B34"/>
    <w:rsid w:val="000F4C35"/>
    <w:rsid w:val="000F4CF8"/>
    <w:rsid w:val="000F57FE"/>
    <w:rsid w:val="000F6AB5"/>
    <w:rsid w:val="000F6F68"/>
    <w:rsid w:val="00100CC7"/>
    <w:rsid w:val="00103019"/>
    <w:rsid w:val="001034ED"/>
    <w:rsid w:val="00105F12"/>
    <w:rsid w:val="001107DE"/>
    <w:rsid w:val="00111D31"/>
    <w:rsid w:val="001142AA"/>
    <w:rsid w:val="0012034D"/>
    <w:rsid w:val="00121F7A"/>
    <w:rsid w:val="00123837"/>
    <w:rsid w:val="0012594F"/>
    <w:rsid w:val="00126897"/>
    <w:rsid w:val="00127359"/>
    <w:rsid w:val="00130DF8"/>
    <w:rsid w:val="00131ACB"/>
    <w:rsid w:val="0013238A"/>
    <w:rsid w:val="00135C31"/>
    <w:rsid w:val="001362F6"/>
    <w:rsid w:val="00136447"/>
    <w:rsid w:val="00137386"/>
    <w:rsid w:val="00140959"/>
    <w:rsid w:val="00142645"/>
    <w:rsid w:val="00142BE6"/>
    <w:rsid w:val="00143A87"/>
    <w:rsid w:val="00146899"/>
    <w:rsid w:val="00153173"/>
    <w:rsid w:val="00164398"/>
    <w:rsid w:val="0016636C"/>
    <w:rsid w:val="001700FA"/>
    <w:rsid w:val="00170F67"/>
    <w:rsid w:val="001713E7"/>
    <w:rsid w:val="001756D2"/>
    <w:rsid w:val="001757C4"/>
    <w:rsid w:val="00176A1F"/>
    <w:rsid w:val="00180BA3"/>
    <w:rsid w:val="00181BE2"/>
    <w:rsid w:val="00182E5B"/>
    <w:rsid w:val="00183CA6"/>
    <w:rsid w:val="001905F4"/>
    <w:rsid w:val="00194742"/>
    <w:rsid w:val="00197638"/>
    <w:rsid w:val="00197B44"/>
    <w:rsid w:val="00197F8A"/>
    <w:rsid w:val="001A5976"/>
    <w:rsid w:val="001A60EF"/>
    <w:rsid w:val="001A7B54"/>
    <w:rsid w:val="001B3459"/>
    <w:rsid w:val="001B34AE"/>
    <w:rsid w:val="001B3780"/>
    <w:rsid w:val="001B5C98"/>
    <w:rsid w:val="001B7EAE"/>
    <w:rsid w:val="001C0FB5"/>
    <w:rsid w:val="001C1243"/>
    <w:rsid w:val="001C198C"/>
    <w:rsid w:val="001C5233"/>
    <w:rsid w:val="001C59FA"/>
    <w:rsid w:val="001D08C6"/>
    <w:rsid w:val="001D190A"/>
    <w:rsid w:val="001D1A08"/>
    <w:rsid w:val="001D1AF2"/>
    <w:rsid w:val="001D1F70"/>
    <w:rsid w:val="001D6EE1"/>
    <w:rsid w:val="001D7154"/>
    <w:rsid w:val="001E261D"/>
    <w:rsid w:val="001E53CE"/>
    <w:rsid w:val="001E783A"/>
    <w:rsid w:val="001F1744"/>
    <w:rsid w:val="001F1A3B"/>
    <w:rsid w:val="001F2D12"/>
    <w:rsid w:val="001F37EF"/>
    <w:rsid w:val="001F66CE"/>
    <w:rsid w:val="00201A11"/>
    <w:rsid w:val="002039E9"/>
    <w:rsid w:val="00204B27"/>
    <w:rsid w:val="00210147"/>
    <w:rsid w:val="00210440"/>
    <w:rsid w:val="0021195A"/>
    <w:rsid w:val="00212B1E"/>
    <w:rsid w:val="00214783"/>
    <w:rsid w:val="00214C5A"/>
    <w:rsid w:val="00214F0E"/>
    <w:rsid w:val="0021632A"/>
    <w:rsid w:val="0021689A"/>
    <w:rsid w:val="00216E9D"/>
    <w:rsid w:val="002177E0"/>
    <w:rsid w:val="002204FD"/>
    <w:rsid w:val="00221CD6"/>
    <w:rsid w:val="002251C9"/>
    <w:rsid w:val="002358C1"/>
    <w:rsid w:val="00243465"/>
    <w:rsid w:val="0024639C"/>
    <w:rsid w:val="002511C6"/>
    <w:rsid w:val="00251E19"/>
    <w:rsid w:val="00251E50"/>
    <w:rsid w:val="00255DB2"/>
    <w:rsid w:val="00260260"/>
    <w:rsid w:val="00260E2A"/>
    <w:rsid w:val="00265A3A"/>
    <w:rsid w:val="0026766A"/>
    <w:rsid w:val="00270C6F"/>
    <w:rsid w:val="00275CD7"/>
    <w:rsid w:val="00277A9E"/>
    <w:rsid w:val="00281B08"/>
    <w:rsid w:val="0028319D"/>
    <w:rsid w:val="00284792"/>
    <w:rsid w:val="0028735A"/>
    <w:rsid w:val="00293729"/>
    <w:rsid w:val="00297E57"/>
    <w:rsid w:val="002A0A20"/>
    <w:rsid w:val="002A100C"/>
    <w:rsid w:val="002A1964"/>
    <w:rsid w:val="002B17EE"/>
    <w:rsid w:val="002B21BA"/>
    <w:rsid w:val="002B7D46"/>
    <w:rsid w:val="002C3FE8"/>
    <w:rsid w:val="002C4CF9"/>
    <w:rsid w:val="002C77A2"/>
    <w:rsid w:val="002C79E4"/>
    <w:rsid w:val="002D4E40"/>
    <w:rsid w:val="002E0AFD"/>
    <w:rsid w:val="002E28DA"/>
    <w:rsid w:val="002E3154"/>
    <w:rsid w:val="002E3EA1"/>
    <w:rsid w:val="002E631B"/>
    <w:rsid w:val="002F0891"/>
    <w:rsid w:val="002F4113"/>
    <w:rsid w:val="002F614C"/>
    <w:rsid w:val="003002CB"/>
    <w:rsid w:val="00301764"/>
    <w:rsid w:val="00301D78"/>
    <w:rsid w:val="0030394A"/>
    <w:rsid w:val="00303A61"/>
    <w:rsid w:val="00311550"/>
    <w:rsid w:val="0031518C"/>
    <w:rsid w:val="0031645C"/>
    <w:rsid w:val="00316745"/>
    <w:rsid w:val="003177D9"/>
    <w:rsid w:val="003226B8"/>
    <w:rsid w:val="0032303D"/>
    <w:rsid w:val="00332FE5"/>
    <w:rsid w:val="003348DC"/>
    <w:rsid w:val="00335201"/>
    <w:rsid w:val="00336263"/>
    <w:rsid w:val="003400CA"/>
    <w:rsid w:val="0034391F"/>
    <w:rsid w:val="003467A8"/>
    <w:rsid w:val="00347314"/>
    <w:rsid w:val="00351372"/>
    <w:rsid w:val="003526CD"/>
    <w:rsid w:val="003549B1"/>
    <w:rsid w:val="00354B8C"/>
    <w:rsid w:val="00355607"/>
    <w:rsid w:val="00357DF6"/>
    <w:rsid w:val="0036046E"/>
    <w:rsid w:val="003630B9"/>
    <w:rsid w:val="00373201"/>
    <w:rsid w:val="0037737B"/>
    <w:rsid w:val="003774BC"/>
    <w:rsid w:val="00385201"/>
    <w:rsid w:val="0038526D"/>
    <w:rsid w:val="0039012A"/>
    <w:rsid w:val="003915B4"/>
    <w:rsid w:val="003935D7"/>
    <w:rsid w:val="003935FD"/>
    <w:rsid w:val="003967F0"/>
    <w:rsid w:val="003969CB"/>
    <w:rsid w:val="00397D13"/>
    <w:rsid w:val="003A14A8"/>
    <w:rsid w:val="003A4E59"/>
    <w:rsid w:val="003A59ED"/>
    <w:rsid w:val="003B0D9E"/>
    <w:rsid w:val="003B16BF"/>
    <w:rsid w:val="003B174B"/>
    <w:rsid w:val="003B371F"/>
    <w:rsid w:val="003B403C"/>
    <w:rsid w:val="003B454C"/>
    <w:rsid w:val="003B4EED"/>
    <w:rsid w:val="003B5D84"/>
    <w:rsid w:val="003B6CC8"/>
    <w:rsid w:val="003B6CE8"/>
    <w:rsid w:val="003C2CDC"/>
    <w:rsid w:val="003C55ED"/>
    <w:rsid w:val="003C5C6E"/>
    <w:rsid w:val="003D077A"/>
    <w:rsid w:val="003D2855"/>
    <w:rsid w:val="003D40A7"/>
    <w:rsid w:val="003D4F0A"/>
    <w:rsid w:val="003D59EF"/>
    <w:rsid w:val="003E092D"/>
    <w:rsid w:val="003E23A0"/>
    <w:rsid w:val="003E422F"/>
    <w:rsid w:val="003E42CD"/>
    <w:rsid w:val="003E47B3"/>
    <w:rsid w:val="003E4B42"/>
    <w:rsid w:val="003E6B76"/>
    <w:rsid w:val="003E6F1B"/>
    <w:rsid w:val="003F1DF2"/>
    <w:rsid w:val="003F52E9"/>
    <w:rsid w:val="003F5C5D"/>
    <w:rsid w:val="003F5E24"/>
    <w:rsid w:val="00405F3D"/>
    <w:rsid w:val="00413D54"/>
    <w:rsid w:val="00420979"/>
    <w:rsid w:val="004252DD"/>
    <w:rsid w:val="004339D8"/>
    <w:rsid w:val="00434FBA"/>
    <w:rsid w:val="00435E26"/>
    <w:rsid w:val="00440C5E"/>
    <w:rsid w:val="00440CF4"/>
    <w:rsid w:val="00442150"/>
    <w:rsid w:val="00447E53"/>
    <w:rsid w:val="00450BA6"/>
    <w:rsid w:val="00453E32"/>
    <w:rsid w:val="004550B0"/>
    <w:rsid w:val="00455E26"/>
    <w:rsid w:val="00456D2F"/>
    <w:rsid w:val="0045710E"/>
    <w:rsid w:val="004576D3"/>
    <w:rsid w:val="004602BC"/>
    <w:rsid w:val="004610EC"/>
    <w:rsid w:val="004642B6"/>
    <w:rsid w:val="00464310"/>
    <w:rsid w:val="00464924"/>
    <w:rsid w:val="00465F23"/>
    <w:rsid w:val="00466CFB"/>
    <w:rsid w:val="00467129"/>
    <w:rsid w:val="004702A5"/>
    <w:rsid w:val="004703D9"/>
    <w:rsid w:val="004705E2"/>
    <w:rsid w:val="004709EA"/>
    <w:rsid w:val="00476C07"/>
    <w:rsid w:val="004847AA"/>
    <w:rsid w:val="004851C1"/>
    <w:rsid w:val="0048551D"/>
    <w:rsid w:val="004872A6"/>
    <w:rsid w:val="004874A6"/>
    <w:rsid w:val="00490DB1"/>
    <w:rsid w:val="00491C90"/>
    <w:rsid w:val="00493E75"/>
    <w:rsid w:val="00496C55"/>
    <w:rsid w:val="004A21D4"/>
    <w:rsid w:val="004A4B1B"/>
    <w:rsid w:val="004A674C"/>
    <w:rsid w:val="004B00C9"/>
    <w:rsid w:val="004B2B00"/>
    <w:rsid w:val="004B309A"/>
    <w:rsid w:val="004B62EE"/>
    <w:rsid w:val="004C1429"/>
    <w:rsid w:val="004C276F"/>
    <w:rsid w:val="004C5253"/>
    <w:rsid w:val="004C61DF"/>
    <w:rsid w:val="004C7722"/>
    <w:rsid w:val="004C7ED3"/>
    <w:rsid w:val="004D2CBA"/>
    <w:rsid w:val="004D2D26"/>
    <w:rsid w:val="004D501B"/>
    <w:rsid w:val="004D53FC"/>
    <w:rsid w:val="004D5AC0"/>
    <w:rsid w:val="004D7FE6"/>
    <w:rsid w:val="004E26BC"/>
    <w:rsid w:val="004E31E6"/>
    <w:rsid w:val="004E3D3D"/>
    <w:rsid w:val="004E40D1"/>
    <w:rsid w:val="004E4A07"/>
    <w:rsid w:val="004E4AC9"/>
    <w:rsid w:val="004E58F8"/>
    <w:rsid w:val="004F0F06"/>
    <w:rsid w:val="004F16B2"/>
    <w:rsid w:val="004F213E"/>
    <w:rsid w:val="004F4C3E"/>
    <w:rsid w:val="004F5327"/>
    <w:rsid w:val="004F57D2"/>
    <w:rsid w:val="004F7779"/>
    <w:rsid w:val="005021CF"/>
    <w:rsid w:val="005031F6"/>
    <w:rsid w:val="00504126"/>
    <w:rsid w:val="005046FB"/>
    <w:rsid w:val="005063C7"/>
    <w:rsid w:val="00506501"/>
    <w:rsid w:val="00507259"/>
    <w:rsid w:val="00511129"/>
    <w:rsid w:val="00516051"/>
    <w:rsid w:val="00516962"/>
    <w:rsid w:val="005175C9"/>
    <w:rsid w:val="00517D5B"/>
    <w:rsid w:val="00521B64"/>
    <w:rsid w:val="00522FA6"/>
    <w:rsid w:val="00524B29"/>
    <w:rsid w:val="00526816"/>
    <w:rsid w:val="005326BB"/>
    <w:rsid w:val="00532A17"/>
    <w:rsid w:val="00534E2B"/>
    <w:rsid w:val="00537312"/>
    <w:rsid w:val="00537DB1"/>
    <w:rsid w:val="0054019A"/>
    <w:rsid w:val="00540FE0"/>
    <w:rsid w:val="0054101C"/>
    <w:rsid w:val="0054135B"/>
    <w:rsid w:val="005434EA"/>
    <w:rsid w:val="005442A9"/>
    <w:rsid w:val="00546B3C"/>
    <w:rsid w:val="00550641"/>
    <w:rsid w:val="005512C2"/>
    <w:rsid w:val="0055671F"/>
    <w:rsid w:val="00556A06"/>
    <w:rsid w:val="00556A52"/>
    <w:rsid w:val="0056229B"/>
    <w:rsid w:val="005636F0"/>
    <w:rsid w:val="005637E9"/>
    <w:rsid w:val="0056653E"/>
    <w:rsid w:val="00567A44"/>
    <w:rsid w:val="00573A7D"/>
    <w:rsid w:val="00580231"/>
    <w:rsid w:val="00580908"/>
    <w:rsid w:val="00581510"/>
    <w:rsid w:val="00581B2F"/>
    <w:rsid w:val="005835CB"/>
    <w:rsid w:val="005844BD"/>
    <w:rsid w:val="005866F3"/>
    <w:rsid w:val="005931A1"/>
    <w:rsid w:val="0059704D"/>
    <w:rsid w:val="005A0462"/>
    <w:rsid w:val="005A0D8C"/>
    <w:rsid w:val="005A1488"/>
    <w:rsid w:val="005A1F6A"/>
    <w:rsid w:val="005A3B42"/>
    <w:rsid w:val="005A6AC0"/>
    <w:rsid w:val="005A7A3D"/>
    <w:rsid w:val="005B0451"/>
    <w:rsid w:val="005B0A96"/>
    <w:rsid w:val="005B488D"/>
    <w:rsid w:val="005B4BFE"/>
    <w:rsid w:val="005B4D4A"/>
    <w:rsid w:val="005B6033"/>
    <w:rsid w:val="005C100F"/>
    <w:rsid w:val="005C3AC2"/>
    <w:rsid w:val="005C5CAB"/>
    <w:rsid w:val="005D15FC"/>
    <w:rsid w:val="005D509B"/>
    <w:rsid w:val="005D5B54"/>
    <w:rsid w:val="005D5BCF"/>
    <w:rsid w:val="005D5C17"/>
    <w:rsid w:val="005D5E00"/>
    <w:rsid w:val="005D7B41"/>
    <w:rsid w:val="005E03DB"/>
    <w:rsid w:val="005E04AE"/>
    <w:rsid w:val="005E2C4E"/>
    <w:rsid w:val="005E318F"/>
    <w:rsid w:val="005E3582"/>
    <w:rsid w:val="005E3C1D"/>
    <w:rsid w:val="005E4ADE"/>
    <w:rsid w:val="005F35D5"/>
    <w:rsid w:val="005F4A50"/>
    <w:rsid w:val="005F59C5"/>
    <w:rsid w:val="005F5E95"/>
    <w:rsid w:val="005F69F0"/>
    <w:rsid w:val="005F6FEB"/>
    <w:rsid w:val="00602735"/>
    <w:rsid w:val="00604F33"/>
    <w:rsid w:val="00605EE8"/>
    <w:rsid w:val="0060748F"/>
    <w:rsid w:val="00607DCB"/>
    <w:rsid w:val="006108C2"/>
    <w:rsid w:val="00611CE0"/>
    <w:rsid w:val="00612576"/>
    <w:rsid w:val="00613D2C"/>
    <w:rsid w:val="0061409A"/>
    <w:rsid w:val="006145DF"/>
    <w:rsid w:val="006174A7"/>
    <w:rsid w:val="00620BEC"/>
    <w:rsid w:val="00627804"/>
    <w:rsid w:val="00632531"/>
    <w:rsid w:val="00633462"/>
    <w:rsid w:val="00634420"/>
    <w:rsid w:val="006361C2"/>
    <w:rsid w:val="00645353"/>
    <w:rsid w:val="00647D81"/>
    <w:rsid w:val="00650175"/>
    <w:rsid w:val="006509DB"/>
    <w:rsid w:val="0065168A"/>
    <w:rsid w:val="00655042"/>
    <w:rsid w:val="0065590E"/>
    <w:rsid w:val="006560B4"/>
    <w:rsid w:val="006570EC"/>
    <w:rsid w:val="00662B0E"/>
    <w:rsid w:val="0066395A"/>
    <w:rsid w:val="00663EEA"/>
    <w:rsid w:val="006711F8"/>
    <w:rsid w:val="006733DC"/>
    <w:rsid w:val="0067409E"/>
    <w:rsid w:val="00674D8B"/>
    <w:rsid w:val="0067541E"/>
    <w:rsid w:val="006766DC"/>
    <w:rsid w:val="0068190C"/>
    <w:rsid w:val="00682D30"/>
    <w:rsid w:val="006839C5"/>
    <w:rsid w:val="00684EB8"/>
    <w:rsid w:val="0068659A"/>
    <w:rsid w:val="00686F9E"/>
    <w:rsid w:val="00687B7A"/>
    <w:rsid w:val="00695BC9"/>
    <w:rsid w:val="00697D86"/>
    <w:rsid w:val="006A1B98"/>
    <w:rsid w:val="006A2676"/>
    <w:rsid w:val="006A2A77"/>
    <w:rsid w:val="006A2CD7"/>
    <w:rsid w:val="006A3B04"/>
    <w:rsid w:val="006A6DC2"/>
    <w:rsid w:val="006A73A6"/>
    <w:rsid w:val="006B1C98"/>
    <w:rsid w:val="006B2A78"/>
    <w:rsid w:val="006B4E0C"/>
    <w:rsid w:val="006B6177"/>
    <w:rsid w:val="006B67A2"/>
    <w:rsid w:val="006C4333"/>
    <w:rsid w:val="006C490D"/>
    <w:rsid w:val="006C57D1"/>
    <w:rsid w:val="006C6667"/>
    <w:rsid w:val="006D012D"/>
    <w:rsid w:val="006D0BE9"/>
    <w:rsid w:val="006D2374"/>
    <w:rsid w:val="006D3471"/>
    <w:rsid w:val="006E0595"/>
    <w:rsid w:val="006E418A"/>
    <w:rsid w:val="006E52E2"/>
    <w:rsid w:val="006E61FB"/>
    <w:rsid w:val="006F10F1"/>
    <w:rsid w:val="006F15C7"/>
    <w:rsid w:val="006F3500"/>
    <w:rsid w:val="006F5332"/>
    <w:rsid w:val="006F6DC0"/>
    <w:rsid w:val="007112C6"/>
    <w:rsid w:val="00711787"/>
    <w:rsid w:val="00715C42"/>
    <w:rsid w:val="007162AF"/>
    <w:rsid w:val="00716BDD"/>
    <w:rsid w:val="007170A5"/>
    <w:rsid w:val="00717285"/>
    <w:rsid w:val="00720979"/>
    <w:rsid w:val="007223BD"/>
    <w:rsid w:val="00722D3E"/>
    <w:rsid w:val="00723EB1"/>
    <w:rsid w:val="007244D5"/>
    <w:rsid w:val="00727E10"/>
    <w:rsid w:val="0073305E"/>
    <w:rsid w:val="0073374C"/>
    <w:rsid w:val="00735F2D"/>
    <w:rsid w:val="00736D41"/>
    <w:rsid w:val="007448B9"/>
    <w:rsid w:val="0075031A"/>
    <w:rsid w:val="00751348"/>
    <w:rsid w:val="007522DD"/>
    <w:rsid w:val="00753408"/>
    <w:rsid w:val="00754694"/>
    <w:rsid w:val="00755541"/>
    <w:rsid w:val="00755665"/>
    <w:rsid w:val="00756EC1"/>
    <w:rsid w:val="00760733"/>
    <w:rsid w:val="0076123A"/>
    <w:rsid w:val="00761E89"/>
    <w:rsid w:val="007625AE"/>
    <w:rsid w:val="00762E4E"/>
    <w:rsid w:val="00764B78"/>
    <w:rsid w:val="00766BC4"/>
    <w:rsid w:val="00770877"/>
    <w:rsid w:val="007819C8"/>
    <w:rsid w:val="00784ACF"/>
    <w:rsid w:val="00784F00"/>
    <w:rsid w:val="00787D82"/>
    <w:rsid w:val="00795F9C"/>
    <w:rsid w:val="007A0124"/>
    <w:rsid w:val="007A24A0"/>
    <w:rsid w:val="007A31A0"/>
    <w:rsid w:val="007A4962"/>
    <w:rsid w:val="007A5F28"/>
    <w:rsid w:val="007A6DC7"/>
    <w:rsid w:val="007A70F6"/>
    <w:rsid w:val="007B03B8"/>
    <w:rsid w:val="007B13EB"/>
    <w:rsid w:val="007B1B35"/>
    <w:rsid w:val="007B2AA6"/>
    <w:rsid w:val="007B405D"/>
    <w:rsid w:val="007B418E"/>
    <w:rsid w:val="007B4686"/>
    <w:rsid w:val="007B4FBD"/>
    <w:rsid w:val="007B526B"/>
    <w:rsid w:val="007B5D58"/>
    <w:rsid w:val="007B5D9E"/>
    <w:rsid w:val="007B61A1"/>
    <w:rsid w:val="007C27DC"/>
    <w:rsid w:val="007C2CFC"/>
    <w:rsid w:val="007C5CF8"/>
    <w:rsid w:val="007D092D"/>
    <w:rsid w:val="007D11C3"/>
    <w:rsid w:val="007D1A57"/>
    <w:rsid w:val="007D2C74"/>
    <w:rsid w:val="007D2DC8"/>
    <w:rsid w:val="007D3A0C"/>
    <w:rsid w:val="007D3BB8"/>
    <w:rsid w:val="007D41A6"/>
    <w:rsid w:val="007D7D56"/>
    <w:rsid w:val="007E0413"/>
    <w:rsid w:val="007E56B8"/>
    <w:rsid w:val="007E5768"/>
    <w:rsid w:val="007E7A30"/>
    <w:rsid w:val="007F18B5"/>
    <w:rsid w:val="007F2976"/>
    <w:rsid w:val="007F418A"/>
    <w:rsid w:val="007F5BB7"/>
    <w:rsid w:val="0080182C"/>
    <w:rsid w:val="00803914"/>
    <w:rsid w:val="00806261"/>
    <w:rsid w:val="008074D8"/>
    <w:rsid w:val="00811252"/>
    <w:rsid w:val="008125CC"/>
    <w:rsid w:val="00815525"/>
    <w:rsid w:val="008165C2"/>
    <w:rsid w:val="00816AB3"/>
    <w:rsid w:val="00821106"/>
    <w:rsid w:val="00823D8D"/>
    <w:rsid w:val="00826A9B"/>
    <w:rsid w:val="00830EFC"/>
    <w:rsid w:val="0083114E"/>
    <w:rsid w:val="008344B5"/>
    <w:rsid w:val="00840507"/>
    <w:rsid w:val="00851E5B"/>
    <w:rsid w:val="00857DFB"/>
    <w:rsid w:val="00862628"/>
    <w:rsid w:val="008630E4"/>
    <w:rsid w:val="00864B13"/>
    <w:rsid w:val="00871B4C"/>
    <w:rsid w:val="00871E20"/>
    <w:rsid w:val="008733CE"/>
    <w:rsid w:val="008751A4"/>
    <w:rsid w:val="00876AB1"/>
    <w:rsid w:val="00876C8C"/>
    <w:rsid w:val="00877866"/>
    <w:rsid w:val="00880010"/>
    <w:rsid w:val="0088153C"/>
    <w:rsid w:val="00882E68"/>
    <w:rsid w:val="0088421A"/>
    <w:rsid w:val="00884274"/>
    <w:rsid w:val="00886AEC"/>
    <w:rsid w:val="008950BA"/>
    <w:rsid w:val="00897425"/>
    <w:rsid w:val="008A083E"/>
    <w:rsid w:val="008A5D52"/>
    <w:rsid w:val="008A6734"/>
    <w:rsid w:val="008A68DF"/>
    <w:rsid w:val="008A6E21"/>
    <w:rsid w:val="008A7000"/>
    <w:rsid w:val="008B31B7"/>
    <w:rsid w:val="008B402B"/>
    <w:rsid w:val="008B4312"/>
    <w:rsid w:val="008B716A"/>
    <w:rsid w:val="008B7352"/>
    <w:rsid w:val="008C1CCB"/>
    <w:rsid w:val="008C4B2D"/>
    <w:rsid w:val="008C5F41"/>
    <w:rsid w:val="008C6BB4"/>
    <w:rsid w:val="008D3071"/>
    <w:rsid w:val="008D33DA"/>
    <w:rsid w:val="008E0B44"/>
    <w:rsid w:val="008E1311"/>
    <w:rsid w:val="008E2AF6"/>
    <w:rsid w:val="008E3AB9"/>
    <w:rsid w:val="008E3AEB"/>
    <w:rsid w:val="008E5EC4"/>
    <w:rsid w:val="008F1851"/>
    <w:rsid w:val="008F4815"/>
    <w:rsid w:val="008F6B72"/>
    <w:rsid w:val="008F6CCA"/>
    <w:rsid w:val="008F6E78"/>
    <w:rsid w:val="00902AE6"/>
    <w:rsid w:val="00902FD3"/>
    <w:rsid w:val="00903C0D"/>
    <w:rsid w:val="009102DE"/>
    <w:rsid w:val="0091073B"/>
    <w:rsid w:val="00914505"/>
    <w:rsid w:val="00914BDC"/>
    <w:rsid w:val="00915267"/>
    <w:rsid w:val="0092114C"/>
    <w:rsid w:val="009266ED"/>
    <w:rsid w:val="00927CB2"/>
    <w:rsid w:val="009300CD"/>
    <w:rsid w:val="00931EDB"/>
    <w:rsid w:val="00932C79"/>
    <w:rsid w:val="00932FB4"/>
    <w:rsid w:val="00936A1F"/>
    <w:rsid w:val="00936F22"/>
    <w:rsid w:val="00937254"/>
    <w:rsid w:val="00941E36"/>
    <w:rsid w:val="00952124"/>
    <w:rsid w:val="00954594"/>
    <w:rsid w:val="00955B06"/>
    <w:rsid w:val="00960D54"/>
    <w:rsid w:val="009623C6"/>
    <w:rsid w:val="0096308A"/>
    <w:rsid w:val="009733A4"/>
    <w:rsid w:val="00973597"/>
    <w:rsid w:val="00976ACB"/>
    <w:rsid w:val="00976EFB"/>
    <w:rsid w:val="009779B0"/>
    <w:rsid w:val="00982EB2"/>
    <w:rsid w:val="0098535E"/>
    <w:rsid w:val="009859DA"/>
    <w:rsid w:val="009859F0"/>
    <w:rsid w:val="00985A49"/>
    <w:rsid w:val="00993FA6"/>
    <w:rsid w:val="0099517F"/>
    <w:rsid w:val="0099583F"/>
    <w:rsid w:val="009A089E"/>
    <w:rsid w:val="009A0AA1"/>
    <w:rsid w:val="009A2C07"/>
    <w:rsid w:val="009A2DD3"/>
    <w:rsid w:val="009A5922"/>
    <w:rsid w:val="009A6021"/>
    <w:rsid w:val="009A7105"/>
    <w:rsid w:val="009A73D8"/>
    <w:rsid w:val="009B0694"/>
    <w:rsid w:val="009B0BA4"/>
    <w:rsid w:val="009B0F51"/>
    <w:rsid w:val="009B3D12"/>
    <w:rsid w:val="009B752B"/>
    <w:rsid w:val="009D12DF"/>
    <w:rsid w:val="009D4DC8"/>
    <w:rsid w:val="009D6426"/>
    <w:rsid w:val="009E38F7"/>
    <w:rsid w:val="009E4AB5"/>
    <w:rsid w:val="009E685A"/>
    <w:rsid w:val="009E7BC1"/>
    <w:rsid w:val="009F680E"/>
    <w:rsid w:val="00A0354C"/>
    <w:rsid w:val="00A04A6B"/>
    <w:rsid w:val="00A04D8A"/>
    <w:rsid w:val="00A05A97"/>
    <w:rsid w:val="00A0626E"/>
    <w:rsid w:val="00A06563"/>
    <w:rsid w:val="00A0764D"/>
    <w:rsid w:val="00A0799A"/>
    <w:rsid w:val="00A10216"/>
    <w:rsid w:val="00A10600"/>
    <w:rsid w:val="00A10FC4"/>
    <w:rsid w:val="00A14C35"/>
    <w:rsid w:val="00A14C90"/>
    <w:rsid w:val="00A16C1B"/>
    <w:rsid w:val="00A17A59"/>
    <w:rsid w:val="00A233FC"/>
    <w:rsid w:val="00A25570"/>
    <w:rsid w:val="00A326E0"/>
    <w:rsid w:val="00A37C62"/>
    <w:rsid w:val="00A4669B"/>
    <w:rsid w:val="00A47F02"/>
    <w:rsid w:val="00A47FF1"/>
    <w:rsid w:val="00A509A6"/>
    <w:rsid w:val="00A50B36"/>
    <w:rsid w:val="00A51B3F"/>
    <w:rsid w:val="00A5680B"/>
    <w:rsid w:val="00A56BFC"/>
    <w:rsid w:val="00A617F2"/>
    <w:rsid w:val="00A629CF"/>
    <w:rsid w:val="00A64DBF"/>
    <w:rsid w:val="00A67B35"/>
    <w:rsid w:val="00A713DA"/>
    <w:rsid w:val="00A74517"/>
    <w:rsid w:val="00A75CD6"/>
    <w:rsid w:val="00A76FDD"/>
    <w:rsid w:val="00A7770D"/>
    <w:rsid w:val="00A8122A"/>
    <w:rsid w:val="00A82296"/>
    <w:rsid w:val="00A846E0"/>
    <w:rsid w:val="00A91714"/>
    <w:rsid w:val="00AA1018"/>
    <w:rsid w:val="00AA16A9"/>
    <w:rsid w:val="00AA1FEE"/>
    <w:rsid w:val="00AA29BD"/>
    <w:rsid w:val="00AA412E"/>
    <w:rsid w:val="00AA51F2"/>
    <w:rsid w:val="00AA6ADD"/>
    <w:rsid w:val="00AA74E3"/>
    <w:rsid w:val="00AB046B"/>
    <w:rsid w:val="00AB0E27"/>
    <w:rsid w:val="00AB1BDD"/>
    <w:rsid w:val="00AB22EE"/>
    <w:rsid w:val="00AB5CD5"/>
    <w:rsid w:val="00AC220B"/>
    <w:rsid w:val="00AC6DA8"/>
    <w:rsid w:val="00AC6F79"/>
    <w:rsid w:val="00AC7024"/>
    <w:rsid w:val="00AC7E76"/>
    <w:rsid w:val="00AD0039"/>
    <w:rsid w:val="00AD075E"/>
    <w:rsid w:val="00AD1627"/>
    <w:rsid w:val="00AD63A3"/>
    <w:rsid w:val="00AD68C6"/>
    <w:rsid w:val="00AD6FFE"/>
    <w:rsid w:val="00AD77FD"/>
    <w:rsid w:val="00AE0499"/>
    <w:rsid w:val="00AE4D2B"/>
    <w:rsid w:val="00AE698F"/>
    <w:rsid w:val="00AE6E03"/>
    <w:rsid w:val="00AE746E"/>
    <w:rsid w:val="00AE79FC"/>
    <w:rsid w:val="00AE7B72"/>
    <w:rsid w:val="00AF685A"/>
    <w:rsid w:val="00AF7948"/>
    <w:rsid w:val="00AF7A68"/>
    <w:rsid w:val="00AF7AFC"/>
    <w:rsid w:val="00B00231"/>
    <w:rsid w:val="00B075D5"/>
    <w:rsid w:val="00B07AE3"/>
    <w:rsid w:val="00B1001C"/>
    <w:rsid w:val="00B12A6E"/>
    <w:rsid w:val="00B144F6"/>
    <w:rsid w:val="00B1555B"/>
    <w:rsid w:val="00B16D7D"/>
    <w:rsid w:val="00B2539C"/>
    <w:rsid w:val="00B264E3"/>
    <w:rsid w:val="00B27CEA"/>
    <w:rsid w:val="00B361EE"/>
    <w:rsid w:val="00B368AF"/>
    <w:rsid w:val="00B41154"/>
    <w:rsid w:val="00B43262"/>
    <w:rsid w:val="00B44F85"/>
    <w:rsid w:val="00B501DE"/>
    <w:rsid w:val="00B51C70"/>
    <w:rsid w:val="00B52B27"/>
    <w:rsid w:val="00B548E0"/>
    <w:rsid w:val="00B56CC8"/>
    <w:rsid w:val="00B60A17"/>
    <w:rsid w:val="00B64CA8"/>
    <w:rsid w:val="00B6620B"/>
    <w:rsid w:val="00B66937"/>
    <w:rsid w:val="00B70CF0"/>
    <w:rsid w:val="00B7235C"/>
    <w:rsid w:val="00B72EAD"/>
    <w:rsid w:val="00B742C3"/>
    <w:rsid w:val="00B74844"/>
    <w:rsid w:val="00B755BF"/>
    <w:rsid w:val="00B77CCC"/>
    <w:rsid w:val="00B85542"/>
    <w:rsid w:val="00B86CCF"/>
    <w:rsid w:val="00B901BC"/>
    <w:rsid w:val="00B90416"/>
    <w:rsid w:val="00B931F5"/>
    <w:rsid w:val="00B9376B"/>
    <w:rsid w:val="00B93F8E"/>
    <w:rsid w:val="00B94024"/>
    <w:rsid w:val="00B974B6"/>
    <w:rsid w:val="00BA7F0A"/>
    <w:rsid w:val="00BB23FF"/>
    <w:rsid w:val="00BB282D"/>
    <w:rsid w:val="00BB3993"/>
    <w:rsid w:val="00BB4D75"/>
    <w:rsid w:val="00BB63B5"/>
    <w:rsid w:val="00BB665A"/>
    <w:rsid w:val="00BC149C"/>
    <w:rsid w:val="00BC19D8"/>
    <w:rsid w:val="00BC292B"/>
    <w:rsid w:val="00BC30FC"/>
    <w:rsid w:val="00BC53D4"/>
    <w:rsid w:val="00BC6748"/>
    <w:rsid w:val="00BC782D"/>
    <w:rsid w:val="00BD0E9A"/>
    <w:rsid w:val="00BD760C"/>
    <w:rsid w:val="00BD7A47"/>
    <w:rsid w:val="00BE0D4F"/>
    <w:rsid w:val="00BE2E88"/>
    <w:rsid w:val="00BE52AC"/>
    <w:rsid w:val="00BE656A"/>
    <w:rsid w:val="00BE7046"/>
    <w:rsid w:val="00BF3661"/>
    <w:rsid w:val="00BF4D08"/>
    <w:rsid w:val="00C008BE"/>
    <w:rsid w:val="00C00ABA"/>
    <w:rsid w:val="00C05F35"/>
    <w:rsid w:val="00C10FFC"/>
    <w:rsid w:val="00C1260B"/>
    <w:rsid w:val="00C13F22"/>
    <w:rsid w:val="00C1678B"/>
    <w:rsid w:val="00C204CE"/>
    <w:rsid w:val="00C2159B"/>
    <w:rsid w:val="00C23470"/>
    <w:rsid w:val="00C25C32"/>
    <w:rsid w:val="00C27D38"/>
    <w:rsid w:val="00C33F1E"/>
    <w:rsid w:val="00C34E97"/>
    <w:rsid w:val="00C35B0A"/>
    <w:rsid w:val="00C40496"/>
    <w:rsid w:val="00C4057D"/>
    <w:rsid w:val="00C44247"/>
    <w:rsid w:val="00C45BC4"/>
    <w:rsid w:val="00C473F8"/>
    <w:rsid w:val="00C51E19"/>
    <w:rsid w:val="00C54D65"/>
    <w:rsid w:val="00C54FFA"/>
    <w:rsid w:val="00C5614E"/>
    <w:rsid w:val="00C5746C"/>
    <w:rsid w:val="00C65707"/>
    <w:rsid w:val="00C72441"/>
    <w:rsid w:val="00C747F6"/>
    <w:rsid w:val="00C75018"/>
    <w:rsid w:val="00C76433"/>
    <w:rsid w:val="00C77031"/>
    <w:rsid w:val="00C808C7"/>
    <w:rsid w:val="00C83614"/>
    <w:rsid w:val="00C864E5"/>
    <w:rsid w:val="00C91343"/>
    <w:rsid w:val="00C92019"/>
    <w:rsid w:val="00C92B81"/>
    <w:rsid w:val="00C93F3B"/>
    <w:rsid w:val="00C94254"/>
    <w:rsid w:val="00CA1866"/>
    <w:rsid w:val="00CA2CE5"/>
    <w:rsid w:val="00CA4C0E"/>
    <w:rsid w:val="00CA5A57"/>
    <w:rsid w:val="00CA7512"/>
    <w:rsid w:val="00CB4B2A"/>
    <w:rsid w:val="00CB7A93"/>
    <w:rsid w:val="00CB7C89"/>
    <w:rsid w:val="00CC32BB"/>
    <w:rsid w:val="00CD014F"/>
    <w:rsid w:val="00CD05D8"/>
    <w:rsid w:val="00CD17AD"/>
    <w:rsid w:val="00CD1895"/>
    <w:rsid w:val="00CD4673"/>
    <w:rsid w:val="00CD4695"/>
    <w:rsid w:val="00CD6B61"/>
    <w:rsid w:val="00CD6BEB"/>
    <w:rsid w:val="00CE5137"/>
    <w:rsid w:val="00CE68F9"/>
    <w:rsid w:val="00CE6F51"/>
    <w:rsid w:val="00CE7456"/>
    <w:rsid w:val="00CF44AB"/>
    <w:rsid w:val="00CF6618"/>
    <w:rsid w:val="00D0101E"/>
    <w:rsid w:val="00D0166B"/>
    <w:rsid w:val="00D01B74"/>
    <w:rsid w:val="00D03DD7"/>
    <w:rsid w:val="00D05EA0"/>
    <w:rsid w:val="00D06325"/>
    <w:rsid w:val="00D07139"/>
    <w:rsid w:val="00D1030B"/>
    <w:rsid w:val="00D116B4"/>
    <w:rsid w:val="00D12875"/>
    <w:rsid w:val="00D12BBD"/>
    <w:rsid w:val="00D1706B"/>
    <w:rsid w:val="00D17DDD"/>
    <w:rsid w:val="00D20EEE"/>
    <w:rsid w:val="00D22D8F"/>
    <w:rsid w:val="00D23180"/>
    <w:rsid w:val="00D239F9"/>
    <w:rsid w:val="00D248CC"/>
    <w:rsid w:val="00D2615B"/>
    <w:rsid w:val="00D265E8"/>
    <w:rsid w:val="00D26BAA"/>
    <w:rsid w:val="00D27C67"/>
    <w:rsid w:val="00D30890"/>
    <w:rsid w:val="00D310E9"/>
    <w:rsid w:val="00D31B5F"/>
    <w:rsid w:val="00D31F3A"/>
    <w:rsid w:val="00D33353"/>
    <w:rsid w:val="00D36136"/>
    <w:rsid w:val="00D37013"/>
    <w:rsid w:val="00D37A8C"/>
    <w:rsid w:val="00D40460"/>
    <w:rsid w:val="00D42F7F"/>
    <w:rsid w:val="00D433A0"/>
    <w:rsid w:val="00D45010"/>
    <w:rsid w:val="00D45314"/>
    <w:rsid w:val="00D465AC"/>
    <w:rsid w:val="00D46880"/>
    <w:rsid w:val="00D50852"/>
    <w:rsid w:val="00D54E7B"/>
    <w:rsid w:val="00D55459"/>
    <w:rsid w:val="00D576C5"/>
    <w:rsid w:val="00D57AE4"/>
    <w:rsid w:val="00D66BBF"/>
    <w:rsid w:val="00D70AB7"/>
    <w:rsid w:val="00D710A8"/>
    <w:rsid w:val="00D712BA"/>
    <w:rsid w:val="00D719C6"/>
    <w:rsid w:val="00D72367"/>
    <w:rsid w:val="00D75A09"/>
    <w:rsid w:val="00D77496"/>
    <w:rsid w:val="00D77885"/>
    <w:rsid w:val="00D77DDB"/>
    <w:rsid w:val="00D80E59"/>
    <w:rsid w:val="00D84E0A"/>
    <w:rsid w:val="00D85865"/>
    <w:rsid w:val="00D914B4"/>
    <w:rsid w:val="00D918A2"/>
    <w:rsid w:val="00D929B4"/>
    <w:rsid w:val="00D92AD7"/>
    <w:rsid w:val="00D94C0C"/>
    <w:rsid w:val="00D96A44"/>
    <w:rsid w:val="00D97085"/>
    <w:rsid w:val="00DA07BD"/>
    <w:rsid w:val="00DA2B91"/>
    <w:rsid w:val="00DA2E5D"/>
    <w:rsid w:val="00DA3125"/>
    <w:rsid w:val="00DA7942"/>
    <w:rsid w:val="00DB2BC9"/>
    <w:rsid w:val="00DB2E1A"/>
    <w:rsid w:val="00DB668D"/>
    <w:rsid w:val="00DC5DAA"/>
    <w:rsid w:val="00DD1DDA"/>
    <w:rsid w:val="00DD2E56"/>
    <w:rsid w:val="00DD31E6"/>
    <w:rsid w:val="00DD6B84"/>
    <w:rsid w:val="00DD7E20"/>
    <w:rsid w:val="00DE2F28"/>
    <w:rsid w:val="00DE4FE9"/>
    <w:rsid w:val="00DE7DDA"/>
    <w:rsid w:val="00DF452D"/>
    <w:rsid w:val="00DF4B89"/>
    <w:rsid w:val="00DF605D"/>
    <w:rsid w:val="00DF668F"/>
    <w:rsid w:val="00DF6DB5"/>
    <w:rsid w:val="00DF743A"/>
    <w:rsid w:val="00E0327A"/>
    <w:rsid w:val="00E0556E"/>
    <w:rsid w:val="00E07514"/>
    <w:rsid w:val="00E07D2D"/>
    <w:rsid w:val="00E104F5"/>
    <w:rsid w:val="00E1072A"/>
    <w:rsid w:val="00E10FB3"/>
    <w:rsid w:val="00E119BB"/>
    <w:rsid w:val="00E126EB"/>
    <w:rsid w:val="00E14ED9"/>
    <w:rsid w:val="00E16A28"/>
    <w:rsid w:val="00E204D2"/>
    <w:rsid w:val="00E23673"/>
    <w:rsid w:val="00E27601"/>
    <w:rsid w:val="00E32F37"/>
    <w:rsid w:val="00E33273"/>
    <w:rsid w:val="00E3383D"/>
    <w:rsid w:val="00E33EAC"/>
    <w:rsid w:val="00E34D84"/>
    <w:rsid w:val="00E353A8"/>
    <w:rsid w:val="00E37111"/>
    <w:rsid w:val="00E37ACF"/>
    <w:rsid w:val="00E37D94"/>
    <w:rsid w:val="00E41165"/>
    <w:rsid w:val="00E411BB"/>
    <w:rsid w:val="00E41AC9"/>
    <w:rsid w:val="00E44E50"/>
    <w:rsid w:val="00E45B7A"/>
    <w:rsid w:val="00E47447"/>
    <w:rsid w:val="00E47E38"/>
    <w:rsid w:val="00E53BD8"/>
    <w:rsid w:val="00E606BF"/>
    <w:rsid w:val="00E62751"/>
    <w:rsid w:val="00E6518D"/>
    <w:rsid w:val="00E7021C"/>
    <w:rsid w:val="00E71761"/>
    <w:rsid w:val="00E734A3"/>
    <w:rsid w:val="00E748F9"/>
    <w:rsid w:val="00E853BC"/>
    <w:rsid w:val="00E872CA"/>
    <w:rsid w:val="00E90BA7"/>
    <w:rsid w:val="00E913DC"/>
    <w:rsid w:val="00E92E2E"/>
    <w:rsid w:val="00E953C0"/>
    <w:rsid w:val="00E97974"/>
    <w:rsid w:val="00EA1848"/>
    <w:rsid w:val="00EA37B1"/>
    <w:rsid w:val="00EA39A7"/>
    <w:rsid w:val="00EA58E3"/>
    <w:rsid w:val="00EA5BEE"/>
    <w:rsid w:val="00EA69A2"/>
    <w:rsid w:val="00EA7A6B"/>
    <w:rsid w:val="00EB06CC"/>
    <w:rsid w:val="00EB0C6F"/>
    <w:rsid w:val="00EB1CB9"/>
    <w:rsid w:val="00EB238B"/>
    <w:rsid w:val="00EB467C"/>
    <w:rsid w:val="00EB74F1"/>
    <w:rsid w:val="00EC12CB"/>
    <w:rsid w:val="00ED738D"/>
    <w:rsid w:val="00ED7426"/>
    <w:rsid w:val="00EE0465"/>
    <w:rsid w:val="00EE1B1B"/>
    <w:rsid w:val="00EE1BD9"/>
    <w:rsid w:val="00EE1E84"/>
    <w:rsid w:val="00EE2B5D"/>
    <w:rsid w:val="00EE2F88"/>
    <w:rsid w:val="00EE4D74"/>
    <w:rsid w:val="00EE502A"/>
    <w:rsid w:val="00EE5642"/>
    <w:rsid w:val="00EF1819"/>
    <w:rsid w:val="00EF3232"/>
    <w:rsid w:val="00EF559E"/>
    <w:rsid w:val="00EF7D7C"/>
    <w:rsid w:val="00F01948"/>
    <w:rsid w:val="00F02520"/>
    <w:rsid w:val="00F06011"/>
    <w:rsid w:val="00F06E68"/>
    <w:rsid w:val="00F074AE"/>
    <w:rsid w:val="00F07AE5"/>
    <w:rsid w:val="00F11E80"/>
    <w:rsid w:val="00F13544"/>
    <w:rsid w:val="00F16342"/>
    <w:rsid w:val="00F21157"/>
    <w:rsid w:val="00F22246"/>
    <w:rsid w:val="00F23346"/>
    <w:rsid w:val="00F26EEE"/>
    <w:rsid w:val="00F27992"/>
    <w:rsid w:val="00F358EC"/>
    <w:rsid w:val="00F36F0B"/>
    <w:rsid w:val="00F37EE9"/>
    <w:rsid w:val="00F4409D"/>
    <w:rsid w:val="00F444CE"/>
    <w:rsid w:val="00F44926"/>
    <w:rsid w:val="00F45AA0"/>
    <w:rsid w:val="00F45B91"/>
    <w:rsid w:val="00F53DE6"/>
    <w:rsid w:val="00F553BF"/>
    <w:rsid w:val="00F555AF"/>
    <w:rsid w:val="00F64924"/>
    <w:rsid w:val="00F66365"/>
    <w:rsid w:val="00F67035"/>
    <w:rsid w:val="00F73009"/>
    <w:rsid w:val="00F7348E"/>
    <w:rsid w:val="00F735BA"/>
    <w:rsid w:val="00F74C84"/>
    <w:rsid w:val="00F75EB3"/>
    <w:rsid w:val="00F76A16"/>
    <w:rsid w:val="00F76BEA"/>
    <w:rsid w:val="00F77E47"/>
    <w:rsid w:val="00F821EA"/>
    <w:rsid w:val="00F82977"/>
    <w:rsid w:val="00F82FDB"/>
    <w:rsid w:val="00F83AFD"/>
    <w:rsid w:val="00F84579"/>
    <w:rsid w:val="00F845A0"/>
    <w:rsid w:val="00F85476"/>
    <w:rsid w:val="00F95B90"/>
    <w:rsid w:val="00F9701E"/>
    <w:rsid w:val="00F97E9D"/>
    <w:rsid w:val="00FA10D1"/>
    <w:rsid w:val="00FA192D"/>
    <w:rsid w:val="00FA362E"/>
    <w:rsid w:val="00FA6FAE"/>
    <w:rsid w:val="00FA78F7"/>
    <w:rsid w:val="00FB1859"/>
    <w:rsid w:val="00FC3E56"/>
    <w:rsid w:val="00FC7419"/>
    <w:rsid w:val="00FD36CD"/>
    <w:rsid w:val="00FD4402"/>
    <w:rsid w:val="00FE2D8F"/>
    <w:rsid w:val="00FE3121"/>
    <w:rsid w:val="00FE3C3E"/>
    <w:rsid w:val="00FF0281"/>
    <w:rsid w:val="00FF2952"/>
    <w:rsid w:val="00FF442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655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F51"/>
    <w:pPr>
      <w:spacing w:after="0" w:line="300" w:lineRule="auto"/>
      <w:jc w:val="both"/>
    </w:pPr>
    <w:rPr>
      <w:rFonts w:ascii="Times New Roman" w:hAnsi="Times New Roman"/>
      <w:sz w:val="26"/>
    </w:rPr>
  </w:style>
  <w:style w:type="paragraph" w:styleId="Overskrift1">
    <w:name w:val="heading 1"/>
    <w:basedOn w:val="Normal"/>
    <w:next w:val="Normal"/>
    <w:link w:val="Overskrift1Tegn"/>
    <w:uiPriority w:val="9"/>
    <w:qFormat/>
    <w:rsid w:val="007B03B8"/>
    <w:pPr>
      <w:keepNext/>
      <w:keepLines/>
      <w:outlineLvl w:val="0"/>
    </w:pPr>
    <w:rPr>
      <w:rFonts w:ascii="Franklin Gothic Book" w:eastAsiaTheme="majorEastAsia" w:hAnsi="Franklin Gothic Book" w:cstheme="majorBidi"/>
      <w:b/>
      <w:bCs/>
      <w:sz w:val="32"/>
      <w:szCs w:val="28"/>
    </w:rPr>
  </w:style>
  <w:style w:type="paragraph" w:styleId="Overskrift2">
    <w:name w:val="heading 2"/>
    <w:basedOn w:val="Normal"/>
    <w:next w:val="Normal"/>
    <w:link w:val="Overskrift2Tegn"/>
    <w:uiPriority w:val="9"/>
    <w:unhideWhenUsed/>
    <w:qFormat/>
    <w:rsid w:val="009B0F51"/>
    <w:pPr>
      <w:keepNext/>
      <w:keepLines/>
      <w:outlineLvl w:val="1"/>
    </w:pPr>
    <w:rPr>
      <w:rFonts w:eastAsiaTheme="majorEastAsia" w:cstheme="majorBidi"/>
      <w:b/>
      <w:bCs/>
      <w:szCs w:val="26"/>
    </w:rPr>
  </w:style>
  <w:style w:type="paragraph" w:styleId="Overskrift3">
    <w:name w:val="heading 3"/>
    <w:basedOn w:val="Normal"/>
    <w:next w:val="Normal"/>
    <w:link w:val="Overskrift3Tegn"/>
    <w:uiPriority w:val="9"/>
    <w:semiHidden/>
    <w:unhideWhenUsed/>
    <w:rsid w:val="004702A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Overskrift4">
    <w:name w:val="heading 4"/>
    <w:basedOn w:val="Normal"/>
    <w:next w:val="Normal"/>
    <w:link w:val="Overskrift4Tegn"/>
    <w:uiPriority w:val="9"/>
    <w:semiHidden/>
    <w:unhideWhenUsed/>
    <w:qFormat/>
    <w:rsid w:val="003B371F"/>
    <w:pPr>
      <w:keepNext/>
      <w:keepLines/>
      <w:spacing w:before="40"/>
      <w:outlineLvl w:val="3"/>
    </w:pPr>
    <w:rPr>
      <w:rFonts w:asciiTheme="majorHAnsi" w:eastAsiaTheme="majorEastAsia" w:hAnsiTheme="majorHAnsi" w:cstheme="majorBidi"/>
      <w:i/>
      <w:iCs/>
      <w:color w:val="365F91" w:themeColor="accent1" w:themeShade="BF"/>
    </w:rPr>
  </w:style>
  <w:style w:type="paragraph" w:styleId="Overskrift5">
    <w:name w:val="heading 5"/>
    <w:basedOn w:val="Normal"/>
    <w:next w:val="Normal"/>
    <w:link w:val="Overskrift5Tegn"/>
    <w:uiPriority w:val="9"/>
    <w:semiHidden/>
    <w:unhideWhenUsed/>
    <w:qFormat/>
    <w:rsid w:val="003B371F"/>
    <w:pPr>
      <w:keepNext/>
      <w:keepLines/>
      <w:spacing w:before="40"/>
      <w:outlineLvl w:val="4"/>
    </w:pPr>
    <w:rPr>
      <w:rFonts w:asciiTheme="majorHAnsi" w:eastAsiaTheme="majorEastAsia" w:hAnsiTheme="majorHAnsi" w:cstheme="majorBidi"/>
      <w:color w:val="365F91" w:themeColor="accent1" w:themeShade="BF"/>
    </w:rPr>
  </w:style>
  <w:style w:type="paragraph" w:styleId="Overskrift6">
    <w:name w:val="heading 6"/>
    <w:basedOn w:val="Normal"/>
    <w:next w:val="Normal"/>
    <w:link w:val="Overskrift6Tegn"/>
    <w:uiPriority w:val="9"/>
    <w:semiHidden/>
    <w:unhideWhenUsed/>
    <w:qFormat/>
    <w:rsid w:val="003B371F"/>
    <w:pPr>
      <w:keepNext/>
      <w:keepLines/>
      <w:spacing w:before="40"/>
      <w:outlineLvl w:val="5"/>
    </w:pPr>
    <w:rPr>
      <w:rFonts w:asciiTheme="majorHAnsi" w:eastAsiaTheme="majorEastAsia" w:hAnsiTheme="majorHAnsi" w:cstheme="majorBidi"/>
      <w:color w:val="243F60" w:themeColor="accent1" w:themeShade="7F"/>
    </w:rPr>
  </w:style>
  <w:style w:type="paragraph" w:styleId="Overskrift7">
    <w:name w:val="heading 7"/>
    <w:basedOn w:val="Normal"/>
    <w:next w:val="Normal"/>
    <w:link w:val="Overskrift7Tegn"/>
    <w:uiPriority w:val="9"/>
    <w:semiHidden/>
    <w:unhideWhenUsed/>
    <w:qFormat/>
    <w:rsid w:val="003B371F"/>
    <w:pPr>
      <w:keepNext/>
      <w:keepLines/>
      <w:spacing w:before="40"/>
      <w:outlineLvl w:val="6"/>
    </w:pPr>
    <w:rPr>
      <w:rFonts w:asciiTheme="majorHAnsi" w:eastAsiaTheme="majorEastAsia" w:hAnsiTheme="majorHAnsi" w:cstheme="majorBidi"/>
      <w:i/>
      <w:iCs/>
      <w:color w:val="243F60" w:themeColor="accent1" w:themeShade="7F"/>
    </w:rPr>
  </w:style>
  <w:style w:type="paragraph" w:styleId="Overskrift8">
    <w:name w:val="heading 8"/>
    <w:basedOn w:val="Normal"/>
    <w:next w:val="Normal"/>
    <w:link w:val="Overskrift8Tegn"/>
    <w:uiPriority w:val="9"/>
    <w:semiHidden/>
    <w:unhideWhenUsed/>
    <w:qFormat/>
    <w:rsid w:val="003B371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B371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03B8"/>
    <w:rPr>
      <w:rFonts w:ascii="Franklin Gothic Book" w:eastAsiaTheme="majorEastAsia" w:hAnsi="Franklin Gothic Book" w:cstheme="majorBidi"/>
      <w:b/>
      <w:bCs/>
      <w:sz w:val="32"/>
      <w:szCs w:val="28"/>
    </w:rPr>
  </w:style>
  <w:style w:type="character" w:customStyle="1" w:styleId="Overskrift2Tegn">
    <w:name w:val="Overskrift 2 Tegn"/>
    <w:basedOn w:val="Standardskrifttypeiafsnit"/>
    <w:link w:val="Overskrift2"/>
    <w:uiPriority w:val="9"/>
    <w:rsid w:val="009B0F51"/>
    <w:rPr>
      <w:rFonts w:ascii="Times New Roman" w:eastAsiaTheme="majorEastAsia" w:hAnsi="Times New Roman" w:cstheme="majorBidi"/>
      <w:b/>
      <w:bCs/>
      <w:sz w:val="26"/>
      <w:szCs w:val="26"/>
    </w:rPr>
  </w:style>
  <w:style w:type="paragraph" w:styleId="Titel">
    <w:name w:val="Title"/>
    <w:basedOn w:val="Normal"/>
    <w:next w:val="Normal"/>
    <w:link w:val="TitelTegn"/>
    <w:uiPriority w:val="10"/>
    <w:qFormat/>
    <w:rsid w:val="007B03B8"/>
    <w:pPr>
      <w:spacing w:before="240" w:after="60"/>
      <w:contextualSpacing/>
    </w:pPr>
    <w:rPr>
      <w:rFonts w:ascii="Franklin Gothic Book" w:eastAsiaTheme="majorEastAsia" w:hAnsi="Franklin Gothic Book" w:cstheme="majorBidi"/>
      <w:b/>
      <w:spacing w:val="5"/>
      <w:kern w:val="28"/>
      <w:sz w:val="32"/>
      <w:szCs w:val="52"/>
    </w:rPr>
  </w:style>
  <w:style w:type="character" w:customStyle="1" w:styleId="TitelTegn">
    <w:name w:val="Titel Tegn"/>
    <w:basedOn w:val="Standardskrifttypeiafsnit"/>
    <w:link w:val="Titel"/>
    <w:uiPriority w:val="10"/>
    <w:rsid w:val="007B03B8"/>
    <w:rPr>
      <w:rFonts w:ascii="Franklin Gothic Book" w:eastAsiaTheme="majorEastAsia" w:hAnsi="Franklin Gothic Book" w:cstheme="majorBidi"/>
      <w:b/>
      <w:spacing w:val="5"/>
      <w:kern w:val="28"/>
      <w:sz w:val="32"/>
      <w:szCs w:val="52"/>
    </w:rPr>
  </w:style>
  <w:style w:type="paragraph" w:styleId="Undertitel">
    <w:name w:val="Subtitle"/>
    <w:basedOn w:val="Normal"/>
    <w:next w:val="Normal"/>
    <w:link w:val="UndertitelTegn"/>
    <w:uiPriority w:val="11"/>
    <w:qFormat/>
    <w:rsid w:val="00A10FC4"/>
    <w:pPr>
      <w:numPr>
        <w:ilvl w:val="1"/>
      </w:numPr>
      <w:spacing w:after="60"/>
      <w:outlineLvl w:val="1"/>
    </w:pPr>
    <w:rPr>
      <w:rFonts w:eastAsiaTheme="majorEastAsia" w:cstheme="majorBidi"/>
      <w:iCs/>
      <w:spacing w:val="15"/>
      <w:szCs w:val="24"/>
    </w:rPr>
  </w:style>
  <w:style w:type="character" w:customStyle="1" w:styleId="UndertitelTegn">
    <w:name w:val="Undertitel Tegn"/>
    <w:basedOn w:val="Standardskrifttypeiafsnit"/>
    <w:link w:val="Undertitel"/>
    <w:uiPriority w:val="11"/>
    <w:rsid w:val="00A10FC4"/>
    <w:rPr>
      <w:rFonts w:ascii="Times New Roman" w:eastAsiaTheme="majorEastAsia" w:hAnsi="Times New Roman" w:cstheme="majorBidi"/>
      <w:iCs/>
      <w:spacing w:val="15"/>
      <w:sz w:val="24"/>
      <w:szCs w:val="24"/>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semiHidden/>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3B174B"/>
    <w:pPr>
      <w:spacing w:line="150" w:lineRule="atLeast"/>
      <w:jc w:val="lef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table" w:styleId="Tabel-Gitter">
    <w:name w:val="Table Grid"/>
    <w:basedOn w:val="Tabel-Normal"/>
    <w:uiPriority w:val="59"/>
    <w:rsid w:val="00BD7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ertedText">
    <w:name w:val="InsertedText"/>
    <w:basedOn w:val="Normal"/>
    <w:next w:val="Normal"/>
    <w:rsid w:val="005063C7"/>
    <w:pPr>
      <w:spacing w:line="240" w:lineRule="auto"/>
    </w:pPr>
    <w:rPr>
      <w:rFonts w:ascii="Franklin Gothic Book" w:hAnsi="Franklin Gothic Book" w:cs="Times New Roman"/>
      <w:b/>
      <w:sz w:val="32"/>
      <w:szCs w:val="32"/>
    </w:rPr>
  </w:style>
  <w:style w:type="paragraph" w:customStyle="1" w:styleId="Klassifikation">
    <w:name w:val="Klassifikation"/>
    <w:basedOn w:val="Normal"/>
    <w:rsid w:val="00952124"/>
  </w:style>
  <w:style w:type="character" w:styleId="Pladsholdertekst">
    <w:name w:val="Placeholder Text"/>
    <w:basedOn w:val="Standardskrifttypeiafsnit"/>
    <w:uiPriority w:val="99"/>
    <w:semiHidden/>
    <w:rsid w:val="00B00231"/>
    <w:rPr>
      <w:color w:val="808080"/>
    </w:rPr>
  </w:style>
  <w:style w:type="paragraph" w:customStyle="1" w:styleId="Punktopstilling">
    <w:name w:val="Punktopstilling"/>
    <w:basedOn w:val="Normal"/>
    <w:link w:val="PunktopstillingTegn"/>
    <w:qFormat/>
    <w:rsid w:val="00DA2E5D"/>
    <w:pPr>
      <w:numPr>
        <w:numId w:val="1"/>
      </w:numPr>
      <w:spacing w:before="120" w:after="120"/>
      <w:ind w:left="357" w:hanging="357"/>
    </w:pPr>
  </w:style>
  <w:style w:type="character" w:customStyle="1" w:styleId="PunktopstillingTegn">
    <w:name w:val="Punktopstilling Tegn"/>
    <w:basedOn w:val="Standardskrifttypeiafsnit"/>
    <w:link w:val="Punktopstilling"/>
    <w:rsid w:val="00DA2E5D"/>
    <w:rPr>
      <w:rFonts w:ascii="Times New Roman" w:hAnsi="Times New Roman"/>
      <w:sz w:val="26"/>
    </w:rPr>
  </w:style>
  <w:style w:type="paragraph" w:customStyle="1" w:styleId="Normal-Tale">
    <w:name w:val="Normal - Tale"/>
    <w:basedOn w:val="Punktopstilling"/>
    <w:link w:val="Normal-TaleTegn"/>
    <w:qFormat/>
    <w:rsid w:val="00BE52AC"/>
    <w:pPr>
      <w:numPr>
        <w:numId w:val="0"/>
      </w:numPr>
      <w:ind w:left="360" w:hanging="360"/>
    </w:pPr>
    <w:rPr>
      <w:sz w:val="32"/>
    </w:rPr>
  </w:style>
  <w:style w:type="paragraph" w:customStyle="1" w:styleId="Punktopstilling-Tale">
    <w:name w:val="Punktopstilling - Tale"/>
    <w:basedOn w:val="Punktopstilling"/>
    <w:link w:val="Punktopstilling-TaleTegn"/>
    <w:autoRedefine/>
    <w:qFormat/>
    <w:rsid w:val="00973597"/>
    <w:pPr>
      <w:numPr>
        <w:numId w:val="2"/>
      </w:numPr>
      <w:spacing w:before="240" w:after="240"/>
      <w:ind w:left="357" w:hanging="357"/>
    </w:pPr>
    <w:rPr>
      <w:sz w:val="32"/>
    </w:rPr>
  </w:style>
  <w:style w:type="character" w:customStyle="1" w:styleId="Normal-TaleTegn">
    <w:name w:val="Normal - Tale Tegn"/>
    <w:basedOn w:val="PunktopstillingTegn"/>
    <w:link w:val="Normal-Tale"/>
    <w:rsid w:val="00BE52AC"/>
    <w:rPr>
      <w:rFonts w:ascii="Times New Roman" w:hAnsi="Times New Roman"/>
      <w:sz w:val="32"/>
    </w:rPr>
  </w:style>
  <w:style w:type="paragraph" w:customStyle="1" w:styleId="Normal-Baggrund">
    <w:name w:val="Normal - Baggrund"/>
    <w:basedOn w:val="Normal"/>
    <w:link w:val="Normal-BaggrundTegn"/>
    <w:qFormat/>
    <w:rsid w:val="00BE52AC"/>
    <w:rPr>
      <w:sz w:val="24"/>
    </w:rPr>
  </w:style>
  <w:style w:type="character" w:customStyle="1" w:styleId="Punktopstilling-TaleTegn">
    <w:name w:val="Punktopstilling - Tale Tegn"/>
    <w:basedOn w:val="Normal-TaleTegn"/>
    <w:link w:val="Punktopstilling-Tale"/>
    <w:rsid w:val="00973597"/>
    <w:rPr>
      <w:rFonts w:ascii="Times New Roman" w:hAnsi="Times New Roman"/>
      <w:sz w:val="32"/>
    </w:rPr>
  </w:style>
  <w:style w:type="character" w:customStyle="1" w:styleId="Normal-BaggrundTegn">
    <w:name w:val="Normal - Baggrund Tegn"/>
    <w:basedOn w:val="Standardskrifttypeiafsnit"/>
    <w:link w:val="Normal-Baggrund"/>
    <w:rsid w:val="00BE52AC"/>
    <w:rPr>
      <w:rFonts w:ascii="Times New Roman" w:hAnsi="Times New Roman"/>
      <w:sz w:val="24"/>
    </w:rPr>
  </w:style>
  <w:style w:type="paragraph" w:customStyle="1" w:styleId="Tale-Overskrift">
    <w:name w:val="Tale - Overskrift"/>
    <w:basedOn w:val="Overskrift3"/>
    <w:link w:val="Tale-OverskriftTegn"/>
    <w:qFormat/>
    <w:rsid w:val="004702A5"/>
    <w:rPr>
      <w:rFonts w:ascii="Times New Roman" w:hAnsi="Times New Roman"/>
      <w:b/>
      <w:color w:val="000000" w:themeColor="text1"/>
      <w:sz w:val="32"/>
    </w:rPr>
  </w:style>
  <w:style w:type="character" w:customStyle="1" w:styleId="Tale-OverskriftTegn">
    <w:name w:val="Tale - Overskrift Tegn"/>
    <w:basedOn w:val="Normal-TaleTegn"/>
    <w:link w:val="Tale-Overskrift"/>
    <w:rsid w:val="004702A5"/>
    <w:rPr>
      <w:rFonts w:ascii="Times New Roman" w:eastAsiaTheme="majorEastAsia" w:hAnsi="Times New Roman" w:cstheme="majorBidi"/>
      <w:b/>
      <w:color w:val="000000" w:themeColor="text1"/>
      <w:sz w:val="32"/>
      <w:szCs w:val="24"/>
    </w:rPr>
  </w:style>
  <w:style w:type="character" w:customStyle="1" w:styleId="Overskrift3Tegn">
    <w:name w:val="Overskrift 3 Tegn"/>
    <w:basedOn w:val="Standardskrifttypeiafsnit"/>
    <w:link w:val="Overskrift3"/>
    <w:uiPriority w:val="9"/>
    <w:semiHidden/>
    <w:rsid w:val="004702A5"/>
    <w:rPr>
      <w:rFonts w:asciiTheme="majorHAnsi" w:eastAsiaTheme="majorEastAsia" w:hAnsiTheme="majorHAnsi" w:cstheme="majorBidi"/>
      <w:color w:val="243F60" w:themeColor="accent1" w:themeShade="7F"/>
      <w:sz w:val="24"/>
      <w:szCs w:val="24"/>
    </w:rPr>
  </w:style>
  <w:style w:type="paragraph" w:styleId="Opstilling-punkttegn">
    <w:name w:val="List Bullet"/>
    <w:basedOn w:val="Normal"/>
    <w:uiPriority w:val="99"/>
    <w:semiHidden/>
    <w:unhideWhenUsed/>
    <w:rsid w:val="00DA2E5D"/>
    <w:pPr>
      <w:numPr>
        <w:numId w:val="3"/>
      </w:numPr>
      <w:contextualSpacing/>
    </w:pPr>
  </w:style>
  <w:style w:type="character" w:customStyle="1" w:styleId="KommentartekstTegn">
    <w:name w:val="Kommentartekst Tegn"/>
    <w:basedOn w:val="Standardskrifttypeiafsnit"/>
    <w:link w:val="Kommentartekst"/>
    <w:uiPriority w:val="99"/>
    <w:rsid w:val="006108C2"/>
    <w:rPr>
      <w:rFonts w:ascii="Times New Roman" w:hAnsi="Times New Roman"/>
      <w:sz w:val="20"/>
      <w:szCs w:val="20"/>
    </w:rPr>
  </w:style>
  <w:style w:type="paragraph" w:styleId="Kommentartekst">
    <w:name w:val="annotation text"/>
    <w:basedOn w:val="Normal"/>
    <w:link w:val="KommentartekstTegn"/>
    <w:uiPriority w:val="99"/>
    <w:unhideWhenUsed/>
    <w:rsid w:val="006108C2"/>
    <w:pPr>
      <w:spacing w:line="240" w:lineRule="auto"/>
    </w:pPr>
    <w:rPr>
      <w:sz w:val="20"/>
      <w:szCs w:val="20"/>
    </w:rPr>
  </w:style>
  <w:style w:type="character" w:customStyle="1" w:styleId="KommentartekstTegn1">
    <w:name w:val="Kommentartekst Tegn1"/>
    <w:basedOn w:val="Standardskrifttypeiafsnit"/>
    <w:uiPriority w:val="99"/>
    <w:semiHidden/>
    <w:rsid w:val="006108C2"/>
    <w:rPr>
      <w:rFonts w:ascii="Times New Roman" w:hAnsi="Times New Roman"/>
      <w:sz w:val="20"/>
      <w:szCs w:val="20"/>
    </w:rPr>
  </w:style>
  <w:style w:type="character" w:styleId="Kommentarhenvisning">
    <w:name w:val="annotation reference"/>
    <w:basedOn w:val="Standardskrifttypeiafsnit"/>
    <w:uiPriority w:val="99"/>
    <w:semiHidden/>
    <w:unhideWhenUsed/>
    <w:rsid w:val="006108C2"/>
    <w:rPr>
      <w:sz w:val="16"/>
      <w:szCs w:val="16"/>
    </w:rPr>
  </w:style>
  <w:style w:type="paragraph" w:styleId="Fodnotetekst">
    <w:name w:val="footnote text"/>
    <w:basedOn w:val="Normal"/>
    <w:link w:val="FodnotetekstTegn"/>
    <w:uiPriority w:val="99"/>
    <w:semiHidden/>
    <w:unhideWhenUsed/>
    <w:rsid w:val="006108C2"/>
    <w:pPr>
      <w:spacing w:line="240" w:lineRule="auto"/>
    </w:pPr>
    <w:rPr>
      <w:sz w:val="20"/>
      <w:szCs w:val="20"/>
    </w:rPr>
  </w:style>
  <w:style w:type="character" w:customStyle="1" w:styleId="FodnotetekstTegn">
    <w:name w:val="Fodnotetekst Tegn"/>
    <w:basedOn w:val="Standardskrifttypeiafsnit"/>
    <w:link w:val="Fodnotetekst"/>
    <w:uiPriority w:val="99"/>
    <w:semiHidden/>
    <w:rsid w:val="006108C2"/>
    <w:rPr>
      <w:rFonts w:ascii="Times New Roman" w:hAnsi="Times New Roman"/>
      <w:sz w:val="20"/>
      <w:szCs w:val="20"/>
    </w:rPr>
  </w:style>
  <w:style w:type="character" w:styleId="Fodnotehenvisning">
    <w:name w:val="footnote reference"/>
    <w:basedOn w:val="Standardskrifttypeiafsnit"/>
    <w:uiPriority w:val="99"/>
    <w:semiHidden/>
    <w:unhideWhenUsed/>
    <w:rsid w:val="006108C2"/>
    <w:rPr>
      <w:vertAlign w:val="superscript"/>
    </w:rPr>
  </w:style>
  <w:style w:type="paragraph" w:styleId="Kommentaremne">
    <w:name w:val="annotation subject"/>
    <w:basedOn w:val="Kommentartekst"/>
    <w:next w:val="Kommentartekst"/>
    <w:link w:val="KommentaremneTegn"/>
    <w:uiPriority w:val="99"/>
    <w:semiHidden/>
    <w:unhideWhenUsed/>
    <w:rsid w:val="000044EF"/>
    <w:rPr>
      <w:b/>
      <w:bCs/>
    </w:rPr>
  </w:style>
  <w:style w:type="character" w:customStyle="1" w:styleId="KommentaremneTegn">
    <w:name w:val="Kommentaremne Tegn"/>
    <w:basedOn w:val="KommentartekstTegn"/>
    <w:link w:val="Kommentaremne"/>
    <w:uiPriority w:val="99"/>
    <w:semiHidden/>
    <w:rsid w:val="000044EF"/>
    <w:rPr>
      <w:rFonts w:ascii="Times New Roman" w:hAnsi="Times New Roman"/>
      <w:b/>
      <w:bCs/>
      <w:sz w:val="20"/>
      <w:szCs w:val="20"/>
    </w:rPr>
  </w:style>
  <w:style w:type="table" w:customStyle="1" w:styleId="TableNormal">
    <w:name w:val="Table Normal"/>
    <w:uiPriority w:val="59"/>
    <w:rsid w:val="00517D5B"/>
    <w:pPr>
      <w:autoSpaceDE w:val="0"/>
      <w:autoSpaceDN w:val="0"/>
      <w:adjustRightInd w:val="0"/>
      <w:spacing w:after="0"/>
    </w:pPr>
    <w:rPr>
      <w:rFonts w:ascii="Verdana" w:eastAsia="Times New Roman" w:hAnsi="Verdana" w:cs="Times New Roman"/>
      <w:color w:val="000000"/>
      <w:sz w:val="24"/>
      <w:szCs w:val="24"/>
      <w:u w:color="000000"/>
      <w:lang w:val="en-US"/>
    </w:rPr>
    <w:tblPr>
      <w:tblCellMar>
        <w:top w:w="0" w:type="dxa"/>
        <w:left w:w="0" w:type="dxa"/>
        <w:bottom w:w="0" w:type="dxa"/>
        <w:right w:w="0" w:type="dxa"/>
      </w:tblCellMar>
    </w:tblPr>
  </w:style>
  <w:style w:type="paragraph" w:styleId="Korrektur">
    <w:name w:val="Revision"/>
    <w:hidden/>
    <w:uiPriority w:val="99"/>
    <w:semiHidden/>
    <w:rsid w:val="004576D3"/>
    <w:pPr>
      <w:spacing w:after="0" w:line="240" w:lineRule="auto"/>
    </w:pPr>
    <w:rPr>
      <w:rFonts w:ascii="Times New Roman" w:hAnsi="Times New Roman"/>
      <w:sz w:val="26"/>
    </w:rPr>
  </w:style>
  <w:style w:type="character" w:styleId="Ulstomtale">
    <w:name w:val="Unresolved Mention"/>
    <w:basedOn w:val="Standardskrifttypeiafsnit"/>
    <w:uiPriority w:val="99"/>
    <w:semiHidden/>
    <w:unhideWhenUsed/>
    <w:rsid w:val="00B12A6E"/>
    <w:rPr>
      <w:color w:val="605E5C"/>
      <w:shd w:val="clear" w:color="auto" w:fill="E1DFDD"/>
    </w:rPr>
  </w:style>
  <w:style w:type="paragraph" w:styleId="Listeafsnit">
    <w:name w:val="List Paragraph"/>
    <w:basedOn w:val="Normal"/>
    <w:uiPriority w:val="34"/>
    <w:qFormat/>
    <w:rsid w:val="00727E10"/>
    <w:pPr>
      <w:spacing w:after="160" w:line="259" w:lineRule="auto"/>
      <w:ind w:left="720"/>
      <w:contextualSpacing/>
      <w:jc w:val="left"/>
    </w:pPr>
    <w:rPr>
      <w:rFonts w:ascii="Verdana" w:hAnsi="Verdana"/>
      <w:sz w:val="20"/>
    </w:rPr>
  </w:style>
  <w:style w:type="paragraph" w:styleId="NormalWeb">
    <w:name w:val="Normal (Web)"/>
    <w:basedOn w:val="Normal"/>
    <w:uiPriority w:val="99"/>
    <w:semiHidden/>
    <w:unhideWhenUsed/>
    <w:rsid w:val="007E7A30"/>
    <w:pPr>
      <w:spacing w:before="100" w:beforeAutospacing="1" w:after="100" w:afterAutospacing="1" w:line="240" w:lineRule="auto"/>
      <w:jc w:val="left"/>
    </w:pPr>
    <w:rPr>
      <w:rFonts w:eastAsia="Times New Roman" w:cs="Times New Roman"/>
      <w:sz w:val="24"/>
      <w:szCs w:val="24"/>
      <w:lang w:eastAsia="da-DK"/>
    </w:rPr>
  </w:style>
  <w:style w:type="paragraph" w:styleId="Afsenderadresse">
    <w:name w:val="envelope return"/>
    <w:basedOn w:val="Normal"/>
    <w:uiPriority w:val="99"/>
    <w:semiHidden/>
    <w:unhideWhenUsed/>
    <w:rsid w:val="003B371F"/>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3B371F"/>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3B371F"/>
    <w:rPr>
      <w:rFonts w:ascii="Consolas" w:hAnsi="Consolas"/>
      <w:sz w:val="21"/>
      <w:szCs w:val="21"/>
    </w:rPr>
  </w:style>
  <w:style w:type="paragraph" w:styleId="Bibliografi">
    <w:name w:val="Bibliography"/>
    <w:basedOn w:val="Normal"/>
    <w:next w:val="Normal"/>
    <w:uiPriority w:val="37"/>
    <w:semiHidden/>
    <w:unhideWhenUsed/>
    <w:rsid w:val="003B371F"/>
  </w:style>
  <w:style w:type="paragraph" w:styleId="Billedtekst">
    <w:name w:val="caption"/>
    <w:basedOn w:val="Normal"/>
    <w:next w:val="Normal"/>
    <w:uiPriority w:val="35"/>
    <w:semiHidden/>
    <w:unhideWhenUsed/>
    <w:qFormat/>
    <w:rsid w:val="003B371F"/>
    <w:pPr>
      <w:spacing w:after="200" w:line="240" w:lineRule="auto"/>
    </w:pPr>
    <w:rPr>
      <w:i/>
      <w:iCs/>
      <w:color w:val="1F497D" w:themeColor="text2"/>
      <w:sz w:val="18"/>
      <w:szCs w:val="18"/>
    </w:rPr>
  </w:style>
  <w:style w:type="paragraph" w:styleId="Bloktekst">
    <w:name w:val="Block Text"/>
    <w:basedOn w:val="Normal"/>
    <w:uiPriority w:val="99"/>
    <w:semiHidden/>
    <w:unhideWhenUsed/>
    <w:rsid w:val="003B371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Brevhoved">
    <w:name w:val="Message Header"/>
    <w:basedOn w:val="Normal"/>
    <w:link w:val="BrevhovedTegn"/>
    <w:uiPriority w:val="99"/>
    <w:semiHidden/>
    <w:unhideWhenUsed/>
    <w:rsid w:val="003B371F"/>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3B371F"/>
    <w:rPr>
      <w:rFonts w:asciiTheme="majorHAnsi" w:eastAsiaTheme="majorEastAsia" w:hAnsiTheme="majorHAnsi" w:cstheme="majorBidi"/>
      <w:sz w:val="24"/>
      <w:szCs w:val="24"/>
      <w:shd w:val="pct20" w:color="auto" w:fill="auto"/>
    </w:rPr>
  </w:style>
  <w:style w:type="paragraph" w:styleId="Brdtekst">
    <w:name w:val="Body Text"/>
    <w:basedOn w:val="Normal"/>
    <w:link w:val="BrdtekstTegn"/>
    <w:uiPriority w:val="99"/>
    <w:semiHidden/>
    <w:unhideWhenUsed/>
    <w:rsid w:val="003B371F"/>
    <w:pPr>
      <w:spacing w:after="120"/>
    </w:pPr>
  </w:style>
  <w:style w:type="character" w:customStyle="1" w:styleId="BrdtekstTegn">
    <w:name w:val="Brødtekst Tegn"/>
    <w:basedOn w:val="Standardskrifttypeiafsnit"/>
    <w:link w:val="Brdtekst"/>
    <w:uiPriority w:val="99"/>
    <w:semiHidden/>
    <w:rsid w:val="003B371F"/>
    <w:rPr>
      <w:rFonts w:ascii="Times New Roman" w:hAnsi="Times New Roman"/>
      <w:sz w:val="26"/>
    </w:rPr>
  </w:style>
  <w:style w:type="paragraph" w:styleId="Brdtekst-frstelinjeindrykning1">
    <w:name w:val="Body Text First Indent"/>
    <w:basedOn w:val="Brdtekst"/>
    <w:link w:val="Brdtekst-frstelinjeindrykning1Tegn"/>
    <w:uiPriority w:val="99"/>
    <w:semiHidden/>
    <w:unhideWhenUsed/>
    <w:rsid w:val="003B371F"/>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3B371F"/>
    <w:rPr>
      <w:rFonts w:ascii="Times New Roman" w:hAnsi="Times New Roman"/>
      <w:sz w:val="26"/>
    </w:rPr>
  </w:style>
  <w:style w:type="paragraph" w:styleId="Brdtekstindrykning">
    <w:name w:val="Body Text Indent"/>
    <w:basedOn w:val="Normal"/>
    <w:link w:val="BrdtekstindrykningTegn"/>
    <w:uiPriority w:val="99"/>
    <w:semiHidden/>
    <w:unhideWhenUsed/>
    <w:rsid w:val="003B371F"/>
    <w:pPr>
      <w:spacing w:after="120"/>
      <w:ind w:left="283"/>
    </w:pPr>
  </w:style>
  <w:style w:type="character" w:customStyle="1" w:styleId="BrdtekstindrykningTegn">
    <w:name w:val="Brødtekstindrykning Tegn"/>
    <w:basedOn w:val="Standardskrifttypeiafsnit"/>
    <w:link w:val="Brdtekstindrykning"/>
    <w:uiPriority w:val="99"/>
    <w:semiHidden/>
    <w:rsid w:val="003B371F"/>
    <w:rPr>
      <w:rFonts w:ascii="Times New Roman" w:hAnsi="Times New Roman"/>
      <w:sz w:val="26"/>
    </w:rPr>
  </w:style>
  <w:style w:type="paragraph" w:styleId="Brdtekst-frstelinjeindrykning2">
    <w:name w:val="Body Text First Indent 2"/>
    <w:basedOn w:val="Brdtekstindrykning"/>
    <w:link w:val="Brdtekst-frstelinjeindrykning2Tegn"/>
    <w:uiPriority w:val="99"/>
    <w:semiHidden/>
    <w:unhideWhenUsed/>
    <w:rsid w:val="003B371F"/>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3B371F"/>
    <w:rPr>
      <w:rFonts w:ascii="Times New Roman" w:hAnsi="Times New Roman"/>
      <w:sz w:val="26"/>
    </w:rPr>
  </w:style>
  <w:style w:type="paragraph" w:styleId="Brdtekst2">
    <w:name w:val="Body Text 2"/>
    <w:basedOn w:val="Normal"/>
    <w:link w:val="Brdtekst2Tegn"/>
    <w:uiPriority w:val="99"/>
    <w:semiHidden/>
    <w:unhideWhenUsed/>
    <w:rsid w:val="003B371F"/>
    <w:pPr>
      <w:spacing w:after="120" w:line="480" w:lineRule="auto"/>
    </w:pPr>
  </w:style>
  <w:style w:type="character" w:customStyle="1" w:styleId="Brdtekst2Tegn">
    <w:name w:val="Brødtekst 2 Tegn"/>
    <w:basedOn w:val="Standardskrifttypeiafsnit"/>
    <w:link w:val="Brdtekst2"/>
    <w:uiPriority w:val="99"/>
    <w:semiHidden/>
    <w:rsid w:val="003B371F"/>
    <w:rPr>
      <w:rFonts w:ascii="Times New Roman" w:hAnsi="Times New Roman"/>
      <w:sz w:val="26"/>
    </w:rPr>
  </w:style>
  <w:style w:type="paragraph" w:styleId="Brdtekst3">
    <w:name w:val="Body Text 3"/>
    <w:basedOn w:val="Normal"/>
    <w:link w:val="Brdtekst3Tegn"/>
    <w:uiPriority w:val="99"/>
    <w:semiHidden/>
    <w:unhideWhenUsed/>
    <w:rsid w:val="003B371F"/>
    <w:pPr>
      <w:spacing w:after="120"/>
    </w:pPr>
    <w:rPr>
      <w:sz w:val="16"/>
      <w:szCs w:val="16"/>
    </w:rPr>
  </w:style>
  <w:style w:type="character" w:customStyle="1" w:styleId="Brdtekst3Tegn">
    <w:name w:val="Brødtekst 3 Tegn"/>
    <w:basedOn w:val="Standardskrifttypeiafsnit"/>
    <w:link w:val="Brdtekst3"/>
    <w:uiPriority w:val="99"/>
    <w:semiHidden/>
    <w:rsid w:val="003B371F"/>
    <w:rPr>
      <w:rFonts w:ascii="Times New Roman" w:hAnsi="Times New Roman"/>
      <w:sz w:val="16"/>
      <w:szCs w:val="16"/>
    </w:rPr>
  </w:style>
  <w:style w:type="paragraph" w:styleId="Brdtekstindrykning2">
    <w:name w:val="Body Text Indent 2"/>
    <w:basedOn w:val="Normal"/>
    <w:link w:val="Brdtekstindrykning2Tegn"/>
    <w:uiPriority w:val="99"/>
    <w:semiHidden/>
    <w:unhideWhenUsed/>
    <w:rsid w:val="003B371F"/>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3B371F"/>
    <w:rPr>
      <w:rFonts w:ascii="Times New Roman" w:hAnsi="Times New Roman"/>
      <w:sz w:val="26"/>
    </w:rPr>
  </w:style>
  <w:style w:type="paragraph" w:styleId="Brdtekstindrykning3">
    <w:name w:val="Body Text Indent 3"/>
    <w:basedOn w:val="Normal"/>
    <w:link w:val="Brdtekstindrykning3Tegn"/>
    <w:uiPriority w:val="99"/>
    <w:semiHidden/>
    <w:unhideWhenUsed/>
    <w:rsid w:val="003B371F"/>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3B371F"/>
    <w:rPr>
      <w:rFonts w:ascii="Times New Roman" w:hAnsi="Times New Roman"/>
      <w:sz w:val="16"/>
      <w:szCs w:val="16"/>
    </w:rPr>
  </w:style>
  <w:style w:type="paragraph" w:styleId="Citatoverskrift">
    <w:name w:val="toa heading"/>
    <w:basedOn w:val="Normal"/>
    <w:next w:val="Normal"/>
    <w:uiPriority w:val="99"/>
    <w:semiHidden/>
    <w:unhideWhenUsed/>
    <w:rsid w:val="003B371F"/>
    <w:pPr>
      <w:spacing w:before="120"/>
    </w:pPr>
    <w:rPr>
      <w:rFonts w:asciiTheme="majorHAnsi" w:eastAsiaTheme="majorEastAsia" w:hAnsiTheme="majorHAnsi" w:cstheme="majorBidi"/>
      <w:b/>
      <w:bCs/>
      <w:sz w:val="24"/>
      <w:szCs w:val="24"/>
    </w:rPr>
  </w:style>
  <w:style w:type="paragraph" w:styleId="Citatsamling">
    <w:name w:val="table of authorities"/>
    <w:basedOn w:val="Normal"/>
    <w:next w:val="Normal"/>
    <w:uiPriority w:val="99"/>
    <w:semiHidden/>
    <w:unhideWhenUsed/>
    <w:rsid w:val="003B371F"/>
    <w:pPr>
      <w:ind w:left="260" w:hanging="260"/>
    </w:pPr>
  </w:style>
  <w:style w:type="paragraph" w:styleId="Dato">
    <w:name w:val="Date"/>
    <w:basedOn w:val="Normal"/>
    <w:next w:val="Normal"/>
    <w:link w:val="DatoTegn"/>
    <w:uiPriority w:val="99"/>
    <w:semiHidden/>
    <w:unhideWhenUsed/>
    <w:rsid w:val="003B371F"/>
  </w:style>
  <w:style w:type="character" w:customStyle="1" w:styleId="DatoTegn">
    <w:name w:val="Dato Tegn"/>
    <w:basedOn w:val="Standardskrifttypeiafsnit"/>
    <w:link w:val="Dato"/>
    <w:uiPriority w:val="99"/>
    <w:semiHidden/>
    <w:rsid w:val="003B371F"/>
    <w:rPr>
      <w:rFonts w:ascii="Times New Roman" w:hAnsi="Times New Roman"/>
      <w:sz w:val="26"/>
    </w:rPr>
  </w:style>
  <w:style w:type="paragraph" w:styleId="Dokumentoversigt">
    <w:name w:val="Document Map"/>
    <w:basedOn w:val="Normal"/>
    <w:link w:val="DokumentoversigtTegn"/>
    <w:uiPriority w:val="99"/>
    <w:semiHidden/>
    <w:unhideWhenUsed/>
    <w:rsid w:val="003B371F"/>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3B371F"/>
    <w:rPr>
      <w:rFonts w:ascii="Segoe UI" w:hAnsi="Segoe UI" w:cs="Segoe UI"/>
      <w:sz w:val="16"/>
      <w:szCs w:val="16"/>
    </w:rPr>
  </w:style>
  <w:style w:type="paragraph" w:styleId="FormateretHTML">
    <w:name w:val="HTML Preformatted"/>
    <w:basedOn w:val="Normal"/>
    <w:link w:val="FormateretHTMLTegn"/>
    <w:uiPriority w:val="99"/>
    <w:semiHidden/>
    <w:unhideWhenUsed/>
    <w:rsid w:val="003B371F"/>
    <w:pPr>
      <w:spacing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3B371F"/>
    <w:rPr>
      <w:rFonts w:ascii="Consolas" w:hAnsi="Consolas"/>
      <w:sz w:val="20"/>
      <w:szCs w:val="20"/>
    </w:rPr>
  </w:style>
  <w:style w:type="paragraph" w:styleId="HTML-adresse">
    <w:name w:val="HTML Address"/>
    <w:basedOn w:val="Normal"/>
    <w:link w:val="HTML-adresseTegn"/>
    <w:uiPriority w:val="99"/>
    <w:semiHidden/>
    <w:unhideWhenUsed/>
    <w:rsid w:val="003B371F"/>
    <w:pPr>
      <w:spacing w:line="240" w:lineRule="auto"/>
    </w:pPr>
    <w:rPr>
      <w:i/>
      <w:iCs/>
    </w:rPr>
  </w:style>
  <w:style w:type="character" w:customStyle="1" w:styleId="HTML-adresseTegn">
    <w:name w:val="HTML-adresse Tegn"/>
    <w:basedOn w:val="Standardskrifttypeiafsnit"/>
    <w:link w:val="HTML-adresse"/>
    <w:uiPriority w:val="99"/>
    <w:semiHidden/>
    <w:rsid w:val="003B371F"/>
    <w:rPr>
      <w:rFonts w:ascii="Times New Roman" w:hAnsi="Times New Roman"/>
      <w:i/>
      <w:iCs/>
      <w:sz w:val="26"/>
    </w:rPr>
  </w:style>
  <w:style w:type="paragraph" w:styleId="Indeks1">
    <w:name w:val="index 1"/>
    <w:basedOn w:val="Normal"/>
    <w:next w:val="Normal"/>
    <w:autoRedefine/>
    <w:uiPriority w:val="99"/>
    <w:semiHidden/>
    <w:unhideWhenUsed/>
    <w:rsid w:val="003B371F"/>
    <w:pPr>
      <w:spacing w:line="240" w:lineRule="auto"/>
      <w:ind w:left="260" w:hanging="260"/>
    </w:pPr>
  </w:style>
  <w:style w:type="paragraph" w:styleId="Indeks2">
    <w:name w:val="index 2"/>
    <w:basedOn w:val="Normal"/>
    <w:next w:val="Normal"/>
    <w:autoRedefine/>
    <w:uiPriority w:val="99"/>
    <w:semiHidden/>
    <w:unhideWhenUsed/>
    <w:rsid w:val="003B371F"/>
    <w:pPr>
      <w:spacing w:line="240" w:lineRule="auto"/>
      <w:ind w:left="520" w:hanging="260"/>
    </w:pPr>
  </w:style>
  <w:style w:type="paragraph" w:styleId="Indeks3">
    <w:name w:val="index 3"/>
    <w:basedOn w:val="Normal"/>
    <w:next w:val="Normal"/>
    <w:autoRedefine/>
    <w:uiPriority w:val="99"/>
    <w:semiHidden/>
    <w:unhideWhenUsed/>
    <w:rsid w:val="003B371F"/>
    <w:pPr>
      <w:spacing w:line="240" w:lineRule="auto"/>
      <w:ind w:left="780" w:hanging="260"/>
    </w:pPr>
  </w:style>
  <w:style w:type="paragraph" w:styleId="Indeks4">
    <w:name w:val="index 4"/>
    <w:basedOn w:val="Normal"/>
    <w:next w:val="Normal"/>
    <w:autoRedefine/>
    <w:uiPriority w:val="99"/>
    <w:semiHidden/>
    <w:unhideWhenUsed/>
    <w:rsid w:val="003B371F"/>
    <w:pPr>
      <w:spacing w:line="240" w:lineRule="auto"/>
      <w:ind w:left="1040" w:hanging="260"/>
    </w:pPr>
  </w:style>
  <w:style w:type="paragraph" w:styleId="Indeks5">
    <w:name w:val="index 5"/>
    <w:basedOn w:val="Normal"/>
    <w:next w:val="Normal"/>
    <w:autoRedefine/>
    <w:uiPriority w:val="99"/>
    <w:semiHidden/>
    <w:unhideWhenUsed/>
    <w:rsid w:val="003B371F"/>
    <w:pPr>
      <w:spacing w:line="240" w:lineRule="auto"/>
      <w:ind w:left="1300" w:hanging="260"/>
    </w:pPr>
  </w:style>
  <w:style w:type="paragraph" w:styleId="Indeks6">
    <w:name w:val="index 6"/>
    <w:basedOn w:val="Normal"/>
    <w:next w:val="Normal"/>
    <w:autoRedefine/>
    <w:uiPriority w:val="99"/>
    <w:semiHidden/>
    <w:unhideWhenUsed/>
    <w:rsid w:val="003B371F"/>
    <w:pPr>
      <w:spacing w:line="240" w:lineRule="auto"/>
      <w:ind w:left="1560" w:hanging="260"/>
    </w:pPr>
  </w:style>
  <w:style w:type="paragraph" w:styleId="Indeks7">
    <w:name w:val="index 7"/>
    <w:basedOn w:val="Normal"/>
    <w:next w:val="Normal"/>
    <w:autoRedefine/>
    <w:uiPriority w:val="99"/>
    <w:semiHidden/>
    <w:unhideWhenUsed/>
    <w:rsid w:val="003B371F"/>
    <w:pPr>
      <w:spacing w:line="240" w:lineRule="auto"/>
      <w:ind w:left="1820" w:hanging="260"/>
    </w:pPr>
  </w:style>
  <w:style w:type="paragraph" w:styleId="Indeks8">
    <w:name w:val="index 8"/>
    <w:basedOn w:val="Normal"/>
    <w:next w:val="Normal"/>
    <w:autoRedefine/>
    <w:uiPriority w:val="99"/>
    <w:semiHidden/>
    <w:unhideWhenUsed/>
    <w:rsid w:val="003B371F"/>
    <w:pPr>
      <w:spacing w:line="240" w:lineRule="auto"/>
      <w:ind w:left="2080" w:hanging="260"/>
    </w:pPr>
  </w:style>
  <w:style w:type="paragraph" w:styleId="Indeks9">
    <w:name w:val="index 9"/>
    <w:basedOn w:val="Normal"/>
    <w:next w:val="Normal"/>
    <w:autoRedefine/>
    <w:uiPriority w:val="99"/>
    <w:semiHidden/>
    <w:unhideWhenUsed/>
    <w:rsid w:val="003B371F"/>
    <w:pPr>
      <w:spacing w:line="240" w:lineRule="auto"/>
      <w:ind w:left="2340" w:hanging="260"/>
    </w:pPr>
  </w:style>
  <w:style w:type="paragraph" w:styleId="Indeksoverskrift">
    <w:name w:val="index heading"/>
    <w:basedOn w:val="Normal"/>
    <w:next w:val="Indeks1"/>
    <w:uiPriority w:val="99"/>
    <w:semiHidden/>
    <w:unhideWhenUsed/>
    <w:rsid w:val="003B371F"/>
    <w:rPr>
      <w:rFonts w:asciiTheme="majorHAnsi" w:eastAsiaTheme="majorEastAsia" w:hAnsiTheme="majorHAnsi" w:cstheme="majorBidi"/>
      <w:b/>
      <w:bCs/>
    </w:rPr>
  </w:style>
  <w:style w:type="paragraph" w:styleId="Indholdsfortegnelse1">
    <w:name w:val="toc 1"/>
    <w:basedOn w:val="Normal"/>
    <w:next w:val="Normal"/>
    <w:autoRedefine/>
    <w:uiPriority w:val="39"/>
    <w:unhideWhenUsed/>
    <w:rsid w:val="00EE502A"/>
    <w:pPr>
      <w:tabs>
        <w:tab w:val="right" w:leader="dot" w:pos="7218"/>
      </w:tabs>
      <w:spacing w:after="100"/>
    </w:pPr>
  </w:style>
  <w:style w:type="paragraph" w:styleId="Indholdsfortegnelse2">
    <w:name w:val="toc 2"/>
    <w:basedOn w:val="Normal"/>
    <w:next w:val="Normal"/>
    <w:autoRedefine/>
    <w:uiPriority w:val="39"/>
    <w:unhideWhenUsed/>
    <w:rsid w:val="00EE502A"/>
    <w:pPr>
      <w:tabs>
        <w:tab w:val="right" w:leader="dot" w:pos="7218"/>
      </w:tabs>
      <w:spacing w:after="100"/>
      <w:ind w:left="260"/>
    </w:pPr>
  </w:style>
  <w:style w:type="paragraph" w:styleId="Indholdsfortegnelse3">
    <w:name w:val="toc 3"/>
    <w:basedOn w:val="Normal"/>
    <w:next w:val="Normal"/>
    <w:autoRedefine/>
    <w:uiPriority w:val="39"/>
    <w:unhideWhenUsed/>
    <w:rsid w:val="00E0327A"/>
    <w:pPr>
      <w:tabs>
        <w:tab w:val="right" w:leader="dot" w:pos="7218"/>
      </w:tabs>
      <w:spacing w:after="100"/>
      <w:ind w:left="520"/>
    </w:pPr>
  </w:style>
  <w:style w:type="paragraph" w:styleId="Indholdsfortegnelse4">
    <w:name w:val="toc 4"/>
    <w:basedOn w:val="Normal"/>
    <w:next w:val="Normal"/>
    <w:autoRedefine/>
    <w:uiPriority w:val="39"/>
    <w:semiHidden/>
    <w:unhideWhenUsed/>
    <w:rsid w:val="003B371F"/>
    <w:pPr>
      <w:spacing w:after="100"/>
      <w:ind w:left="780"/>
    </w:pPr>
  </w:style>
  <w:style w:type="paragraph" w:styleId="Indholdsfortegnelse5">
    <w:name w:val="toc 5"/>
    <w:basedOn w:val="Normal"/>
    <w:next w:val="Normal"/>
    <w:autoRedefine/>
    <w:uiPriority w:val="39"/>
    <w:semiHidden/>
    <w:unhideWhenUsed/>
    <w:rsid w:val="003B371F"/>
    <w:pPr>
      <w:spacing w:after="100"/>
      <w:ind w:left="1040"/>
    </w:pPr>
  </w:style>
  <w:style w:type="paragraph" w:styleId="Indholdsfortegnelse6">
    <w:name w:val="toc 6"/>
    <w:basedOn w:val="Normal"/>
    <w:next w:val="Normal"/>
    <w:autoRedefine/>
    <w:uiPriority w:val="39"/>
    <w:semiHidden/>
    <w:unhideWhenUsed/>
    <w:rsid w:val="003B371F"/>
    <w:pPr>
      <w:spacing w:after="100"/>
      <w:ind w:left="1300"/>
    </w:pPr>
  </w:style>
  <w:style w:type="paragraph" w:styleId="Indholdsfortegnelse7">
    <w:name w:val="toc 7"/>
    <w:basedOn w:val="Normal"/>
    <w:next w:val="Normal"/>
    <w:autoRedefine/>
    <w:uiPriority w:val="39"/>
    <w:semiHidden/>
    <w:unhideWhenUsed/>
    <w:rsid w:val="003B371F"/>
    <w:pPr>
      <w:spacing w:after="100"/>
      <w:ind w:left="1560"/>
    </w:pPr>
  </w:style>
  <w:style w:type="paragraph" w:styleId="Indholdsfortegnelse8">
    <w:name w:val="toc 8"/>
    <w:basedOn w:val="Normal"/>
    <w:next w:val="Normal"/>
    <w:autoRedefine/>
    <w:uiPriority w:val="39"/>
    <w:semiHidden/>
    <w:unhideWhenUsed/>
    <w:rsid w:val="003B371F"/>
    <w:pPr>
      <w:spacing w:after="100"/>
      <w:ind w:left="1820"/>
    </w:pPr>
  </w:style>
  <w:style w:type="paragraph" w:styleId="Indholdsfortegnelse9">
    <w:name w:val="toc 9"/>
    <w:basedOn w:val="Normal"/>
    <w:next w:val="Normal"/>
    <w:autoRedefine/>
    <w:uiPriority w:val="39"/>
    <w:semiHidden/>
    <w:unhideWhenUsed/>
    <w:rsid w:val="003B371F"/>
    <w:pPr>
      <w:spacing w:after="100"/>
      <w:ind w:left="2080"/>
    </w:pPr>
  </w:style>
  <w:style w:type="paragraph" w:styleId="Ingenafstand">
    <w:name w:val="No Spacing"/>
    <w:uiPriority w:val="1"/>
    <w:rsid w:val="003B371F"/>
    <w:pPr>
      <w:spacing w:after="0" w:line="240" w:lineRule="auto"/>
      <w:jc w:val="both"/>
    </w:pPr>
    <w:rPr>
      <w:rFonts w:ascii="Times New Roman" w:hAnsi="Times New Roman"/>
      <w:sz w:val="26"/>
    </w:rPr>
  </w:style>
  <w:style w:type="paragraph" w:styleId="Liste">
    <w:name w:val="List"/>
    <w:basedOn w:val="Normal"/>
    <w:uiPriority w:val="99"/>
    <w:semiHidden/>
    <w:unhideWhenUsed/>
    <w:rsid w:val="003B371F"/>
    <w:pPr>
      <w:ind w:left="283" w:hanging="283"/>
      <w:contextualSpacing/>
    </w:pPr>
  </w:style>
  <w:style w:type="paragraph" w:styleId="Liste2">
    <w:name w:val="List 2"/>
    <w:basedOn w:val="Normal"/>
    <w:uiPriority w:val="99"/>
    <w:semiHidden/>
    <w:unhideWhenUsed/>
    <w:rsid w:val="003B371F"/>
    <w:pPr>
      <w:ind w:left="566" w:hanging="283"/>
      <w:contextualSpacing/>
    </w:pPr>
  </w:style>
  <w:style w:type="paragraph" w:styleId="Liste3">
    <w:name w:val="List 3"/>
    <w:basedOn w:val="Normal"/>
    <w:uiPriority w:val="99"/>
    <w:semiHidden/>
    <w:unhideWhenUsed/>
    <w:rsid w:val="003B371F"/>
    <w:pPr>
      <w:ind w:left="849" w:hanging="283"/>
      <w:contextualSpacing/>
    </w:pPr>
  </w:style>
  <w:style w:type="paragraph" w:styleId="Liste4">
    <w:name w:val="List 4"/>
    <w:basedOn w:val="Normal"/>
    <w:uiPriority w:val="99"/>
    <w:semiHidden/>
    <w:unhideWhenUsed/>
    <w:rsid w:val="003B371F"/>
    <w:pPr>
      <w:ind w:left="1132" w:hanging="283"/>
      <w:contextualSpacing/>
    </w:pPr>
  </w:style>
  <w:style w:type="paragraph" w:styleId="Liste5">
    <w:name w:val="List 5"/>
    <w:basedOn w:val="Normal"/>
    <w:uiPriority w:val="99"/>
    <w:semiHidden/>
    <w:unhideWhenUsed/>
    <w:rsid w:val="003B371F"/>
    <w:pPr>
      <w:ind w:left="1415" w:hanging="283"/>
      <w:contextualSpacing/>
    </w:pPr>
  </w:style>
  <w:style w:type="paragraph" w:styleId="Listeoverfigurer">
    <w:name w:val="table of figures"/>
    <w:basedOn w:val="Normal"/>
    <w:next w:val="Normal"/>
    <w:uiPriority w:val="99"/>
    <w:semiHidden/>
    <w:unhideWhenUsed/>
    <w:rsid w:val="003B371F"/>
  </w:style>
  <w:style w:type="paragraph" w:styleId="Mailsignatur">
    <w:name w:val="E-mail Signature"/>
    <w:basedOn w:val="Normal"/>
    <w:link w:val="MailsignaturTegn"/>
    <w:uiPriority w:val="99"/>
    <w:semiHidden/>
    <w:unhideWhenUsed/>
    <w:rsid w:val="003B371F"/>
    <w:pPr>
      <w:spacing w:line="240" w:lineRule="auto"/>
    </w:pPr>
  </w:style>
  <w:style w:type="character" w:customStyle="1" w:styleId="MailsignaturTegn">
    <w:name w:val="Mailsignatur Tegn"/>
    <w:basedOn w:val="Standardskrifttypeiafsnit"/>
    <w:link w:val="Mailsignatur"/>
    <w:uiPriority w:val="99"/>
    <w:semiHidden/>
    <w:rsid w:val="003B371F"/>
    <w:rPr>
      <w:rFonts w:ascii="Times New Roman" w:hAnsi="Times New Roman"/>
      <w:sz w:val="26"/>
    </w:rPr>
  </w:style>
  <w:style w:type="paragraph" w:styleId="Makrotekst">
    <w:name w:val="macro"/>
    <w:link w:val="MakrotekstTegn"/>
    <w:uiPriority w:val="99"/>
    <w:semiHidden/>
    <w:unhideWhenUsed/>
    <w:rsid w:val="003B371F"/>
    <w:pPr>
      <w:tabs>
        <w:tab w:val="left" w:pos="480"/>
        <w:tab w:val="left" w:pos="960"/>
        <w:tab w:val="left" w:pos="1440"/>
        <w:tab w:val="left" w:pos="1920"/>
        <w:tab w:val="left" w:pos="2400"/>
        <w:tab w:val="left" w:pos="2880"/>
        <w:tab w:val="left" w:pos="3360"/>
        <w:tab w:val="left" w:pos="3840"/>
        <w:tab w:val="left" w:pos="4320"/>
      </w:tabs>
      <w:spacing w:after="0" w:line="300" w:lineRule="auto"/>
      <w:jc w:val="both"/>
    </w:pPr>
    <w:rPr>
      <w:rFonts w:ascii="Consolas" w:hAnsi="Consolas"/>
      <w:sz w:val="20"/>
      <w:szCs w:val="20"/>
    </w:rPr>
  </w:style>
  <w:style w:type="character" w:customStyle="1" w:styleId="MakrotekstTegn">
    <w:name w:val="Makrotekst Tegn"/>
    <w:basedOn w:val="Standardskrifttypeiafsnit"/>
    <w:link w:val="Makrotekst"/>
    <w:uiPriority w:val="99"/>
    <w:semiHidden/>
    <w:rsid w:val="003B371F"/>
    <w:rPr>
      <w:rFonts w:ascii="Consolas" w:hAnsi="Consolas"/>
      <w:sz w:val="20"/>
      <w:szCs w:val="20"/>
    </w:rPr>
  </w:style>
  <w:style w:type="paragraph" w:styleId="Modtageradresse">
    <w:name w:val="envelope address"/>
    <w:basedOn w:val="Normal"/>
    <w:uiPriority w:val="99"/>
    <w:semiHidden/>
    <w:unhideWhenUsed/>
    <w:rsid w:val="003B371F"/>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Normalindrykning">
    <w:name w:val="Normal Indent"/>
    <w:basedOn w:val="Normal"/>
    <w:uiPriority w:val="99"/>
    <w:semiHidden/>
    <w:unhideWhenUsed/>
    <w:rsid w:val="003B371F"/>
    <w:pPr>
      <w:ind w:left="1304"/>
    </w:pPr>
  </w:style>
  <w:style w:type="paragraph" w:styleId="Noteoverskrift">
    <w:name w:val="Note Heading"/>
    <w:basedOn w:val="Normal"/>
    <w:next w:val="Normal"/>
    <w:link w:val="NoteoverskriftTegn"/>
    <w:uiPriority w:val="99"/>
    <w:semiHidden/>
    <w:unhideWhenUsed/>
    <w:rsid w:val="003B371F"/>
    <w:pPr>
      <w:spacing w:line="240" w:lineRule="auto"/>
    </w:pPr>
  </w:style>
  <w:style w:type="character" w:customStyle="1" w:styleId="NoteoverskriftTegn">
    <w:name w:val="Noteoverskrift Tegn"/>
    <w:basedOn w:val="Standardskrifttypeiafsnit"/>
    <w:link w:val="Noteoverskrift"/>
    <w:uiPriority w:val="99"/>
    <w:semiHidden/>
    <w:rsid w:val="003B371F"/>
    <w:rPr>
      <w:rFonts w:ascii="Times New Roman" w:hAnsi="Times New Roman"/>
      <w:sz w:val="26"/>
    </w:rPr>
  </w:style>
  <w:style w:type="paragraph" w:styleId="Opstilling-forts">
    <w:name w:val="List Continue"/>
    <w:basedOn w:val="Normal"/>
    <w:uiPriority w:val="99"/>
    <w:semiHidden/>
    <w:unhideWhenUsed/>
    <w:rsid w:val="003B371F"/>
    <w:pPr>
      <w:spacing w:after="120"/>
      <w:ind w:left="283"/>
      <w:contextualSpacing/>
    </w:pPr>
  </w:style>
  <w:style w:type="paragraph" w:styleId="Opstilling-forts2">
    <w:name w:val="List Continue 2"/>
    <w:basedOn w:val="Normal"/>
    <w:uiPriority w:val="99"/>
    <w:semiHidden/>
    <w:unhideWhenUsed/>
    <w:rsid w:val="003B371F"/>
    <w:pPr>
      <w:spacing w:after="120"/>
      <w:ind w:left="566"/>
      <w:contextualSpacing/>
    </w:pPr>
  </w:style>
  <w:style w:type="paragraph" w:styleId="Opstilling-forts3">
    <w:name w:val="List Continue 3"/>
    <w:basedOn w:val="Normal"/>
    <w:uiPriority w:val="99"/>
    <w:semiHidden/>
    <w:unhideWhenUsed/>
    <w:rsid w:val="003B371F"/>
    <w:pPr>
      <w:spacing w:after="120"/>
      <w:ind w:left="849"/>
      <w:contextualSpacing/>
    </w:pPr>
  </w:style>
  <w:style w:type="paragraph" w:styleId="Opstilling-forts4">
    <w:name w:val="List Continue 4"/>
    <w:basedOn w:val="Normal"/>
    <w:uiPriority w:val="99"/>
    <w:semiHidden/>
    <w:unhideWhenUsed/>
    <w:rsid w:val="003B371F"/>
    <w:pPr>
      <w:spacing w:after="120"/>
      <w:ind w:left="1132"/>
      <w:contextualSpacing/>
    </w:pPr>
  </w:style>
  <w:style w:type="paragraph" w:styleId="Opstilling-forts5">
    <w:name w:val="List Continue 5"/>
    <w:basedOn w:val="Normal"/>
    <w:uiPriority w:val="99"/>
    <w:semiHidden/>
    <w:unhideWhenUsed/>
    <w:rsid w:val="003B371F"/>
    <w:pPr>
      <w:spacing w:after="120"/>
      <w:ind w:left="1415"/>
      <w:contextualSpacing/>
    </w:pPr>
  </w:style>
  <w:style w:type="paragraph" w:styleId="Opstilling-punkttegn2">
    <w:name w:val="List Bullet 2"/>
    <w:basedOn w:val="Normal"/>
    <w:uiPriority w:val="99"/>
    <w:semiHidden/>
    <w:unhideWhenUsed/>
    <w:rsid w:val="003B371F"/>
    <w:pPr>
      <w:numPr>
        <w:numId w:val="11"/>
      </w:numPr>
      <w:contextualSpacing/>
    </w:pPr>
  </w:style>
  <w:style w:type="paragraph" w:styleId="Opstilling-punkttegn3">
    <w:name w:val="List Bullet 3"/>
    <w:basedOn w:val="Normal"/>
    <w:uiPriority w:val="99"/>
    <w:semiHidden/>
    <w:unhideWhenUsed/>
    <w:rsid w:val="003B371F"/>
    <w:pPr>
      <w:numPr>
        <w:numId w:val="12"/>
      </w:numPr>
      <w:contextualSpacing/>
    </w:pPr>
  </w:style>
  <w:style w:type="paragraph" w:styleId="Opstilling-punkttegn4">
    <w:name w:val="List Bullet 4"/>
    <w:basedOn w:val="Normal"/>
    <w:uiPriority w:val="99"/>
    <w:semiHidden/>
    <w:unhideWhenUsed/>
    <w:rsid w:val="003B371F"/>
    <w:pPr>
      <w:numPr>
        <w:numId w:val="13"/>
      </w:numPr>
      <w:contextualSpacing/>
    </w:pPr>
  </w:style>
  <w:style w:type="paragraph" w:styleId="Opstilling-punkttegn5">
    <w:name w:val="List Bullet 5"/>
    <w:basedOn w:val="Normal"/>
    <w:uiPriority w:val="99"/>
    <w:semiHidden/>
    <w:unhideWhenUsed/>
    <w:rsid w:val="003B371F"/>
    <w:pPr>
      <w:numPr>
        <w:numId w:val="14"/>
      </w:numPr>
      <w:contextualSpacing/>
    </w:pPr>
  </w:style>
  <w:style w:type="paragraph" w:styleId="Opstilling-talellerbogst">
    <w:name w:val="List Number"/>
    <w:basedOn w:val="Normal"/>
    <w:uiPriority w:val="99"/>
    <w:semiHidden/>
    <w:unhideWhenUsed/>
    <w:rsid w:val="003B371F"/>
    <w:pPr>
      <w:numPr>
        <w:numId w:val="15"/>
      </w:numPr>
      <w:contextualSpacing/>
    </w:pPr>
  </w:style>
  <w:style w:type="paragraph" w:styleId="Opstilling-talellerbogst2">
    <w:name w:val="List Number 2"/>
    <w:basedOn w:val="Normal"/>
    <w:uiPriority w:val="99"/>
    <w:semiHidden/>
    <w:unhideWhenUsed/>
    <w:rsid w:val="003B371F"/>
    <w:pPr>
      <w:numPr>
        <w:numId w:val="16"/>
      </w:numPr>
      <w:contextualSpacing/>
    </w:pPr>
  </w:style>
  <w:style w:type="paragraph" w:styleId="Opstilling-talellerbogst3">
    <w:name w:val="List Number 3"/>
    <w:basedOn w:val="Normal"/>
    <w:uiPriority w:val="99"/>
    <w:semiHidden/>
    <w:unhideWhenUsed/>
    <w:rsid w:val="003B371F"/>
    <w:pPr>
      <w:numPr>
        <w:numId w:val="17"/>
      </w:numPr>
      <w:contextualSpacing/>
    </w:pPr>
  </w:style>
  <w:style w:type="paragraph" w:styleId="Opstilling-talellerbogst4">
    <w:name w:val="List Number 4"/>
    <w:basedOn w:val="Normal"/>
    <w:uiPriority w:val="99"/>
    <w:semiHidden/>
    <w:unhideWhenUsed/>
    <w:rsid w:val="003B371F"/>
    <w:pPr>
      <w:numPr>
        <w:numId w:val="18"/>
      </w:numPr>
      <w:contextualSpacing/>
    </w:pPr>
  </w:style>
  <w:style w:type="paragraph" w:styleId="Opstilling-talellerbogst5">
    <w:name w:val="List Number 5"/>
    <w:basedOn w:val="Normal"/>
    <w:uiPriority w:val="99"/>
    <w:semiHidden/>
    <w:unhideWhenUsed/>
    <w:rsid w:val="003B371F"/>
    <w:pPr>
      <w:numPr>
        <w:numId w:val="19"/>
      </w:numPr>
      <w:contextualSpacing/>
    </w:pPr>
  </w:style>
  <w:style w:type="paragraph" w:styleId="Overskrift">
    <w:name w:val="TOC Heading"/>
    <w:basedOn w:val="Overskrift1"/>
    <w:next w:val="Normal"/>
    <w:uiPriority w:val="39"/>
    <w:unhideWhenUsed/>
    <w:qFormat/>
    <w:rsid w:val="003B371F"/>
    <w:pPr>
      <w:spacing w:before="240"/>
      <w:outlineLvl w:val="9"/>
    </w:pPr>
    <w:rPr>
      <w:rFonts w:asciiTheme="majorHAnsi" w:hAnsiTheme="majorHAnsi"/>
      <w:b w:val="0"/>
      <w:bCs w:val="0"/>
      <w:color w:val="365F91" w:themeColor="accent1" w:themeShade="BF"/>
      <w:szCs w:val="32"/>
    </w:rPr>
  </w:style>
  <w:style w:type="character" w:customStyle="1" w:styleId="Overskrift4Tegn">
    <w:name w:val="Overskrift 4 Tegn"/>
    <w:basedOn w:val="Standardskrifttypeiafsnit"/>
    <w:link w:val="Overskrift4"/>
    <w:uiPriority w:val="9"/>
    <w:semiHidden/>
    <w:rsid w:val="003B371F"/>
    <w:rPr>
      <w:rFonts w:asciiTheme="majorHAnsi" w:eastAsiaTheme="majorEastAsia" w:hAnsiTheme="majorHAnsi" w:cstheme="majorBidi"/>
      <w:i/>
      <w:iCs/>
      <w:color w:val="365F91" w:themeColor="accent1" w:themeShade="BF"/>
      <w:sz w:val="26"/>
    </w:rPr>
  </w:style>
  <w:style w:type="character" w:customStyle="1" w:styleId="Overskrift5Tegn">
    <w:name w:val="Overskrift 5 Tegn"/>
    <w:basedOn w:val="Standardskrifttypeiafsnit"/>
    <w:link w:val="Overskrift5"/>
    <w:uiPriority w:val="9"/>
    <w:semiHidden/>
    <w:rsid w:val="003B371F"/>
    <w:rPr>
      <w:rFonts w:asciiTheme="majorHAnsi" w:eastAsiaTheme="majorEastAsia" w:hAnsiTheme="majorHAnsi" w:cstheme="majorBidi"/>
      <w:color w:val="365F91" w:themeColor="accent1" w:themeShade="BF"/>
      <w:sz w:val="26"/>
    </w:rPr>
  </w:style>
  <w:style w:type="character" w:customStyle="1" w:styleId="Overskrift6Tegn">
    <w:name w:val="Overskrift 6 Tegn"/>
    <w:basedOn w:val="Standardskrifttypeiafsnit"/>
    <w:link w:val="Overskrift6"/>
    <w:uiPriority w:val="9"/>
    <w:semiHidden/>
    <w:rsid w:val="003B371F"/>
    <w:rPr>
      <w:rFonts w:asciiTheme="majorHAnsi" w:eastAsiaTheme="majorEastAsia" w:hAnsiTheme="majorHAnsi" w:cstheme="majorBidi"/>
      <w:color w:val="243F60" w:themeColor="accent1" w:themeShade="7F"/>
      <w:sz w:val="26"/>
    </w:rPr>
  </w:style>
  <w:style w:type="character" w:customStyle="1" w:styleId="Overskrift7Tegn">
    <w:name w:val="Overskrift 7 Tegn"/>
    <w:basedOn w:val="Standardskrifttypeiafsnit"/>
    <w:link w:val="Overskrift7"/>
    <w:uiPriority w:val="9"/>
    <w:semiHidden/>
    <w:rsid w:val="003B371F"/>
    <w:rPr>
      <w:rFonts w:asciiTheme="majorHAnsi" w:eastAsiaTheme="majorEastAsia" w:hAnsiTheme="majorHAnsi" w:cstheme="majorBidi"/>
      <w:i/>
      <w:iCs/>
      <w:color w:val="243F60" w:themeColor="accent1" w:themeShade="7F"/>
      <w:sz w:val="26"/>
    </w:rPr>
  </w:style>
  <w:style w:type="character" w:customStyle="1" w:styleId="Overskrift8Tegn">
    <w:name w:val="Overskrift 8 Tegn"/>
    <w:basedOn w:val="Standardskrifttypeiafsnit"/>
    <w:link w:val="Overskrift8"/>
    <w:uiPriority w:val="9"/>
    <w:semiHidden/>
    <w:rsid w:val="003B371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B371F"/>
    <w:rPr>
      <w:rFonts w:asciiTheme="majorHAnsi" w:eastAsiaTheme="majorEastAsia" w:hAnsiTheme="majorHAnsi" w:cstheme="majorBidi"/>
      <w:i/>
      <w:iCs/>
      <w:color w:val="272727" w:themeColor="text1" w:themeTint="D8"/>
      <w:sz w:val="21"/>
      <w:szCs w:val="21"/>
    </w:rPr>
  </w:style>
  <w:style w:type="paragraph" w:styleId="Sluthilsen">
    <w:name w:val="Closing"/>
    <w:basedOn w:val="Normal"/>
    <w:link w:val="SluthilsenTegn"/>
    <w:uiPriority w:val="99"/>
    <w:semiHidden/>
    <w:unhideWhenUsed/>
    <w:rsid w:val="003B371F"/>
    <w:pPr>
      <w:spacing w:line="240" w:lineRule="auto"/>
      <w:ind w:left="4252"/>
    </w:pPr>
  </w:style>
  <w:style w:type="character" w:customStyle="1" w:styleId="SluthilsenTegn">
    <w:name w:val="Sluthilsen Tegn"/>
    <w:basedOn w:val="Standardskrifttypeiafsnit"/>
    <w:link w:val="Sluthilsen"/>
    <w:uiPriority w:val="99"/>
    <w:semiHidden/>
    <w:rsid w:val="003B371F"/>
    <w:rPr>
      <w:rFonts w:ascii="Times New Roman" w:hAnsi="Times New Roman"/>
      <w:sz w:val="26"/>
    </w:rPr>
  </w:style>
  <w:style w:type="paragraph" w:styleId="Slutnotetekst">
    <w:name w:val="endnote text"/>
    <w:basedOn w:val="Normal"/>
    <w:link w:val="SlutnotetekstTegn"/>
    <w:uiPriority w:val="99"/>
    <w:semiHidden/>
    <w:unhideWhenUsed/>
    <w:rsid w:val="003B371F"/>
    <w:pPr>
      <w:spacing w:line="240" w:lineRule="auto"/>
    </w:pPr>
    <w:rPr>
      <w:sz w:val="20"/>
      <w:szCs w:val="20"/>
    </w:rPr>
  </w:style>
  <w:style w:type="character" w:customStyle="1" w:styleId="SlutnotetekstTegn">
    <w:name w:val="Slutnotetekst Tegn"/>
    <w:basedOn w:val="Standardskrifttypeiafsnit"/>
    <w:link w:val="Slutnotetekst"/>
    <w:uiPriority w:val="99"/>
    <w:semiHidden/>
    <w:rsid w:val="003B371F"/>
    <w:rPr>
      <w:rFonts w:ascii="Times New Roman" w:hAnsi="Times New Roman"/>
      <w:sz w:val="20"/>
      <w:szCs w:val="20"/>
    </w:rPr>
  </w:style>
  <w:style w:type="paragraph" w:styleId="Starthilsen">
    <w:name w:val="Salutation"/>
    <w:basedOn w:val="Normal"/>
    <w:next w:val="Normal"/>
    <w:link w:val="StarthilsenTegn"/>
    <w:uiPriority w:val="99"/>
    <w:semiHidden/>
    <w:unhideWhenUsed/>
    <w:rsid w:val="003B371F"/>
  </w:style>
  <w:style w:type="character" w:customStyle="1" w:styleId="StarthilsenTegn">
    <w:name w:val="Starthilsen Tegn"/>
    <w:basedOn w:val="Standardskrifttypeiafsnit"/>
    <w:link w:val="Starthilsen"/>
    <w:uiPriority w:val="99"/>
    <w:semiHidden/>
    <w:rsid w:val="003B371F"/>
    <w:rPr>
      <w:rFonts w:ascii="Times New Roman" w:hAnsi="Times New Roman"/>
      <w:sz w:val="26"/>
    </w:rPr>
  </w:style>
  <w:style w:type="paragraph" w:styleId="Strktcitat">
    <w:name w:val="Intense Quote"/>
    <w:basedOn w:val="Normal"/>
    <w:next w:val="Normal"/>
    <w:link w:val="StrktcitatTegn"/>
    <w:uiPriority w:val="30"/>
    <w:rsid w:val="003B371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rktcitatTegn">
    <w:name w:val="Stærkt citat Tegn"/>
    <w:basedOn w:val="Standardskrifttypeiafsnit"/>
    <w:link w:val="Strktcitat"/>
    <w:uiPriority w:val="30"/>
    <w:rsid w:val="003B371F"/>
    <w:rPr>
      <w:rFonts w:ascii="Times New Roman" w:hAnsi="Times New Roman"/>
      <w:i/>
      <w:iCs/>
      <w:color w:val="4F81BD" w:themeColor="accent1"/>
      <w:sz w:val="26"/>
    </w:rPr>
  </w:style>
  <w:style w:type="paragraph" w:styleId="Underskrift">
    <w:name w:val="Signature"/>
    <w:basedOn w:val="Normal"/>
    <w:link w:val="UnderskriftTegn"/>
    <w:uiPriority w:val="99"/>
    <w:semiHidden/>
    <w:unhideWhenUsed/>
    <w:rsid w:val="003B371F"/>
    <w:pPr>
      <w:spacing w:line="240" w:lineRule="auto"/>
      <w:ind w:left="4252"/>
    </w:pPr>
  </w:style>
  <w:style w:type="character" w:customStyle="1" w:styleId="UnderskriftTegn">
    <w:name w:val="Underskrift Tegn"/>
    <w:basedOn w:val="Standardskrifttypeiafsnit"/>
    <w:link w:val="Underskrift"/>
    <w:uiPriority w:val="99"/>
    <w:semiHidden/>
    <w:rsid w:val="003B371F"/>
    <w:rPr>
      <w:rFonts w:ascii="Times New Roman" w:hAnsi="Times New Roman"/>
      <w:sz w:val="26"/>
    </w:rPr>
  </w:style>
  <w:style w:type="character" w:styleId="Fremhv">
    <w:name w:val="Emphasis"/>
    <w:basedOn w:val="Standardskrifttypeiafsnit"/>
    <w:uiPriority w:val="20"/>
    <w:qFormat/>
    <w:rsid w:val="004E31E6"/>
    <w:rPr>
      <w:i/>
      <w:iCs/>
    </w:rPr>
  </w:style>
  <w:style w:type="paragraph" w:customStyle="1" w:styleId="paragraf">
    <w:name w:val="paragraf"/>
    <w:basedOn w:val="Normal"/>
    <w:rsid w:val="008C6BB4"/>
    <w:pPr>
      <w:spacing w:before="100" w:beforeAutospacing="1" w:after="100" w:afterAutospacing="1" w:line="240" w:lineRule="auto"/>
      <w:jc w:val="left"/>
    </w:pPr>
    <w:rPr>
      <w:rFonts w:eastAsia="Times New Roman" w:cs="Times New Roman"/>
      <w:sz w:val="24"/>
      <w:szCs w:val="24"/>
      <w:lang w:eastAsia="da-DK"/>
    </w:rPr>
  </w:style>
  <w:style w:type="paragraph" w:customStyle="1" w:styleId="aendringmednummer">
    <w:name w:val="aendringmednummer"/>
    <w:basedOn w:val="Normal"/>
    <w:rsid w:val="008C6BB4"/>
    <w:pPr>
      <w:spacing w:before="100" w:beforeAutospacing="1" w:after="100" w:afterAutospacing="1" w:line="240" w:lineRule="auto"/>
      <w:jc w:val="left"/>
    </w:pPr>
    <w:rPr>
      <w:rFonts w:eastAsia="Times New Roman" w:cs="Times New Roman"/>
      <w:sz w:val="24"/>
      <w:szCs w:val="24"/>
      <w:lang w:eastAsia="da-DK"/>
    </w:rPr>
  </w:style>
  <w:style w:type="character" w:customStyle="1" w:styleId="aendringnr">
    <w:name w:val="aendringnr"/>
    <w:basedOn w:val="Standardskrifttypeiafsnit"/>
    <w:rsid w:val="008C6BB4"/>
  </w:style>
  <w:style w:type="character" w:customStyle="1" w:styleId="italic">
    <w:name w:val="italic"/>
    <w:basedOn w:val="Standardskrifttypeiafsnit"/>
    <w:rsid w:val="008C6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83030">
      <w:bodyDiv w:val="1"/>
      <w:marLeft w:val="0"/>
      <w:marRight w:val="0"/>
      <w:marTop w:val="0"/>
      <w:marBottom w:val="0"/>
      <w:divBdr>
        <w:top w:val="none" w:sz="0" w:space="0" w:color="auto"/>
        <w:left w:val="none" w:sz="0" w:space="0" w:color="auto"/>
        <w:bottom w:val="none" w:sz="0" w:space="0" w:color="auto"/>
        <w:right w:val="none" w:sz="0" w:space="0" w:color="auto"/>
      </w:divBdr>
      <w:divsChild>
        <w:div w:id="1920482277">
          <w:marLeft w:val="0"/>
          <w:marRight w:val="0"/>
          <w:marTop w:val="0"/>
          <w:marBottom w:val="0"/>
          <w:divBdr>
            <w:top w:val="single" w:sz="2" w:space="0" w:color="auto"/>
            <w:left w:val="single" w:sz="2" w:space="0" w:color="auto"/>
            <w:bottom w:val="single" w:sz="2" w:space="0" w:color="auto"/>
            <w:right w:val="single" w:sz="2" w:space="0" w:color="auto"/>
          </w:divBdr>
        </w:div>
        <w:div w:id="1661034106">
          <w:marLeft w:val="0"/>
          <w:marRight w:val="0"/>
          <w:marTop w:val="0"/>
          <w:marBottom w:val="0"/>
          <w:divBdr>
            <w:top w:val="single" w:sz="2" w:space="0" w:color="auto"/>
            <w:left w:val="single" w:sz="2" w:space="0" w:color="auto"/>
            <w:bottom w:val="single" w:sz="2" w:space="0" w:color="auto"/>
            <w:right w:val="single" w:sz="2" w:space="0" w:color="auto"/>
          </w:divBdr>
        </w:div>
      </w:divsChild>
    </w:div>
    <w:div w:id="69666419">
      <w:bodyDiv w:val="1"/>
      <w:marLeft w:val="0"/>
      <w:marRight w:val="0"/>
      <w:marTop w:val="0"/>
      <w:marBottom w:val="0"/>
      <w:divBdr>
        <w:top w:val="none" w:sz="0" w:space="0" w:color="auto"/>
        <w:left w:val="none" w:sz="0" w:space="0" w:color="auto"/>
        <w:bottom w:val="none" w:sz="0" w:space="0" w:color="auto"/>
        <w:right w:val="none" w:sz="0" w:space="0" w:color="auto"/>
      </w:divBdr>
    </w:div>
    <w:div w:id="120081595">
      <w:bodyDiv w:val="1"/>
      <w:marLeft w:val="0"/>
      <w:marRight w:val="0"/>
      <w:marTop w:val="0"/>
      <w:marBottom w:val="0"/>
      <w:divBdr>
        <w:top w:val="none" w:sz="0" w:space="0" w:color="auto"/>
        <w:left w:val="none" w:sz="0" w:space="0" w:color="auto"/>
        <w:bottom w:val="none" w:sz="0" w:space="0" w:color="auto"/>
        <w:right w:val="none" w:sz="0" w:space="0" w:color="auto"/>
      </w:divBdr>
    </w:div>
    <w:div w:id="148838043">
      <w:bodyDiv w:val="1"/>
      <w:marLeft w:val="0"/>
      <w:marRight w:val="0"/>
      <w:marTop w:val="0"/>
      <w:marBottom w:val="0"/>
      <w:divBdr>
        <w:top w:val="none" w:sz="0" w:space="0" w:color="auto"/>
        <w:left w:val="none" w:sz="0" w:space="0" w:color="auto"/>
        <w:bottom w:val="none" w:sz="0" w:space="0" w:color="auto"/>
        <w:right w:val="none" w:sz="0" w:space="0" w:color="auto"/>
      </w:divBdr>
      <w:divsChild>
        <w:div w:id="152257086">
          <w:marLeft w:val="0"/>
          <w:marRight w:val="0"/>
          <w:marTop w:val="0"/>
          <w:marBottom w:val="0"/>
          <w:divBdr>
            <w:top w:val="single" w:sz="2" w:space="0" w:color="auto"/>
            <w:left w:val="single" w:sz="2" w:space="0" w:color="auto"/>
            <w:bottom w:val="single" w:sz="2" w:space="0" w:color="auto"/>
            <w:right w:val="single" w:sz="2" w:space="0" w:color="auto"/>
          </w:divBdr>
        </w:div>
        <w:div w:id="1337996961">
          <w:marLeft w:val="0"/>
          <w:marRight w:val="0"/>
          <w:marTop w:val="0"/>
          <w:marBottom w:val="0"/>
          <w:divBdr>
            <w:top w:val="single" w:sz="2" w:space="0" w:color="auto"/>
            <w:left w:val="single" w:sz="2" w:space="0" w:color="auto"/>
            <w:bottom w:val="single" w:sz="2" w:space="0" w:color="auto"/>
            <w:right w:val="single" w:sz="2" w:space="0" w:color="auto"/>
          </w:divBdr>
        </w:div>
        <w:div w:id="1294943067">
          <w:marLeft w:val="0"/>
          <w:marRight w:val="0"/>
          <w:marTop w:val="0"/>
          <w:marBottom w:val="0"/>
          <w:divBdr>
            <w:top w:val="single" w:sz="2" w:space="0" w:color="auto"/>
            <w:left w:val="single" w:sz="2" w:space="0" w:color="auto"/>
            <w:bottom w:val="single" w:sz="2" w:space="0" w:color="auto"/>
            <w:right w:val="single" w:sz="2" w:space="0" w:color="auto"/>
          </w:divBdr>
        </w:div>
      </w:divsChild>
    </w:div>
    <w:div w:id="152454228">
      <w:bodyDiv w:val="1"/>
      <w:marLeft w:val="0"/>
      <w:marRight w:val="0"/>
      <w:marTop w:val="0"/>
      <w:marBottom w:val="0"/>
      <w:divBdr>
        <w:top w:val="none" w:sz="0" w:space="0" w:color="auto"/>
        <w:left w:val="none" w:sz="0" w:space="0" w:color="auto"/>
        <w:bottom w:val="none" w:sz="0" w:space="0" w:color="auto"/>
        <w:right w:val="none" w:sz="0" w:space="0" w:color="auto"/>
      </w:divBdr>
      <w:divsChild>
        <w:div w:id="129637276">
          <w:marLeft w:val="0"/>
          <w:marRight w:val="0"/>
          <w:marTop w:val="0"/>
          <w:marBottom w:val="0"/>
          <w:divBdr>
            <w:top w:val="single" w:sz="2" w:space="0" w:color="auto"/>
            <w:left w:val="single" w:sz="2" w:space="0" w:color="auto"/>
            <w:bottom w:val="single" w:sz="2" w:space="0" w:color="auto"/>
            <w:right w:val="single" w:sz="2" w:space="0" w:color="auto"/>
          </w:divBdr>
        </w:div>
        <w:div w:id="1026639313">
          <w:marLeft w:val="0"/>
          <w:marRight w:val="0"/>
          <w:marTop w:val="0"/>
          <w:marBottom w:val="0"/>
          <w:divBdr>
            <w:top w:val="single" w:sz="2" w:space="0" w:color="auto"/>
            <w:left w:val="single" w:sz="2" w:space="0" w:color="auto"/>
            <w:bottom w:val="single" w:sz="2" w:space="0" w:color="auto"/>
            <w:right w:val="single" w:sz="2" w:space="0" w:color="auto"/>
          </w:divBdr>
        </w:div>
        <w:div w:id="1918897905">
          <w:marLeft w:val="0"/>
          <w:marRight w:val="0"/>
          <w:marTop w:val="0"/>
          <w:marBottom w:val="0"/>
          <w:divBdr>
            <w:top w:val="single" w:sz="2" w:space="0" w:color="auto"/>
            <w:left w:val="single" w:sz="2" w:space="0" w:color="auto"/>
            <w:bottom w:val="single" w:sz="2" w:space="0" w:color="auto"/>
            <w:right w:val="single" w:sz="2" w:space="0" w:color="auto"/>
          </w:divBdr>
        </w:div>
        <w:div w:id="1279146565">
          <w:marLeft w:val="0"/>
          <w:marRight w:val="0"/>
          <w:marTop w:val="0"/>
          <w:marBottom w:val="0"/>
          <w:divBdr>
            <w:top w:val="single" w:sz="2" w:space="0" w:color="auto"/>
            <w:left w:val="single" w:sz="2" w:space="0" w:color="auto"/>
            <w:bottom w:val="single" w:sz="2" w:space="0" w:color="auto"/>
            <w:right w:val="single" w:sz="2" w:space="0" w:color="auto"/>
          </w:divBdr>
        </w:div>
        <w:div w:id="109785595">
          <w:marLeft w:val="0"/>
          <w:marRight w:val="0"/>
          <w:marTop w:val="0"/>
          <w:marBottom w:val="0"/>
          <w:divBdr>
            <w:top w:val="single" w:sz="2" w:space="0" w:color="auto"/>
            <w:left w:val="single" w:sz="2" w:space="0" w:color="auto"/>
            <w:bottom w:val="single" w:sz="2" w:space="0" w:color="auto"/>
            <w:right w:val="single" w:sz="2" w:space="0" w:color="auto"/>
          </w:divBdr>
        </w:div>
      </w:divsChild>
    </w:div>
    <w:div w:id="177425518">
      <w:bodyDiv w:val="1"/>
      <w:marLeft w:val="0"/>
      <w:marRight w:val="0"/>
      <w:marTop w:val="0"/>
      <w:marBottom w:val="0"/>
      <w:divBdr>
        <w:top w:val="none" w:sz="0" w:space="0" w:color="auto"/>
        <w:left w:val="none" w:sz="0" w:space="0" w:color="auto"/>
        <w:bottom w:val="none" w:sz="0" w:space="0" w:color="auto"/>
        <w:right w:val="none" w:sz="0" w:space="0" w:color="auto"/>
      </w:divBdr>
    </w:div>
    <w:div w:id="179856048">
      <w:bodyDiv w:val="1"/>
      <w:marLeft w:val="0"/>
      <w:marRight w:val="0"/>
      <w:marTop w:val="0"/>
      <w:marBottom w:val="0"/>
      <w:divBdr>
        <w:top w:val="none" w:sz="0" w:space="0" w:color="auto"/>
        <w:left w:val="none" w:sz="0" w:space="0" w:color="auto"/>
        <w:bottom w:val="none" w:sz="0" w:space="0" w:color="auto"/>
        <w:right w:val="none" w:sz="0" w:space="0" w:color="auto"/>
      </w:divBdr>
      <w:divsChild>
        <w:div w:id="2067876744">
          <w:marLeft w:val="0"/>
          <w:marRight w:val="0"/>
          <w:marTop w:val="0"/>
          <w:marBottom w:val="0"/>
          <w:divBdr>
            <w:top w:val="single" w:sz="2" w:space="0" w:color="auto"/>
            <w:left w:val="single" w:sz="2" w:space="0" w:color="auto"/>
            <w:bottom w:val="single" w:sz="2" w:space="0" w:color="auto"/>
            <w:right w:val="single" w:sz="2" w:space="0" w:color="auto"/>
          </w:divBdr>
        </w:div>
        <w:div w:id="868681764">
          <w:marLeft w:val="0"/>
          <w:marRight w:val="0"/>
          <w:marTop w:val="0"/>
          <w:marBottom w:val="0"/>
          <w:divBdr>
            <w:top w:val="single" w:sz="2" w:space="0" w:color="auto"/>
            <w:left w:val="single" w:sz="2" w:space="0" w:color="auto"/>
            <w:bottom w:val="single" w:sz="2" w:space="0" w:color="auto"/>
            <w:right w:val="single" w:sz="2" w:space="0" w:color="auto"/>
          </w:divBdr>
        </w:div>
        <w:div w:id="1443841736">
          <w:marLeft w:val="0"/>
          <w:marRight w:val="0"/>
          <w:marTop w:val="0"/>
          <w:marBottom w:val="0"/>
          <w:divBdr>
            <w:top w:val="single" w:sz="2" w:space="0" w:color="auto"/>
            <w:left w:val="single" w:sz="2" w:space="0" w:color="auto"/>
            <w:bottom w:val="single" w:sz="2" w:space="0" w:color="auto"/>
            <w:right w:val="single" w:sz="2" w:space="0" w:color="auto"/>
          </w:divBdr>
        </w:div>
      </w:divsChild>
    </w:div>
    <w:div w:id="216282499">
      <w:bodyDiv w:val="1"/>
      <w:marLeft w:val="0"/>
      <w:marRight w:val="0"/>
      <w:marTop w:val="0"/>
      <w:marBottom w:val="0"/>
      <w:divBdr>
        <w:top w:val="none" w:sz="0" w:space="0" w:color="auto"/>
        <w:left w:val="none" w:sz="0" w:space="0" w:color="auto"/>
        <w:bottom w:val="none" w:sz="0" w:space="0" w:color="auto"/>
        <w:right w:val="none" w:sz="0" w:space="0" w:color="auto"/>
      </w:divBdr>
    </w:div>
    <w:div w:id="220944229">
      <w:bodyDiv w:val="1"/>
      <w:marLeft w:val="0"/>
      <w:marRight w:val="0"/>
      <w:marTop w:val="0"/>
      <w:marBottom w:val="0"/>
      <w:divBdr>
        <w:top w:val="none" w:sz="0" w:space="0" w:color="auto"/>
        <w:left w:val="none" w:sz="0" w:space="0" w:color="auto"/>
        <w:bottom w:val="none" w:sz="0" w:space="0" w:color="auto"/>
        <w:right w:val="none" w:sz="0" w:space="0" w:color="auto"/>
      </w:divBdr>
    </w:div>
    <w:div w:id="252012160">
      <w:bodyDiv w:val="1"/>
      <w:marLeft w:val="0"/>
      <w:marRight w:val="0"/>
      <w:marTop w:val="0"/>
      <w:marBottom w:val="0"/>
      <w:divBdr>
        <w:top w:val="none" w:sz="0" w:space="0" w:color="auto"/>
        <w:left w:val="none" w:sz="0" w:space="0" w:color="auto"/>
        <w:bottom w:val="none" w:sz="0" w:space="0" w:color="auto"/>
        <w:right w:val="none" w:sz="0" w:space="0" w:color="auto"/>
      </w:divBdr>
    </w:div>
    <w:div w:id="262763236">
      <w:bodyDiv w:val="1"/>
      <w:marLeft w:val="0"/>
      <w:marRight w:val="0"/>
      <w:marTop w:val="0"/>
      <w:marBottom w:val="0"/>
      <w:divBdr>
        <w:top w:val="none" w:sz="0" w:space="0" w:color="auto"/>
        <w:left w:val="none" w:sz="0" w:space="0" w:color="auto"/>
        <w:bottom w:val="none" w:sz="0" w:space="0" w:color="auto"/>
        <w:right w:val="none" w:sz="0" w:space="0" w:color="auto"/>
      </w:divBdr>
    </w:div>
    <w:div w:id="266501562">
      <w:bodyDiv w:val="1"/>
      <w:marLeft w:val="0"/>
      <w:marRight w:val="0"/>
      <w:marTop w:val="0"/>
      <w:marBottom w:val="0"/>
      <w:divBdr>
        <w:top w:val="none" w:sz="0" w:space="0" w:color="auto"/>
        <w:left w:val="none" w:sz="0" w:space="0" w:color="auto"/>
        <w:bottom w:val="none" w:sz="0" w:space="0" w:color="auto"/>
        <w:right w:val="none" w:sz="0" w:space="0" w:color="auto"/>
      </w:divBdr>
    </w:div>
    <w:div w:id="268124722">
      <w:bodyDiv w:val="1"/>
      <w:marLeft w:val="0"/>
      <w:marRight w:val="0"/>
      <w:marTop w:val="0"/>
      <w:marBottom w:val="0"/>
      <w:divBdr>
        <w:top w:val="none" w:sz="0" w:space="0" w:color="auto"/>
        <w:left w:val="none" w:sz="0" w:space="0" w:color="auto"/>
        <w:bottom w:val="none" w:sz="0" w:space="0" w:color="auto"/>
        <w:right w:val="none" w:sz="0" w:space="0" w:color="auto"/>
      </w:divBdr>
    </w:div>
    <w:div w:id="276760932">
      <w:bodyDiv w:val="1"/>
      <w:marLeft w:val="0"/>
      <w:marRight w:val="0"/>
      <w:marTop w:val="0"/>
      <w:marBottom w:val="0"/>
      <w:divBdr>
        <w:top w:val="none" w:sz="0" w:space="0" w:color="auto"/>
        <w:left w:val="none" w:sz="0" w:space="0" w:color="auto"/>
        <w:bottom w:val="none" w:sz="0" w:space="0" w:color="auto"/>
        <w:right w:val="none" w:sz="0" w:space="0" w:color="auto"/>
      </w:divBdr>
    </w:div>
    <w:div w:id="286471218">
      <w:bodyDiv w:val="1"/>
      <w:marLeft w:val="0"/>
      <w:marRight w:val="0"/>
      <w:marTop w:val="0"/>
      <w:marBottom w:val="0"/>
      <w:divBdr>
        <w:top w:val="none" w:sz="0" w:space="0" w:color="auto"/>
        <w:left w:val="none" w:sz="0" w:space="0" w:color="auto"/>
        <w:bottom w:val="none" w:sz="0" w:space="0" w:color="auto"/>
        <w:right w:val="none" w:sz="0" w:space="0" w:color="auto"/>
      </w:divBdr>
    </w:div>
    <w:div w:id="322855265">
      <w:bodyDiv w:val="1"/>
      <w:marLeft w:val="0"/>
      <w:marRight w:val="0"/>
      <w:marTop w:val="0"/>
      <w:marBottom w:val="0"/>
      <w:divBdr>
        <w:top w:val="none" w:sz="0" w:space="0" w:color="auto"/>
        <w:left w:val="none" w:sz="0" w:space="0" w:color="auto"/>
        <w:bottom w:val="none" w:sz="0" w:space="0" w:color="auto"/>
        <w:right w:val="none" w:sz="0" w:space="0" w:color="auto"/>
      </w:divBdr>
    </w:div>
    <w:div w:id="515073978">
      <w:bodyDiv w:val="1"/>
      <w:marLeft w:val="0"/>
      <w:marRight w:val="0"/>
      <w:marTop w:val="0"/>
      <w:marBottom w:val="0"/>
      <w:divBdr>
        <w:top w:val="none" w:sz="0" w:space="0" w:color="auto"/>
        <w:left w:val="none" w:sz="0" w:space="0" w:color="auto"/>
        <w:bottom w:val="none" w:sz="0" w:space="0" w:color="auto"/>
        <w:right w:val="none" w:sz="0" w:space="0" w:color="auto"/>
      </w:divBdr>
    </w:div>
    <w:div w:id="552237326">
      <w:bodyDiv w:val="1"/>
      <w:marLeft w:val="0"/>
      <w:marRight w:val="0"/>
      <w:marTop w:val="0"/>
      <w:marBottom w:val="0"/>
      <w:divBdr>
        <w:top w:val="none" w:sz="0" w:space="0" w:color="auto"/>
        <w:left w:val="none" w:sz="0" w:space="0" w:color="auto"/>
        <w:bottom w:val="none" w:sz="0" w:space="0" w:color="auto"/>
        <w:right w:val="none" w:sz="0" w:space="0" w:color="auto"/>
      </w:divBdr>
    </w:div>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611665545">
      <w:bodyDiv w:val="1"/>
      <w:marLeft w:val="0"/>
      <w:marRight w:val="0"/>
      <w:marTop w:val="0"/>
      <w:marBottom w:val="0"/>
      <w:divBdr>
        <w:top w:val="none" w:sz="0" w:space="0" w:color="auto"/>
        <w:left w:val="none" w:sz="0" w:space="0" w:color="auto"/>
        <w:bottom w:val="none" w:sz="0" w:space="0" w:color="auto"/>
        <w:right w:val="none" w:sz="0" w:space="0" w:color="auto"/>
      </w:divBdr>
    </w:div>
    <w:div w:id="680425701">
      <w:bodyDiv w:val="1"/>
      <w:marLeft w:val="0"/>
      <w:marRight w:val="0"/>
      <w:marTop w:val="0"/>
      <w:marBottom w:val="0"/>
      <w:divBdr>
        <w:top w:val="none" w:sz="0" w:space="0" w:color="auto"/>
        <w:left w:val="none" w:sz="0" w:space="0" w:color="auto"/>
        <w:bottom w:val="none" w:sz="0" w:space="0" w:color="auto"/>
        <w:right w:val="none" w:sz="0" w:space="0" w:color="auto"/>
      </w:divBdr>
    </w:div>
    <w:div w:id="692196045">
      <w:bodyDiv w:val="1"/>
      <w:marLeft w:val="0"/>
      <w:marRight w:val="0"/>
      <w:marTop w:val="0"/>
      <w:marBottom w:val="0"/>
      <w:divBdr>
        <w:top w:val="none" w:sz="0" w:space="0" w:color="auto"/>
        <w:left w:val="none" w:sz="0" w:space="0" w:color="auto"/>
        <w:bottom w:val="none" w:sz="0" w:space="0" w:color="auto"/>
        <w:right w:val="none" w:sz="0" w:space="0" w:color="auto"/>
      </w:divBdr>
    </w:div>
    <w:div w:id="721563183">
      <w:bodyDiv w:val="1"/>
      <w:marLeft w:val="0"/>
      <w:marRight w:val="0"/>
      <w:marTop w:val="0"/>
      <w:marBottom w:val="0"/>
      <w:divBdr>
        <w:top w:val="none" w:sz="0" w:space="0" w:color="auto"/>
        <w:left w:val="none" w:sz="0" w:space="0" w:color="auto"/>
        <w:bottom w:val="none" w:sz="0" w:space="0" w:color="auto"/>
        <w:right w:val="none" w:sz="0" w:space="0" w:color="auto"/>
      </w:divBdr>
      <w:divsChild>
        <w:div w:id="1341077644">
          <w:marLeft w:val="0"/>
          <w:marRight w:val="0"/>
          <w:marTop w:val="0"/>
          <w:marBottom w:val="0"/>
          <w:divBdr>
            <w:top w:val="none" w:sz="0" w:space="0" w:color="auto"/>
            <w:left w:val="none" w:sz="0" w:space="0" w:color="auto"/>
            <w:bottom w:val="none" w:sz="0" w:space="0" w:color="auto"/>
            <w:right w:val="none" w:sz="0" w:space="0" w:color="auto"/>
          </w:divBdr>
          <w:divsChild>
            <w:div w:id="408312118">
              <w:marLeft w:val="0"/>
              <w:marRight w:val="0"/>
              <w:marTop w:val="120"/>
              <w:marBottom w:val="0"/>
              <w:divBdr>
                <w:top w:val="none" w:sz="0" w:space="0" w:color="auto"/>
                <w:left w:val="none" w:sz="0" w:space="0" w:color="auto"/>
                <w:bottom w:val="none" w:sz="0" w:space="0" w:color="auto"/>
                <w:right w:val="none" w:sz="0" w:space="0" w:color="auto"/>
              </w:divBdr>
            </w:div>
            <w:div w:id="1965965238">
              <w:marLeft w:val="0"/>
              <w:marRight w:val="0"/>
              <w:marTop w:val="0"/>
              <w:marBottom w:val="0"/>
              <w:divBdr>
                <w:top w:val="none" w:sz="0" w:space="0" w:color="auto"/>
                <w:left w:val="none" w:sz="0" w:space="0" w:color="auto"/>
                <w:bottom w:val="none" w:sz="0" w:space="0" w:color="auto"/>
                <w:right w:val="none" w:sz="0" w:space="0" w:color="auto"/>
              </w:divBdr>
              <w:divsChild>
                <w:div w:id="2082679697">
                  <w:marLeft w:val="0"/>
                  <w:marRight w:val="0"/>
                  <w:marTop w:val="0"/>
                  <w:marBottom w:val="0"/>
                  <w:divBdr>
                    <w:top w:val="none" w:sz="0" w:space="0" w:color="auto"/>
                    <w:left w:val="none" w:sz="0" w:space="0" w:color="auto"/>
                    <w:bottom w:val="none" w:sz="0" w:space="0" w:color="auto"/>
                    <w:right w:val="none" w:sz="0" w:space="0" w:color="auto"/>
                  </w:divBdr>
                  <w:divsChild>
                    <w:div w:id="93599723">
                      <w:marLeft w:val="0"/>
                      <w:marRight w:val="0"/>
                      <w:marTop w:val="120"/>
                      <w:marBottom w:val="0"/>
                      <w:divBdr>
                        <w:top w:val="none" w:sz="0" w:space="0" w:color="auto"/>
                        <w:left w:val="none" w:sz="0" w:space="0" w:color="auto"/>
                        <w:bottom w:val="none" w:sz="0" w:space="0" w:color="auto"/>
                        <w:right w:val="none" w:sz="0" w:space="0" w:color="auto"/>
                      </w:divBdr>
                    </w:div>
                    <w:div w:id="8914297">
                      <w:marLeft w:val="0"/>
                      <w:marRight w:val="0"/>
                      <w:marTop w:val="0"/>
                      <w:marBottom w:val="0"/>
                      <w:divBdr>
                        <w:top w:val="none" w:sz="0" w:space="0" w:color="auto"/>
                        <w:left w:val="none" w:sz="0" w:space="0" w:color="auto"/>
                        <w:bottom w:val="none" w:sz="0" w:space="0" w:color="auto"/>
                        <w:right w:val="none" w:sz="0" w:space="0" w:color="auto"/>
                      </w:divBdr>
                      <w:divsChild>
                        <w:div w:id="132528427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84870000">
                  <w:marLeft w:val="0"/>
                  <w:marRight w:val="0"/>
                  <w:marTop w:val="0"/>
                  <w:marBottom w:val="0"/>
                  <w:divBdr>
                    <w:top w:val="none" w:sz="0" w:space="0" w:color="auto"/>
                    <w:left w:val="none" w:sz="0" w:space="0" w:color="auto"/>
                    <w:bottom w:val="none" w:sz="0" w:space="0" w:color="auto"/>
                    <w:right w:val="none" w:sz="0" w:space="0" w:color="auto"/>
                  </w:divBdr>
                  <w:divsChild>
                    <w:div w:id="1682200183">
                      <w:marLeft w:val="0"/>
                      <w:marRight w:val="0"/>
                      <w:marTop w:val="120"/>
                      <w:marBottom w:val="0"/>
                      <w:divBdr>
                        <w:top w:val="none" w:sz="0" w:space="0" w:color="auto"/>
                        <w:left w:val="none" w:sz="0" w:space="0" w:color="auto"/>
                        <w:bottom w:val="none" w:sz="0" w:space="0" w:color="auto"/>
                        <w:right w:val="none" w:sz="0" w:space="0" w:color="auto"/>
                      </w:divBdr>
                    </w:div>
                    <w:div w:id="352607837">
                      <w:marLeft w:val="0"/>
                      <w:marRight w:val="0"/>
                      <w:marTop w:val="0"/>
                      <w:marBottom w:val="0"/>
                      <w:divBdr>
                        <w:top w:val="none" w:sz="0" w:space="0" w:color="auto"/>
                        <w:left w:val="none" w:sz="0" w:space="0" w:color="auto"/>
                        <w:bottom w:val="none" w:sz="0" w:space="0" w:color="auto"/>
                        <w:right w:val="none" w:sz="0" w:space="0" w:color="auto"/>
                      </w:divBdr>
                      <w:divsChild>
                        <w:div w:id="7736675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80400781">
                  <w:marLeft w:val="0"/>
                  <w:marRight w:val="0"/>
                  <w:marTop w:val="0"/>
                  <w:marBottom w:val="0"/>
                  <w:divBdr>
                    <w:top w:val="none" w:sz="0" w:space="0" w:color="auto"/>
                    <w:left w:val="none" w:sz="0" w:space="0" w:color="auto"/>
                    <w:bottom w:val="none" w:sz="0" w:space="0" w:color="auto"/>
                    <w:right w:val="none" w:sz="0" w:space="0" w:color="auto"/>
                  </w:divBdr>
                  <w:divsChild>
                    <w:div w:id="1332412685">
                      <w:marLeft w:val="0"/>
                      <w:marRight w:val="0"/>
                      <w:marTop w:val="120"/>
                      <w:marBottom w:val="0"/>
                      <w:divBdr>
                        <w:top w:val="none" w:sz="0" w:space="0" w:color="auto"/>
                        <w:left w:val="none" w:sz="0" w:space="0" w:color="auto"/>
                        <w:bottom w:val="none" w:sz="0" w:space="0" w:color="auto"/>
                        <w:right w:val="none" w:sz="0" w:space="0" w:color="auto"/>
                      </w:divBdr>
                    </w:div>
                    <w:div w:id="419134247">
                      <w:marLeft w:val="0"/>
                      <w:marRight w:val="0"/>
                      <w:marTop w:val="0"/>
                      <w:marBottom w:val="0"/>
                      <w:divBdr>
                        <w:top w:val="none" w:sz="0" w:space="0" w:color="auto"/>
                        <w:left w:val="none" w:sz="0" w:space="0" w:color="auto"/>
                        <w:bottom w:val="none" w:sz="0" w:space="0" w:color="auto"/>
                        <w:right w:val="none" w:sz="0" w:space="0" w:color="auto"/>
                      </w:divBdr>
                      <w:divsChild>
                        <w:div w:id="178507173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00585262">
                  <w:marLeft w:val="0"/>
                  <w:marRight w:val="0"/>
                  <w:marTop w:val="0"/>
                  <w:marBottom w:val="0"/>
                  <w:divBdr>
                    <w:top w:val="none" w:sz="0" w:space="0" w:color="auto"/>
                    <w:left w:val="none" w:sz="0" w:space="0" w:color="auto"/>
                    <w:bottom w:val="none" w:sz="0" w:space="0" w:color="auto"/>
                    <w:right w:val="none" w:sz="0" w:space="0" w:color="auto"/>
                  </w:divBdr>
                  <w:divsChild>
                    <w:div w:id="167403313">
                      <w:marLeft w:val="0"/>
                      <w:marRight w:val="0"/>
                      <w:marTop w:val="120"/>
                      <w:marBottom w:val="0"/>
                      <w:divBdr>
                        <w:top w:val="none" w:sz="0" w:space="0" w:color="auto"/>
                        <w:left w:val="none" w:sz="0" w:space="0" w:color="auto"/>
                        <w:bottom w:val="none" w:sz="0" w:space="0" w:color="auto"/>
                        <w:right w:val="none" w:sz="0" w:space="0" w:color="auto"/>
                      </w:divBdr>
                    </w:div>
                    <w:div w:id="674191204">
                      <w:marLeft w:val="0"/>
                      <w:marRight w:val="0"/>
                      <w:marTop w:val="0"/>
                      <w:marBottom w:val="0"/>
                      <w:divBdr>
                        <w:top w:val="none" w:sz="0" w:space="0" w:color="auto"/>
                        <w:left w:val="none" w:sz="0" w:space="0" w:color="auto"/>
                        <w:bottom w:val="none" w:sz="0" w:space="0" w:color="auto"/>
                        <w:right w:val="none" w:sz="0" w:space="0" w:color="auto"/>
                      </w:divBdr>
                      <w:divsChild>
                        <w:div w:id="2490443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02343129">
          <w:marLeft w:val="0"/>
          <w:marRight w:val="0"/>
          <w:marTop w:val="0"/>
          <w:marBottom w:val="0"/>
          <w:divBdr>
            <w:top w:val="none" w:sz="0" w:space="0" w:color="auto"/>
            <w:left w:val="none" w:sz="0" w:space="0" w:color="auto"/>
            <w:bottom w:val="none" w:sz="0" w:space="0" w:color="auto"/>
            <w:right w:val="none" w:sz="0" w:space="0" w:color="auto"/>
          </w:divBdr>
          <w:divsChild>
            <w:div w:id="2011248126">
              <w:marLeft w:val="0"/>
              <w:marRight w:val="0"/>
              <w:marTop w:val="120"/>
              <w:marBottom w:val="0"/>
              <w:divBdr>
                <w:top w:val="none" w:sz="0" w:space="0" w:color="auto"/>
                <w:left w:val="none" w:sz="0" w:space="0" w:color="auto"/>
                <w:bottom w:val="none" w:sz="0" w:space="0" w:color="auto"/>
                <w:right w:val="none" w:sz="0" w:space="0" w:color="auto"/>
              </w:divBdr>
            </w:div>
            <w:div w:id="1717007562">
              <w:marLeft w:val="0"/>
              <w:marRight w:val="0"/>
              <w:marTop w:val="0"/>
              <w:marBottom w:val="0"/>
              <w:divBdr>
                <w:top w:val="none" w:sz="0" w:space="0" w:color="auto"/>
                <w:left w:val="none" w:sz="0" w:space="0" w:color="auto"/>
                <w:bottom w:val="none" w:sz="0" w:space="0" w:color="auto"/>
                <w:right w:val="none" w:sz="0" w:space="0" w:color="auto"/>
              </w:divBdr>
              <w:divsChild>
                <w:div w:id="763840574">
                  <w:marLeft w:val="0"/>
                  <w:marRight w:val="0"/>
                  <w:marTop w:val="0"/>
                  <w:marBottom w:val="0"/>
                  <w:divBdr>
                    <w:top w:val="none" w:sz="0" w:space="0" w:color="auto"/>
                    <w:left w:val="none" w:sz="0" w:space="0" w:color="auto"/>
                    <w:bottom w:val="none" w:sz="0" w:space="0" w:color="auto"/>
                    <w:right w:val="none" w:sz="0" w:space="0" w:color="auto"/>
                  </w:divBdr>
                  <w:divsChild>
                    <w:div w:id="2019454884">
                      <w:marLeft w:val="0"/>
                      <w:marRight w:val="0"/>
                      <w:marTop w:val="120"/>
                      <w:marBottom w:val="0"/>
                      <w:divBdr>
                        <w:top w:val="none" w:sz="0" w:space="0" w:color="auto"/>
                        <w:left w:val="none" w:sz="0" w:space="0" w:color="auto"/>
                        <w:bottom w:val="none" w:sz="0" w:space="0" w:color="auto"/>
                        <w:right w:val="none" w:sz="0" w:space="0" w:color="auto"/>
                      </w:divBdr>
                    </w:div>
                    <w:div w:id="1895848947">
                      <w:marLeft w:val="0"/>
                      <w:marRight w:val="0"/>
                      <w:marTop w:val="0"/>
                      <w:marBottom w:val="0"/>
                      <w:divBdr>
                        <w:top w:val="none" w:sz="0" w:space="0" w:color="auto"/>
                        <w:left w:val="none" w:sz="0" w:space="0" w:color="auto"/>
                        <w:bottom w:val="none" w:sz="0" w:space="0" w:color="auto"/>
                        <w:right w:val="none" w:sz="0" w:space="0" w:color="auto"/>
                      </w:divBdr>
                      <w:divsChild>
                        <w:div w:id="4390313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92497943">
                  <w:marLeft w:val="0"/>
                  <w:marRight w:val="0"/>
                  <w:marTop w:val="0"/>
                  <w:marBottom w:val="0"/>
                  <w:divBdr>
                    <w:top w:val="none" w:sz="0" w:space="0" w:color="auto"/>
                    <w:left w:val="none" w:sz="0" w:space="0" w:color="auto"/>
                    <w:bottom w:val="none" w:sz="0" w:space="0" w:color="auto"/>
                    <w:right w:val="none" w:sz="0" w:space="0" w:color="auto"/>
                  </w:divBdr>
                  <w:divsChild>
                    <w:div w:id="443696881">
                      <w:marLeft w:val="0"/>
                      <w:marRight w:val="0"/>
                      <w:marTop w:val="120"/>
                      <w:marBottom w:val="0"/>
                      <w:divBdr>
                        <w:top w:val="none" w:sz="0" w:space="0" w:color="auto"/>
                        <w:left w:val="none" w:sz="0" w:space="0" w:color="auto"/>
                        <w:bottom w:val="none" w:sz="0" w:space="0" w:color="auto"/>
                        <w:right w:val="none" w:sz="0" w:space="0" w:color="auto"/>
                      </w:divBdr>
                    </w:div>
                    <w:div w:id="1399595198">
                      <w:marLeft w:val="0"/>
                      <w:marRight w:val="0"/>
                      <w:marTop w:val="0"/>
                      <w:marBottom w:val="0"/>
                      <w:divBdr>
                        <w:top w:val="none" w:sz="0" w:space="0" w:color="auto"/>
                        <w:left w:val="none" w:sz="0" w:space="0" w:color="auto"/>
                        <w:bottom w:val="none" w:sz="0" w:space="0" w:color="auto"/>
                        <w:right w:val="none" w:sz="0" w:space="0" w:color="auto"/>
                      </w:divBdr>
                      <w:divsChild>
                        <w:div w:id="5299258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65620457">
                  <w:marLeft w:val="0"/>
                  <w:marRight w:val="0"/>
                  <w:marTop w:val="0"/>
                  <w:marBottom w:val="0"/>
                  <w:divBdr>
                    <w:top w:val="none" w:sz="0" w:space="0" w:color="auto"/>
                    <w:left w:val="none" w:sz="0" w:space="0" w:color="auto"/>
                    <w:bottom w:val="none" w:sz="0" w:space="0" w:color="auto"/>
                    <w:right w:val="none" w:sz="0" w:space="0" w:color="auto"/>
                  </w:divBdr>
                  <w:divsChild>
                    <w:div w:id="1363553438">
                      <w:marLeft w:val="0"/>
                      <w:marRight w:val="0"/>
                      <w:marTop w:val="120"/>
                      <w:marBottom w:val="0"/>
                      <w:divBdr>
                        <w:top w:val="none" w:sz="0" w:space="0" w:color="auto"/>
                        <w:left w:val="none" w:sz="0" w:space="0" w:color="auto"/>
                        <w:bottom w:val="none" w:sz="0" w:space="0" w:color="auto"/>
                        <w:right w:val="none" w:sz="0" w:space="0" w:color="auto"/>
                      </w:divBdr>
                    </w:div>
                    <w:div w:id="830680213">
                      <w:marLeft w:val="0"/>
                      <w:marRight w:val="0"/>
                      <w:marTop w:val="0"/>
                      <w:marBottom w:val="0"/>
                      <w:divBdr>
                        <w:top w:val="none" w:sz="0" w:space="0" w:color="auto"/>
                        <w:left w:val="none" w:sz="0" w:space="0" w:color="auto"/>
                        <w:bottom w:val="none" w:sz="0" w:space="0" w:color="auto"/>
                        <w:right w:val="none" w:sz="0" w:space="0" w:color="auto"/>
                      </w:divBdr>
                      <w:divsChild>
                        <w:div w:id="7880920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7677320">
      <w:bodyDiv w:val="1"/>
      <w:marLeft w:val="0"/>
      <w:marRight w:val="0"/>
      <w:marTop w:val="0"/>
      <w:marBottom w:val="0"/>
      <w:divBdr>
        <w:top w:val="none" w:sz="0" w:space="0" w:color="auto"/>
        <w:left w:val="none" w:sz="0" w:space="0" w:color="auto"/>
        <w:bottom w:val="none" w:sz="0" w:space="0" w:color="auto"/>
        <w:right w:val="none" w:sz="0" w:space="0" w:color="auto"/>
      </w:divBdr>
    </w:div>
    <w:div w:id="778184766">
      <w:bodyDiv w:val="1"/>
      <w:marLeft w:val="0"/>
      <w:marRight w:val="0"/>
      <w:marTop w:val="0"/>
      <w:marBottom w:val="0"/>
      <w:divBdr>
        <w:top w:val="none" w:sz="0" w:space="0" w:color="auto"/>
        <w:left w:val="none" w:sz="0" w:space="0" w:color="auto"/>
        <w:bottom w:val="none" w:sz="0" w:space="0" w:color="auto"/>
        <w:right w:val="none" w:sz="0" w:space="0" w:color="auto"/>
      </w:divBdr>
      <w:divsChild>
        <w:div w:id="780224061">
          <w:marLeft w:val="0"/>
          <w:marRight w:val="0"/>
          <w:marTop w:val="0"/>
          <w:marBottom w:val="0"/>
          <w:divBdr>
            <w:top w:val="single" w:sz="2" w:space="0" w:color="auto"/>
            <w:left w:val="single" w:sz="2" w:space="0" w:color="auto"/>
            <w:bottom w:val="single" w:sz="2" w:space="0" w:color="auto"/>
            <w:right w:val="single" w:sz="2" w:space="0" w:color="auto"/>
          </w:divBdr>
        </w:div>
        <w:div w:id="1082992557">
          <w:marLeft w:val="0"/>
          <w:marRight w:val="0"/>
          <w:marTop w:val="0"/>
          <w:marBottom w:val="0"/>
          <w:divBdr>
            <w:top w:val="single" w:sz="2" w:space="0" w:color="auto"/>
            <w:left w:val="single" w:sz="2" w:space="0" w:color="auto"/>
            <w:bottom w:val="single" w:sz="2" w:space="0" w:color="auto"/>
            <w:right w:val="single" w:sz="2" w:space="0" w:color="auto"/>
          </w:divBdr>
        </w:div>
      </w:divsChild>
    </w:div>
    <w:div w:id="782578399">
      <w:bodyDiv w:val="1"/>
      <w:marLeft w:val="0"/>
      <w:marRight w:val="0"/>
      <w:marTop w:val="0"/>
      <w:marBottom w:val="0"/>
      <w:divBdr>
        <w:top w:val="none" w:sz="0" w:space="0" w:color="auto"/>
        <w:left w:val="none" w:sz="0" w:space="0" w:color="auto"/>
        <w:bottom w:val="none" w:sz="0" w:space="0" w:color="auto"/>
        <w:right w:val="none" w:sz="0" w:space="0" w:color="auto"/>
      </w:divBdr>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846557757">
      <w:bodyDiv w:val="1"/>
      <w:marLeft w:val="0"/>
      <w:marRight w:val="0"/>
      <w:marTop w:val="0"/>
      <w:marBottom w:val="0"/>
      <w:divBdr>
        <w:top w:val="none" w:sz="0" w:space="0" w:color="auto"/>
        <w:left w:val="none" w:sz="0" w:space="0" w:color="auto"/>
        <w:bottom w:val="none" w:sz="0" w:space="0" w:color="auto"/>
        <w:right w:val="none" w:sz="0" w:space="0" w:color="auto"/>
      </w:divBdr>
    </w:div>
    <w:div w:id="853031196">
      <w:bodyDiv w:val="1"/>
      <w:marLeft w:val="0"/>
      <w:marRight w:val="0"/>
      <w:marTop w:val="0"/>
      <w:marBottom w:val="0"/>
      <w:divBdr>
        <w:top w:val="none" w:sz="0" w:space="0" w:color="auto"/>
        <w:left w:val="none" w:sz="0" w:space="0" w:color="auto"/>
        <w:bottom w:val="none" w:sz="0" w:space="0" w:color="auto"/>
        <w:right w:val="none" w:sz="0" w:space="0" w:color="auto"/>
      </w:divBdr>
    </w:div>
    <w:div w:id="871068868">
      <w:bodyDiv w:val="1"/>
      <w:marLeft w:val="0"/>
      <w:marRight w:val="0"/>
      <w:marTop w:val="0"/>
      <w:marBottom w:val="0"/>
      <w:divBdr>
        <w:top w:val="none" w:sz="0" w:space="0" w:color="auto"/>
        <w:left w:val="none" w:sz="0" w:space="0" w:color="auto"/>
        <w:bottom w:val="none" w:sz="0" w:space="0" w:color="auto"/>
        <w:right w:val="none" w:sz="0" w:space="0" w:color="auto"/>
      </w:divBdr>
    </w:div>
    <w:div w:id="915676167">
      <w:bodyDiv w:val="1"/>
      <w:marLeft w:val="0"/>
      <w:marRight w:val="0"/>
      <w:marTop w:val="0"/>
      <w:marBottom w:val="0"/>
      <w:divBdr>
        <w:top w:val="none" w:sz="0" w:space="0" w:color="auto"/>
        <w:left w:val="none" w:sz="0" w:space="0" w:color="auto"/>
        <w:bottom w:val="none" w:sz="0" w:space="0" w:color="auto"/>
        <w:right w:val="none" w:sz="0" w:space="0" w:color="auto"/>
      </w:divBdr>
      <w:divsChild>
        <w:div w:id="684748654">
          <w:marLeft w:val="0"/>
          <w:marRight w:val="0"/>
          <w:marTop w:val="0"/>
          <w:marBottom w:val="0"/>
          <w:divBdr>
            <w:top w:val="single" w:sz="2" w:space="0" w:color="auto"/>
            <w:left w:val="single" w:sz="2" w:space="0" w:color="auto"/>
            <w:bottom w:val="single" w:sz="2" w:space="0" w:color="auto"/>
            <w:right w:val="single" w:sz="2" w:space="0" w:color="auto"/>
          </w:divBdr>
        </w:div>
        <w:div w:id="1876692182">
          <w:marLeft w:val="0"/>
          <w:marRight w:val="0"/>
          <w:marTop w:val="0"/>
          <w:marBottom w:val="0"/>
          <w:divBdr>
            <w:top w:val="single" w:sz="2" w:space="0" w:color="auto"/>
            <w:left w:val="single" w:sz="2" w:space="0" w:color="auto"/>
            <w:bottom w:val="single" w:sz="2" w:space="0" w:color="auto"/>
            <w:right w:val="single" w:sz="2" w:space="0" w:color="auto"/>
          </w:divBdr>
        </w:div>
        <w:div w:id="1924560998">
          <w:marLeft w:val="0"/>
          <w:marRight w:val="0"/>
          <w:marTop w:val="0"/>
          <w:marBottom w:val="0"/>
          <w:divBdr>
            <w:top w:val="single" w:sz="2" w:space="0" w:color="auto"/>
            <w:left w:val="single" w:sz="2" w:space="0" w:color="auto"/>
            <w:bottom w:val="single" w:sz="2" w:space="0" w:color="auto"/>
            <w:right w:val="single" w:sz="2" w:space="0" w:color="auto"/>
          </w:divBdr>
        </w:div>
        <w:div w:id="339701924">
          <w:marLeft w:val="0"/>
          <w:marRight w:val="0"/>
          <w:marTop w:val="0"/>
          <w:marBottom w:val="0"/>
          <w:divBdr>
            <w:top w:val="single" w:sz="2" w:space="0" w:color="auto"/>
            <w:left w:val="single" w:sz="2" w:space="0" w:color="auto"/>
            <w:bottom w:val="single" w:sz="2" w:space="0" w:color="auto"/>
            <w:right w:val="single" w:sz="2" w:space="0" w:color="auto"/>
          </w:divBdr>
        </w:div>
        <w:div w:id="1581602136">
          <w:marLeft w:val="0"/>
          <w:marRight w:val="0"/>
          <w:marTop w:val="0"/>
          <w:marBottom w:val="0"/>
          <w:divBdr>
            <w:top w:val="single" w:sz="2" w:space="0" w:color="auto"/>
            <w:left w:val="single" w:sz="2" w:space="0" w:color="auto"/>
            <w:bottom w:val="single" w:sz="2" w:space="0" w:color="auto"/>
            <w:right w:val="single" w:sz="2" w:space="0" w:color="auto"/>
          </w:divBdr>
        </w:div>
      </w:divsChild>
    </w:div>
    <w:div w:id="925188002">
      <w:bodyDiv w:val="1"/>
      <w:marLeft w:val="0"/>
      <w:marRight w:val="0"/>
      <w:marTop w:val="0"/>
      <w:marBottom w:val="0"/>
      <w:divBdr>
        <w:top w:val="none" w:sz="0" w:space="0" w:color="auto"/>
        <w:left w:val="none" w:sz="0" w:space="0" w:color="auto"/>
        <w:bottom w:val="none" w:sz="0" w:space="0" w:color="auto"/>
        <w:right w:val="none" w:sz="0" w:space="0" w:color="auto"/>
      </w:divBdr>
    </w:div>
    <w:div w:id="926697223">
      <w:bodyDiv w:val="1"/>
      <w:marLeft w:val="0"/>
      <w:marRight w:val="0"/>
      <w:marTop w:val="0"/>
      <w:marBottom w:val="0"/>
      <w:divBdr>
        <w:top w:val="none" w:sz="0" w:space="0" w:color="auto"/>
        <w:left w:val="none" w:sz="0" w:space="0" w:color="auto"/>
        <w:bottom w:val="none" w:sz="0" w:space="0" w:color="auto"/>
        <w:right w:val="none" w:sz="0" w:space="0" w:color="auto"/>
      </w:divBdr>
    </w:div>
    <w:div w:id="937173900">
      <w:bodyDiv w:val="1"/>
      <w:marLeft w:val="0"/>
      <w:marRight w:val="0"/>
      <w:marTop w:val="0"/>
      <w:marBottom w:val="0"/>
      <w:divBdr>
        <w:top w:val="none" w:sz="0" w:space="0" w:color="auto"/>
        <w:left w:val="none" w:sz="0" w:space="0" w:color="auto"/>
        <w:bottom w:val="none" w:sz="0" w:space="0" w:color="auto"/>
        <w:right w:val="none" w:sz="0" w:space="0" w:color="auto"/>
      </w:divBdr>
      <w:divsChild>
        <w:div w:id="1892233738">
          <w:marLeft w:val="0"/>
          <w:marRight w:val="0"/>
          <w:marTop w:val="0"/>
          <w:marBottom w:val="0"/>
          <w:divBdr>
            <w:top w:val="single" w:sz="2" w:space="0" w:color="auto"/>
            <w:left w:val="single" w:sz="2" w:space="0" w:color="auto"/>
            <w:bottom w:val="single" w:sz="2" w:space="0" w:color="auto"/>
            <w:right w:val="single" w:sz="2" w:space="0" w:color="auto"/>
          </w:divBdr>
        </w:div>
        <w:div w:id="1382632611">
          <w:marLeft w:val="0"/>
          <w:marRight w:val="0"/>
          <w:marTop w:val="0"/>
          <w:marBottom w:val="0"/>
          <w:divBdr>
            <w:top w:val="single" w:sz="2" w:space="0" w:color="auto"/>
            <w:left w:val="single" w:sz="2" w:space="0" w:color="auto"/>
            <w:bottom w:val="single" w:sz="2" w:space="0" w:color="auto"/>
            <w:right w:val="single" w:sz="2" w:space="0" w:color="auto"/>
          </w:divBdr>
        </w:div>
      </w:divsChild>
    </w:div>
    <w:div w:id="969744328">
      <w:bodyDiv w:val="1"/>
      <w:marLeft w:val="0"/>
      <w:marRight w:val="0"/>
      <w:marTop w:val="0"/>
      <w:marBottom w:val="0"/>
      <w:divBdr>
        <w:top w:val="none" w:sz="0" w:space="0" w:color="auto"/>
        <w:left w:val="none" w:sz="0" w:space="0" w:color="auto"/>
        <w:bottom w:val="none" w:sz="0" w:space="0" w:color="auto"/>
        <w:right w:val="none" w:sz="0" w:space="0" w:color="auto"/>
      </w:divBdr>
    </w:div>
    <w:div w:id="980379113">
      <w:bodyDiv w:val="1"/>
      <w:marLeft w:val="0"/>
      <w:marRight w:val="0"/>
      <w:marTop w:val="0"/>
      <w:marBottom w:val="0"/>
      <w:divBdr>
        <w:top w:val="none" w:sz="0" w:space="0" w:color="auto"/>
        <w:left w:val="none" w:sz="0" w:space="0" w:color="auto"/>
        <w:bottom w:val="none" w:sz="0" w:space="0" w:color="auto"/>
        <w:right w:val="none" w:sz="0" w:space="0" w:color="auto"/>
      </w:divBdr>
    </w:div>
    <w:div w:id="980964604">
      <w:bodyDiv w:val="1"/>
      <w:marLeft w:val="0"/>
      <w:marRight w:val="0"/>
      <w:marTop w:val="0"/>
      <w:marBottom w:val="0"/>
      <w:divBdr>
        <w:top w:val="none" w:sz="0" w:space="0" w:color="auto"/>
        <w:left w:val="none" w:sz="0" w:space="0" w:color="auto"/>
        <w:bottom w:val="none" w:sz="0" w:space="0" w:color="auto"/>
        <w:right w:val="none" w:sz="0" w:space="0" w:color="auto"/>
      </w:divBdr>
    </w:div>
    <w:div w:id="986933628">
      <w:bodyDiv w:val="1"/>
      <w:marLeft w:val="0"/>
      <w:marRight w:val="0"/>
      <w:marTop w:val="0"/>
      <w:marBottom w:val="0"/>
      <w:divBdr>
        <w:top w:val="none" w:sz="0" w:space="0" w:color="auto"/>
        <w:left w:val="none" w:sz="0" w:space="0" w:color="auto"/>
        <w:bottom w:val="none" w:sz="0" w:space="0" w:color="auto"/>
        <w:right w:val="none" w:sz="0" w:space="0" w:color="auto"/>
      </w:divBdr>
    </w:div>
    <w:div w:id="994338985">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1038774289">
      <w:bodyDiv w:val="1"/>
      <w:marLeft w:val="0"/>
      <w:marRight w:val="0"/>
      <w:marTop w:val="0"/>
      <w:marBottom w:val="0"/>
      <w:divBdr>
        <w:top w:val="none" w:sz="0" w:space="0" w:color="auto"/>
        <w:left w:val="none" w:sz="0" w:space="0" w:color="auto"/>
        <w:bottom w:val="none" w:sz="0" w:space="0" w:color="auto"/>
        <w:right w:val="none" w:sz="0" w:space="0" w:color="auto"/>
      </w:divBdr>
    </w:div>
    <w:div w:id="1059209729">
      <w:bodyDiv w:val="1"/>
      <w:marLeft w:val="0"/>
      <w:marRight w:val="0"/>
      <w:marTop w:val="0"/>
      <w:marBottom w:val="0"/>
      <w:divBdr>
        <w:top w:val="none" w:sz="0" w:space="0" w:color="auto"/>
        <w:left w:val="none" w:sz="0" w:space="0" w:color="auto"/>
        <w:bottom w:val="none" w:sz="0" w:space="0" w:color="auto"/>
        <w:right w:val="none" w:sz="0" w:space="0" w:color="auto"/>
      </w:divBdr>
    </w:div>
    <w:div w:id="1070736141">
      <w:bodyDiv w:val="1"/>
      <w:marLeft w:val="0"/>
      <w:marRight w:val="0"/>
      <w:marTop w:val="0"/>
      <w:marBottom w:val="0"/>
      <w:divBdr>
        <w:top w:val="none" w:sz="0" w:space="0" w:color="auto"/>
        <w:left w:val="none" w:sz="0" w:space="0" w:color="auto"/>
        <w:bottom w:val="none" w:sz="0" w:space="0" w:color="auto"/>
        <w:right w:val="none" w:sz="0" w:space="0" w:color="auto"/>
      </w:divBdr>
    </w:div>
    <w:div w:id="1081802838">
      <w:bodyDiv w:val="1"/>
      <w:marLeft w:val="0"/>
      <w:marRight w:val="0"/>
      <w:marTop w:val="0"/>
      <w:marBottom w:val="0"/>
      <w:divBdr>
        <w:top w:val="none" w:sz="0" w:space="0" w:color="auto"/>
        <w:left w:val="none" w:sz="0" w:space="0" w:color="auto"/>
        <w:bottom w:val="none" w:sz="0" w:space="0" w:color="auto"/>
        <w:right w:val="none" w:sz="0" w:space="0" w:color="auto"/>
      </w:divBdr>
    </w:div>
    <w:div w:id="1101296323">
      <w:bodyDiv w:val="1"/>
      <w:marLeft w:val="0"/>
      <w:marRight w:val="0"/>
      <w:marTop w:val="0"/>
      <w:marBottom w:val="0"/>
      <w:divBdr>
        <w:top w:val="none" w:sz="0" w:space="0" w:color="auto"/>
        <w:left w:val="none" w:sz="0" w:space="0" w:color="auto"/>
        <w:bottom w:val="none" w:sz="0" w:space="0" w:color="auto"/>
        <w:right w:val="none" w:sz="0" w:space="0" w:color="auto"/>
      </w:divBdr>
    </w:div>
    <w:div w:id="1111782264">
      <w:bodyDiv w:val="1"/>
      <w:marLeft w:val="0"/>
      <w:marRight w:val="0"/>
      <w:marTop w:val="0"/>
      <w:marBottom w:val="0"/>
      <w:divBdr>
        <w:top w:val="none" w:sz="0" w:space="0" w:color="auto"/>
        <w:left w:val="none" w:sz="0" w:space="0" w:color="auto"/>
        <w:bottom w:val="none" w:sz="0" w:space="0" w:color="auto"/>
        <w:right w:val="none" w:sz="0" w:space="0" w:color="auto"/>
      </w:divBdr>
    </w:div>
    <w:div w:id="1141538783">
      <w:bodyDiv w:val="1"/>
      <w:marLeft w:val="0"/>
      <w:marRight w:val="0"/>
      <w:marTop w:val="0"/>
      <w:marBottom w:val="0"/>
      <w:divBdr>
        <w:top w:val="none" w:sz="0" w:space="0" w:color="auto"/>
        <w:left w:val="none" w:sz="0" w:space="0" w:color="auto"/>
        <w:bottom w:val="none" w:sz="0" w:space="0" w:color="auto"/>
        <w:right w:val="none" w:sz="0" w:space="0" w:color="auto"/>
      </w:divBdr>
    </w:div>
    <w:div w:id="1169755082">
      <w:bodyDiv w:val="1"/>
      <w:marLeft w:val="0"/>
      <w:marRight w:val="0"/>
      <w:marTop w:val="0"/>
      <w:marBottom w:val="0"/>
      <w:divBdr>
        <w:top w:val="none" w:sz="0" w:space="0" w:color="auto"/>
        <w:left w:val="none" w:sz="0" w:space="0" w:color="auto"/>
        <w:bottom w:val="none" w:sz="0" w:space="0" w:color="auto"/>
        <w:right w:val="none" w:sz="0" w:space="0" w:color="auto"/>
      </w:divBdr>
    </w:div>
    <w:div w:id="1176267679">
      <w:bodyDiv w:val="1"/>
      <w:marLeft w:val="0"/>
      <w:marRight w:val="0"/>
      <w:marTop w:val="0"/>
      <w:marBottom w:val="0"/>
      <w:divBdr>
        <w:top w:val="none" w:sz="0" w:space="0" w:color="auto"/>
        <w:left w:val="none" w:sz="0" w:space="0" w:color="auto"/>
        <w:bottom w:val="none" w:sz="0" w:space="0" w:color="auto"/>
        <w:right w:val="none" w:sz="0" w:space="0" w:color="auto"/>
      </w:divBdr>
    </w:div>
    <w:div w:id="1273173814">
      <w:bodyDiv w:val="1"/>
      <w:marLeft w:val="0"/>
      <w:marRight w:val="0"/>
      <w:marTop w:val="0"/>
      <w:marBottom w:val="0"/>
      <w:divBdr>
        <w:top w:val="none" w:sz="0" w:space="0" w:color="auto"/>
        <w:left w:val="none" w:sz="0" w:space="0" w:color="auto"/>
        <w:bottom w:val="none" w:sz="0" w:space="0" w:color="auto"/>
        <w:right w:val="none" w:sz="0" w:space="0" w:color="auto"/>
      </w:divBdr>
    </w:div>
    <w:div w:id="1283612477">
      <w:bodyDiv w:val="1"/>
      <w:marLeft w:val="0"/>
      <w:marRight w:val="0"/>
      <w:marTop w:val="0"/>
      <w:marBottom w:val="0"/>
      <w:divBdr>
        <w:top w:val="none" w:sz="0" w:space="0" w:color="auto"/>
        <w:left w:val="none" w:sz="0" w:space="0" w:color="auto"/>
        <w:bottom w:val="none" w:sz="0" w:space="0" w:color="auto"/>
        <w:right w:val="none" w:sz="0" w:space="0" w:color="auto"/>
      </w:divBdr>
    </w:div>
    <w:div w:id="1301955914">
      <w:bodyDiv w:val="1"/>
      <w:marLeft w:val="0"/>
      <w:marRight w:val="0"/>
      <w:marTop w:val="0"/>
      <w:marBottom w:val="0"/>
      <w:divBdr>
        <w:top w:val="none" w:sz="0" w:space="0" w:color="auto"/>
        <w:left w:val="none" w:sz="0" w:space="0" w:color="auto"/>
        <w:bottom w:val="none" w:sz="0" w:space="0" w:color="auto"/>
        <w:right w:val="none" w:sz="0" w:space="0" w:color="auto"/>
      </w:divBdr>
    </w:div>
    <w:div w:id="1307395309">
      <w:bodyDiv w:val="1"/>
      <w:marLeft w:val="0"/>
      <w:marRight w:val="0"/>
      <w:marTop w:val="0"/>
      <w:marBottom w:val="0"/>
      <w:divBdr>
        <w:top w:val="none" w:sz="0" w:space="0" w:color="auto"/>
        <w:left w:val="none" w:sz="0" w:space="0" w:color="auto"/>
        <w:bottom w:val="none" w:sz="0" w:space="0" w:color="auto"/>
        <w:right w:val="none" w:sz="0" w:space="0" w:color="auto"/>
      </w:divBdr>
    </w:div>
    <w:div w:id="1310550876">
      <w:bodyDiv w:val="1"/>
      <w:marLeft w:val="0"/>
      <w:marRight w:val="0"/>
      <w:marTop w:val="0"/>
      <w:marBottom w:val="0"/>
      <w:divBdr>
        <w:top w:val="none" w:sz="0" w:space="0" w:color="auto"/>
        <w:left w:val="none" w:sz="0" w:space="0" w:color="auto"/>
        <w:bottom w:val="none" w:sz="0" w:space="0" w:color="auto"/>
        <w:right w:val="none" w:sz="0" w:space="0" w:color="auto"/>
      </w:divBdr>
      <w:divsChild>
        <w:div w:id="1397702212">
          <w:marLeft w:val="0"/>
          <w:marRight w:val="0"/>
          <w:marTop w:val="0"/>
          <w:marBottom w:val="0"/>
          <w:divBdr>
            <w:top w:val="none" w:sz="0" w:space="0" w:color="auto"/>
            <w:left w:val="none" w:sz="0" w:space="0" w:color="auto"/>
            <w:bottom w:val="none" w:sz="0" w:space="0" w:color="auto"/>
            <w:right w:val="none" w:sz="0" w:space="0" w:color="auto"/>
          </w:divBdr>
          <w:divsChild>
            <w:div w:id="2034375671">
              <w:marLeft w:val="0"/>
              <w:marRight w:val="0"/>
              <w:marTop w:val="0"/>
              <w:marBottom w:val="0"/>
              <w:divBdr>
                <w:top w:val="none" w:sz="0" w:space="0" w:color="auto"/>
                <w:left w:val="none" w:sz="0" w:space="0" w:color="auto"/>
                <w:bottom w:val="none" w:sz="0" w:space="0" w:color="auto"/>
                <w:right w:val="none" w:sz="0" w:space="0" w:color="auto"/>
              </w:divBdr>
              <w:divsChild>
                <w:div w:id="2833892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293554685">
          <w:marLeft w:val="0"/>
          <w:marRight w:val="0"/>
          <w:marTop w:val="0"/>
          <w:marBottom w:val="0"/>
          <w:divBdr>
            <w:top w:val="none" w:sz="0" w:space="0" w:color="auto"/>
            <w:left w:val="none" w:sz="0" w:space="0" w:color="auto"/>
            <w:bottom w:val="none" w:sz="0" w:space="0" w:color="auto"/>
            <w:right w:val="none" w:sz="0" w:space="0" w:color="auto"/>
          </w:divBdr>
          <w:divsChild>
            <w:div w:id="1220021124">
              <w:marLeft w:val="0"/>
              <w:marRight w:val="0"/>
              <w:marTop w:val="0"/>
              <w:marBottom w:val="0"/>
              <w:divBdr>
                <w:top w:val="none" w:sz="0" w:space="0" w:color="auto"/>
                <w:left w:val="none" w:sz="0" w:space="0" w:color="auto"/>
                <w:bottom w:val="none" w:sz="0" w:space="0" w:color="auto"/>
                <w:right w:val="none" w:sz="0" w:space="0" w:color="auto"/>
              </w:divBdr>
              <w:divsChild>
                <w:div w:id="1694115754">
                  <w:marLeft w:val="0"/>
                  <w:marRight w:val="0"/>
                  <w:marTop w:val="0"/>
                  <w:marBottom w:val="300"/>
                  <w:divBdr>
                    <w:top w:val="none" w:sz="0" w:space="0" w:color="auto"/>
                    <w:left w:val="none" w:sz="0" w:space="0" w:color="auto"/>
                    <w:bottom w:val="none" w:sz="0" w:space="0" w:color="auto"/>
                    <w:right w:val="none" w:sz="0" w:space="0" w:color="auto"/>
                  </w:divBdr>
                  <w:divsChild>
                    <w:div w:id="1973436546">
                      <w:marLeft w:val="0"/>
                      <w:marRight w:val="0"/>
                      <w:marTop w:val="0"/>
                      <w:marBottom w:val="0"/>
                      <w:divBdr>
                        <w:top w:val="none" w:sz="0" w:space="0" w:color="auto"/>
                        <w:left w:val="none" w:sz="0" w:space="0" w:color="auto"/>
                        <w:bottom w:val="none" w:sz="0" w:space="0" w:color="auto"/>
                        <w:right w:val="none" w:sz="0" w:space="0" w:color="auto"/>
                      </w:divBdr>
                      <w:divsChild>
                        <w:div w:id="152937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0452925">
      <w:bodyDiv w:val="1"/>
      <w:marLeft w:val="0"/>
      <w:marRight w:val="0"/>
      <w:marTop w:val="0"/>
      <w:marBottom w:val="0"/>
      <w:divBdr>
        <w:top w:val="none" w:sz="0" w:space="0" w:color="auto"/>
        <w:left w:val="none" w:sz="0" w:space="0" w:color="auto"/>
        <w:bottom w:val="none" w:sz="0" w:space="0" w:color="auto"/>
        <w:right w:val="none" w:sz="0" w:space="0" w:color="auto"/>
      </w:divBdr>
    </w:div>
    <w:div w:id="1375620451">
      <w:bodyDiv w:val="1"/>
      <w:marLeft w:val="0"/>
      <w:marRight w:val="0"/>
      <w:marTop w:val="0"/>
      <w:marBottom w:val="0"/>
      <w:divBdr>
        <w:top w:val="none" w:sz="0" w:space="0" w:color="auto"/>
        <w:left w:val="none" w:sz="0" w:space="0" w:color="auto"/>
        <w:bottom w:val="none" w:sz="0" w:space="0" w:color="auto"/>
        <w:right w:val="none" w:sz="0" w:space="0" w:color="auto"/>
      </w:divBdr>
    </w:div>
    <w:div w:id="1499081301">
      <w:bodyDiv w:val="1"/>
      <w:marLeft w:val="0"/>
      <w:marRight w:val="0"/>
      <w:marTop w:val="0"/>
      <w:marBottom w:val="0"/>
      <w:divBdr>
        <w:top w:val="none" w:sz="0" w:space="0" w:color="auto"/>
        <w:left w:val="none" w:sz="0" w:space="0" w:color="auto"/>
        <w:bottom w:val="none" w:sz="0" w:space="0" w:color="auto"/>
        <w:right w:val="none" w:sz="0" w:space="0" w:color="auto"/>
      </w:divBdr>
      <w:divsChild>
        <w:div w:id="758063901">
          <w:marLeft w:val="0"/>
          <w:marRight w:val="0"/>
          <w:marTop w:val="0"/>
          <w:marBottom w:val="0"/>
          <w:divBdr>
            <w:top w:val="single" w:sz="2" w:space="0" w:color="auto"/>
            <w:left w:val="single" w:sz="2" w:space="0" w:color="auto"/>
            <w:bottom w:val="single" w:sz="2" w:space="0" w:color="auto"/>
            <w:right w:val="single" w:sz="2" w:space="0" w:color="auto"/>
          </w:divBdr>
        </w:div>
        <w:div w:id="688533042">
          <w:marLeft w:val="0"/>
          <w:marRight w:val="0"/>
          <w:marTop w:val="0"/>
          <w:marBottom w:val="0"/>
          <w:divBdr>
            <w:top w:val="single" w:sz="2" w:space="0" w:color="auto"/>
            <w:left w:val="single" w:sz="2" w:space="0" w:color="auto"/>
            <w:bottom w:val="single" w:sz="2" w:space="0" w:color="auto"/>
            <w:right w:val="single" w:sz="2" w:space="0" w:color="auto"/>
          </w:divBdr>
        </w:div>
      </w:divsChild>
    </w:div>
    <w:div w:id="1545942640">
      <w:bodyDiv w:val="1"/>
      <w:marLeft w:val="0"/>
      <w:marRight w:val="0"/>
      <w:marTop w:val="0"/>
      <w:marBottom w:val="0"/>
      <w:divBdr>
        <w:top w:val="none" w:sz="0" w:space="0" w:color="auto"/>
        <w:left w:val="none" w:sz="0" w:space="0" w:color="auto"/>
        <w:bottom w:val="none" w:sz="0" w:space="0" w:color="auto"/>
        <w:right w:val="none" w:sz="0" w:space="0" w:color="auto"/>
      </w:divBdr>
    </w:div>
    <w:div w:id="1603341020">
      <w:bodyDiv w:val="1"/>
      <w:marLeft w:val="0"/>
      <w:marRight w:val="0"/>
      <w:marTop w:val="0"/>
      <w:marBottom w:val="0"/>
      <w:divBdr>
        <w:top w:val="none" w:sz="0" w:space="0" w:color="auto"/>
        <w:left w:val="none" w:sz="0" w:space="0" w:color="auto"/>
        <w:bottom w:val="none" w:sz="0" w:space="0" w:color="auto"/>
        <w:right w:val="none" w:sz="0" w:space="0" w:color="auto"/>
      </w:divBdr>
    </w:div>
    <w:div w:id="1665471148">
      <w:bodyDiv w:val="1"/>
      <w:marLeft w:val="0"/>
      <w:marRight w:val="0"/>
      <w:marTop w:val="0"/>
      <w:marBottom w:val="0"/>
      <w:divBdr>
        <w:top w:val="none" w:sz="0" w:space="0" w:color="auto"/>
        <w:left w:val="none" w:sz="0" w:space="0" w:color="auto"/>
        <w:bottom w:val="none" w:sz="0" w:space="0" w:color="auto"/>
        <w:right w:val="none" w:sz="0" w:space="0" w:color="auto"/>
      </w:divBdr>
    </w:div>
    <w:div w:id="1686790272">
      <w:bodyDiv w:val="1"/>
      <w:marLeft w:val="0"/>
      <w:marRight w:val="0"/>
      <w:marTop w:val="0"/>
      <w:marBottom w:val="0"/>
      <w:divBdr>
        <w:top w:val="none" w:sz="0" w:space="0" w:color="auto"/>
        <w:left w:val="none" w:sz="0" w:space="0" w:color="auto"/>
        <w:bottom w:val="none" w:sz="0" w:space="0" w:color="auto"/>
        <w:right w:val="none" w:sz="0" w:space="0" w:color="auto"/>
      </w:divBdr>
    </w:div>
    <w:div w:id="1693073707">
      <w:bodyDiv w:val="1"/>
      <w:marLeft w:val="0"/>
      <w:marRight w:val="0"/>
      <w:marTop w:val="0"/>
      <w:marBottom w:val="0"/>
      <w:divBdr>
        <w:top w:val="none" w:sz="0" w:space="0" w:color="auto"/>
        <w:left w:val="none" w:sz="0" w:space="0" w:color="auto"/>
        <w:bottom w:val="none" w:sz="0" w:space="0" w:color="auto"/>
        <w:right w:val="none" w:sz="0" w:space="0" w:color="auto"/>
      </w:divBdr>
    </w:div>
    <w:div w:id="1694455427">
      <w:bodyDiv w:val="1"/>
      <w:marLeft w:val="0"/>
      <w:marRight w:val="0"/>
      <w:marTop w:val="0"/>
      <w:marBottom w:val="0"/>
      <w:divBdr>
        <w:top w:val="none" w:sz="0" w:space="0" w:color="auto"/>
        <w:left w:val="none" w:sz="0" w:space="0" w:color="auto"/>
        <w:bottom w:val="none" w:sz="0" w:space="0" w:color="auto"/>
        <w:right w:val="none" w:sz="0" w:space="0" w:color="auto"/>
      </w:divBdr>
    </w:div>
    <w:div w:id="1743335039">
      <w:bodyDiv w:val="1"/>
      <w:marLeft w:val="0"/>
      <w:marRight w:val="0"/>
      <w:marTop w:val="0"/>
      <w:marBottom w:val="0"/>
      <w:divBdr>
        <w:top w:val="none" w:sz="0" w:space="0" w:color="auto"/>
        <w:left w:val="none" w:sz="0" w:space="0" w:color="auto"/>
        <w:bottom w:val="none" w:sz="0" w:space="0" w:color="auto"/>
        <w:right w:val="none" w:sz="0" w:space="0" w:color="auto"/>
      </w:divBdr>
    </w:div>
    <w:div w:id="1772967830">
      <w:bodyDiv w:val="1"/>
      <w:marLeft w:val="0"/>
      <w:marRight w:val="0"/>
      <w:marTop w:val="0"/>
      <w:marBottom w:val="0"/>
      <w:divBdr>
        <w:top w:val="none" w:sz="0" w:space="0" w:color="auto"/>
        <w:left w:val="none" w:sz="0" w:space="0" w:color="auto"/>
        <w:bottom w:val="none" w:sz="0" w:space="0" w:color="auto"/>
        <w:right w:val="none" w:sz="0" w:space="0" w:color="auto"/>
      </w:divBdr>
    </w:div>
    <w:div w:id="1813057520">
      <w:bodyDiv w:val="1"/>
      <w:marLeft w:val="0"/>
      <w:marRight w:val="0"/>
      <w:marTop w:val="0"/>
      <w:marBottom w:val="0"/>
      <w:divBdr>
        <w:top w:val="none" w:sz="0" w:space="0" w:color="auto"/>
        <w:left w:val="none" w:sz="0" w:space="0" w:color="auto"/>
        <w:bottom w:val="none" w:sz="0" w:space="0" w:color="auto"/>
        <w:right w:val="none" w:sz="0" w:space="0" w:color="auto"/>
      </w:divBdr>
    </w:div>
    <w:div w:id="1840537028">
      <w:bodyDiv w:val="1"/>
      <w:marLeft w:val="0"/>
      <w:marRight w:val="0"/>
      <w:marTop w:val="0"/>
      <w:marBottom w:val="0"/>
      <w:divBdr>
        <w:top w:val="none" w:sz="0" w:space="0" w:color="auto"/>
        <w:left w:val="none" w:sz="0" w:space="0" w:color="auto"/>
        <w:bottom w:val="none" w:sz="0" w:space="0" w:color="auto"/>
        <w:right w:val="none" w:sz="0" w:space="0" w:color="auto"/>
      </w:divBdr>
    </w:div>
    <w:div w:id="1932083535">
      <w:bodyDiv w:val="1"/>
      <w:marLeft w:val="0"/>
      <w:marRight w:val="0"/>
      <w:marTop w:val="0"/>
      <w:marBottom w:val="0"/>
      <w:divBdr>
        <w:top w:val="none" w:sz="0" w:space="0" w:color="auto"/>
        <w:left w:val="none" w:sz="0" w:space="0" w:color="auto"/>
        <w:bottom w:val="none" w:sz="0" w:space="0" w:color="auto"/>
        <w:right w:val="none" w:sz="0" w:space="0" w:color="auto"/>
      </w:divBdr>
      <w:divsChild>
        <w:div w:id="465465398">
          <w:marLeft w:val="0"/>
          <w:marRight w:val="0"/>
          <w:marTop w:val="0"/>
          <w:marBottom w:val="0"/>
          <w:divBdr>
            <w:top w:val="single" w:sz="2" w:space="0" w:color="auto"/>
            <w:left w:val="single" w:sz="2" w:space="0" w:color="auto"/>
            <w:bottom w:val="single" w:sz="2" w:space="0" w:color="auto"/>
            <w:right w:val="single" w:sz="2" w:space="0" w:color="auto"/>
          </w:divBdr>
        </w:div>
        <w:div w:id="1857766393">
          <w:marLeft w:val="0"/>
          <w:marRight w:val="0"/>
          <w:marTop w:val="0"/>
          <w:marBottom w:val="0"/>
          <w:divBdr>
            <w:top w:val="single" w:sz="2" w:space="0" w:color="auto"/>
            <w:left w:val="single" w:sz="2" w:space="0" w:color="auto"/>
            <w:bottom w:val="single" w:sz="2" w:space="0" w:color="auto"/>
            <w:right w:val="single" w:sz="2" w:space="0" w:color="auto"/>
          </w:divBdr>
        </w:div>
        <w:div w:id="1415392369">
          <w:marLeft w:val="0"/>
          <w:marRight w:val="0"/>
          <w:marTop w:val="0"/>
          <w:marBottom w:val="0"/>
          <w:divBdr>
            <w:top w:val="single" w:sz="2" w:space="0" w:color="auto"/>
            <w:left w:val="single" w:sz="2" w:space="0" w:color="auto"/>
            <w:bottom w:val="single" w:sz="2" w:space="0" w:color="auto"/>
            <w:right w:val="single" w:sz="2" w:space="0" w:color="auto"/>
          </w:divBdr>
        </w:div>
      </w:divsChild>
    </w:div>
    <w:div w:id="1937866520">
      <w:bodyDiv w:val="1"/>
      <w:marLeft w:val="0"/>
      <w:marRight w:val="0"/>
      <w:marTop w:val="0"/>
      <w:marBottom w:val="0"/>
      <w:divBdr>
        <w:top w:val="none" w:sz="0" w:space="0" w:color="auto"/>
        <w:left w:val="none" w:sz="0" w:space="0" w:color="auto"/>
        <w:bottom w:val="none" w:sz="0" w:space="0" w:color="auto"/>
        <w:right w:val="none" w:sz="0" w:space="0" w:color="auto"/>
      </w:divBdr>
    </w:div>
    <w:div w:id="2016296763">
      <w:bodyDiv w:val="1"/>
      <w:marLeft w:val="0"/>
      <w:marRight w:val="0"/>
      <w:marTop w:val="0"/>
      <w:marBottom w:val="0"/>
      <w:divBdr>
        <w:top w:val="none" w:sz="0" w:space="0" w:color="auto"/>
        <w:left w:val="none" w:sz="0" w:space="0" w:color="auto"/>
        <w:bottom w:val="none" w:sz="0" w:space="0" w:color="auto"/>
        <w:right w:val="none" w:sz="0" w:space="0" w:color="auto"/>
      </w:divBdr>
      <w:divsChild>
        <w:div w:id="594556926">
          <w:marLeft w:val="0"/>
          <w:marRight w:val="0"/>
          <w:marTop w:val="0"/>
          <w:marBottom w:val="0"/>
          <w:divBdr>
            <w:top w:val="single" w:sz="2" w:space="0" w:color="auto"/>
            <w:left w:val="single" w:sz="2" w:space="0" w:color="auto"/>
            <w:bottom w:val="single" w:sz="2" w:space="0" w:color="auto"/>
            <w:right w:val="single" w:sz="2" w:space="0" w:color="auto"/>
          </w:divBdr>
        </w:div>
        <w:div w:id="721826345">
          <w:marLeft w:val="0"/>
          <w:marRight w:val="0"/>
          <w:marTop w:val="0"/>
          <w:marBottom w:val="0"/>
          <w:divBdr>
            <w:top w:val="single" w:sz="2" w:space="0" w:color="auto"/>
            <w:left w:val="single" w:sz="2" w:space="0" w:color="auto"/>
            <w:bottom w:val="single" w:sz="2" w:space="0" w:color="auto"/>
            <w:right w:val="single" w:sz="2" w:space="0" w:color="auto"/>
          </w:divBdr>
        </w:div>
      </w:divsChild>
    </w:div>
    <w:div w:id="2032224764">
      <w:bodyDiv w:val="1"/>
      <w:marLeft w:val="0"/>
      <w:marRight w:val="0"/>
      <w:marTop w:val="0"/>
      <w:marBottom w:val="0"/>
      <w:divBdr>
        <w:top w:val="none" w:sz="0" w:space="0" w:color="auto"/>
        <w:left w:val="none" w:sz="0" w:space="0" w:color="auto"/>
        <w:bottom w:val="none" w:sz="0" w:space="0" w:color="auto"/>
        <w:right w:val="none" w:sz="0" w:space="0" w:color="auto"/>
      </w:divBdr>
      <w:divsChild>
        <w:div w:id="644628686">
          <w:marLeft w:val="0"/>
          <w:marRight w:val="0"/>
          <w:marTop w:val="0"/>
          <w:marBottom w:val="0"/>
          <w:divBdr>
            <w:top w:val="none" w:sz="0" w:space="0" w:color="auto"/>
            <w:left w:val="none" w:sz="0" w:space="0" w:color="auto"/>
            <w:bottom w:val="none" w:sz="0" w:space="0" w:color="auto"/>
            <w:right w:val="none" w:sz="0" w:space="0" w:color="auto"/>
          </w:divBdr>
          <w:divsChild>
            <w:div w:id="1921794290">
              <w:marLeft w:val="0"/>
              <w:marRight w:val="0"/>
              <w:marTop w:val="0"/>
              <w:marBottom w:val="0"/>
              <w:divBdr>
                <w:top w:val="none" w:sz="0" w:space="0" w:color="auto"/>
                <w:left w:val="none" w:sz="0" w:space="0" w:color="auto"/>
                <w:bottom w:val="none" w:sz="0" w:space="0" w:color="auto"/>
                <w:right w:val="none" w:sz="0" w:space="0" w:color="auto"/>
              </w:divBdr>
            </w:div>
          </w:divsChild>
        </w:div>
        <w:div w:id="652024113">
          <w:marLeft w:val="0"/>
          <w:marRight w:val="0"/>
          <w:marTop w:val="0"/>
          <w:marBottom w:val="0"/>
          <w:divBdr>
            <w:top w:val="none" w:sz="0" w:space="0" w:color="auto"/>
            <w:left w:val="none" w:sz="0" w:space="0" w:color="auto"/>
            <w:bottom w:val="none" w:sz="0" w:space="0" w:color="auto"/>
            <w:right w:val="none" w:sz="0" w:space="0" w:color="auto"/>
          </w:divBdr>
          <w:divsChild>
            <w:div w:id="1870029428">
              <w:marLeft w:val="0"/>
              <w:marRight w:val="0"/>
              <w:marTop w:val="0"/>
              <w:marBottom w:val="0"/>
              <w:divBdr>
                <w:top w:val="none" w:sz="0" w:space="0" w:color="auto"/>
                <w:left w:val="none" w:sz="0" w:space="0" w:color="auto"/>
                <w:bottom w:val="none" w:sz="0" w:space="0" w:color="auto"/>
                <w:right w:val="none" w:sz="0" w:space="0" w:color="auto"/>
              </w:divBdr>
              <w:divsChild>
                <w:div w:id="1324973431">
                  <w:marLeft w:val="0"/>
                  <w:marRight w:val="0"/>
                  <w:marTop w:val="0"/>
                  <w:marBottom w:val="300"/>
                  <w:divBdr>
                    <w:top w:val="none" w:sz="0" w:space="0" w:color="auto"/>
                    <w:left w:val="none" w:sz="0" w:space="0" w:color="auto"/>
                    <w:bottom w:val="none" w:sz="0" w:space="0" w:color="auto"/>
                    <w:right w:val="none" w:sz="0" w:space="0" w:color="auto"/>
                  </w:divBdr>
                  <w:divsChild>
                    <w:div w:id="476801937">
                      <w:marLeft w:val="0"/>
                      <w:marRight w:val="0"/>
                      <w:marTop w:val="0"/>
                      <w:marBottom w:val="0"/>
                      <w:divBdr>
                        <w:top w:val="none" w:sz="0" w:space="0" w:color="auto"/>
                        <w:left w:val="none" w:sz="0" w:space="0" w:color="auto"/>
                        <w:bottom w:val="none" w:sz="0" w:space="0" w:color="auto"/>
                        <w:right w:val="none" w:sz="0" w:space="0" w:color="auto"/>
                      </w:divBdr>
                      <w:divsChild>
                        <w:div w:id="88417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 w:id="2044553993">
      <w:bodyDiv w:val="1"/>
      <w:marLeft w:val="0"/>
      <w:marRight w:val="0"/>
      <w:marTop w:val="0"/>
      <w:marBottom w:val="0"/>
      <w:divBdr>
        <w:top w:val="none" w:sz="0" w:space="0" w:color="auto"/>
        <w:left w:val="none" w:sz="0" w:space="0" w:color="auto"/>
        <w:bottom w:val="none" w:sz="0" w:space="0" w:color="auto"/>
        <w:right w:val="none" w:sz="0" w:space="0" w:color="auto"/>
      </w:divBdr>
      <w:divsChild>
        <w:div w:id="1786775328">
          <w:marLeft w:val="0"/>
          <w:marRight w:val="0"/>
          <w:marTop w:val="0"/>
          <w:marBottom w:val="0"/>
          <w:divBdr>
            <w:top w:val="single" w:sz="2" w:space="0" w:color="auto"/>
            <w:left w:val="single" w:sz="2" w:space="0" w:color="auto"/>
            <w:bottom w:val="single" w:sz="2" w:space="0" w:color="auto"/>
            <w:right w:val="single" w:sz="2" w:space="0" w:color="auto"/>
          </w:divBdr>
        </w:div>
        <w:div w:id="1463037191">
          <w:marLeft w:val="0"/>
          <w:marRight w:val="0"/>
          <w:marTop w:val="0"/>
          <w:marBottom w:val="0"/>
          <w:divBdr>
            <w:top w:val="single" w:sz="2" w:space="0" w:color="auto"/>
            <w:left w:val="single" w:sz="2" w:space="0" w:color="auto"/>
            <w:bottom w:val="single" w:sz="2" w:space="0" w:color="auto"/>
            <w:right w:val="single" w:sz="2" w:space="0" w:color="auto"/>
          </w:divBdr>
        </w:div>
      </w:divsChild>
    </w:div>
    <w:div w:id="2077389076">
      <w:bodyDiv w:val="1"/>
      <w:marLeft w:val="0"/>
      <w:marRight w:val="0"/>
      <w:marTop w:val="0"/>
      <w:marBottom w:val="0"/>
      <w:divBdr>
        <w:top w:val="none" w:sz="0" w:space="0" w:color="auto"/>
        <w:left w:val="none" w:sz="0" w:space="0" w:color="auto"/>
        <w:bottom w:val="none" w:sz="0" w:space="0" w:color="auto"/>
        <w:right w:val="none" w:sz="0" w:space="0" w:color="auto"/>
      </w:divBdr>
    </w:div>
    <w:div w:id="2091536655">
      <w:bodyDiv w:val="1"/>
      <w:marLeft w:val="0"/>
      <w:marRight w:val="0"/>
      <w:marTop w:val="0"/>
      <w:marBottom w:val="0"/>
      <w:divBdr>
        <w:top w:val="none" w:sz="0" w:space="0" w:color="auto"/>
        <w:left w:val="none" w:sz="0" w:space="0" w:color="auto"/>
        <w:bottom w:val="none" w:sz="0" w:space="0" w:color="auto"/>
        <w:right w:val="none" w:sz="0" w:space="0" w:color="auto"/>
      </w:divBdr>
      <w:divsChild>
        <w:div w:id="564268555">
          <w:marLeft w:val="0"/>
          <w:marRight w:val="0"/>
          <w:marTop w:val="0"/>
          <w:marBottom w:val="0"/>
          <w:divBdr>
            <w:top w:val="single" w:sz="2" w:space="0" w:color="auto"/>
            <w:left w:val="single" w:sz="2" w:space="0" w:color="auto"/>
            <w:bottom w:val="single" w:sz="2" w:space="0" w:color="auto"/>
            <w:right w:val="single" w:sz="2" w:space="0" w:color="auto"/>
          </w:divBdr>
        </w:div>
        <w:div w:id="1010639738">
          <w:marLeft w:val="0"/>
          <w:marRight w:val="0"/>
          <w:marTop w:val="0"/>
          <w:marBottom w:val="0"/>
          <w:divBdr>
            <w:top w:val="single" w:sz="2" w:space="0" w:color="auto"/>
            <w:left w:val="single" w:sz="2" w:space="0" w:color="auto"/>
            <w:bottom w:val="single" w:sz="2" w:space="0" w:color="auto"/>
            <w:right w:val="single" w:sz="2" w:space="0" w:color="auto"/>
          </w:divBdr>
        </w:div>
        <w:div w:id="2124574457">
          <w:marLeft w:val="0"/>
          <w:marRight w:val="0"/>
          <w:marTop w:val="0"/>
          <w:marBottom w:val="0"/>
          <w:divBdr>
            <w:top w:val="single" w:sz="2" w:space="0" w:color="auto"/>
            <w:left w:val="single" w:sz="2" w:space="0" w:color="auto"/>
            <w:bottom w:val="single" w:sz="2" w:space="0" w:color="auto"/>
            <w:right w:val="single" w:sz="2" w:space="0" w:color="auto"/>
          </w:divBdr>
        </w:div>
      </w:divsChild>
    </w:div>
    <w:div w:id="212345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oot xmlns="Captia"/>
</file>

<file path=customXml/item2.xml><?xml version="1.0" encoding="utf-8"?>
<Root xmlns="Workzone">
  <data id="B9C8395A-22D1-4D7C-9486-93FBFBEAF2F3">
    <value/>
  </data>
  <data id="447B1C19-BC31-48A7-856E-A9F697E5C8B1">
    <value/>
  </data>
  <data id="4A247CA3-F186-4472-80F1-88BC39AA9062">
    <value/>
  </data>
  <data id="9733590E-B905-4B87-B8C7-4FE6DE8F80A3">
    <value>Ida Heene Bendtsen</value>
  </data>
  <data id="B480A2E6-4AA4-46BB-A3EB-50BB1BF32DCA">
    <value>Høiberg</value>
  </data>
</Root>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09886-5726-446E-BD8F-49B2237A8A7E}">
  <ds:schemaRefs>
    <ds:schemaRef ds:uri="Captia"/>
  </ds:schemaRefs>
</ds:datastoreItem>
</file>

<file path=customXml/itemProps2.xml><?xml version="1.0" encoding="utf-8"?>
<ds:datastoreItem xmlns:ds="http://schemas.openxmlformats.org/officeDocument/2006/customXml" ds:itemID="{246174EA-52C8-4468-947B-5F342AEC6C9B}">
  <ds:schemaRefs>
    <ds:schemaRef ds:uri="Workzone"/>
  </ds:schemaRefs>
</ds:datastoreItem>
</file>

<file path=customXml/itemProps3.xml><?xml version="1.0" encoding="utf-8"?>
<ds:datastoreItem xmlns:ds="http://schemas.openxmlformats.org/officeDocument/2006/customXml" ds:itemID="{1B1059DB-36B3-43AF-83EC-CD2CC7893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22597</Words>
  <Characters>137847</Characters>
  <Application>Microsoft Office Word</Application>
  <DocSecurity>0</DocSecurity>
  <Lines>1148</Lines>
  <Paragraphs>320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2024-06-20T12:23:00Z</dcterms:created>
  <dcterms:modified xsi:type="dcterms:W3CDTF">2024-09-02T10:39:00Z</dcterms:modified>
</cp:coreProperties>
</file>